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D62EF" w14:textId="77777777" w:rsidR="00292CED" w:rsidRDefault="00292CED" w:rsidP="00292CED">
      <w:pPr>
        <w:jc w:val="center"/>
        <w:rPr>
          <w:b/>
          <w:sz w:val="36"/>
          <w:szCs w:val="36"/>
        </w:rPr>
      </w:pPr>
    </w:p>
    <w:p w14:paraId="1A695214" w14:textId="77777777" w:rsidR="00292CED" w:rsidRDefault="00292CED" w:rsidP="00292CED">
      <w:pPr>
        <w:spacing w:line="600" w:lineRule="exact"/>
        <w:jc w:val="center"/>
        <w:rPr>
          <w:b/>
          <w:sz w:val="44"/>
          <w:szCs w:val="44"/>
        </w:rPr>
      </w:pPr>
    </w:p>
    <w:p w14:paraId="557E886E" w14:textId="77777777" w:rsidR="00292CED" w:rsidRDefault="00292CED" w:rsidP="00292CED">
      <w:pPr>
        <w:spacing w:line="600" w:lineRule="exact"/>
        <w:jc w:val="center"/>
        <w:rPr>
          <w:b/>
          <w:sz w:val="44"/>
          <w:szCs w:val="44"/>
        </w:rPr>
      </w:pPr>
    </w:p>
    <w:p w14:paraId="7244C285" w14:textId="77777777" w:rsidR="00292CED" w:rsidRPr="00292CED" w:rsidRDefault="00292CED" w:rsidP="00292CED">
      <w:pPr>
        <w:spacing w:line="600" w:lineRule="exact"/>
        <w:jc w:val="center"/>
        <w:rPr>
          <w:rFonts w:asciiTheme="minorEastAsia" w:hAnsiTheme="minorEastAsia"/>
          <w:b/>
          <w:sz w:val="44"/>
          <w:szCs w:val="44"/>
        </w:rPr>
      </w:pPr>
      <w:r w:rsidRPr="00292CED">
        <w:rPr>
          <w:rFonts w:asciiTheme="minorEastAsia" w:hAnsiTheme="minorEastAsia" w:hint="eastAsia"/>
          <w:b/>
          <w:sz w:val="44"/>
          <w:szCs w:val="44"/>
        </w:rPr>
        <w:t>阳泉</w:t>
      </w:r>
      <w:r>
        <w:rPr>
          <w:rFonts w:asciiTheme="minorEastAsia" w:hAnsiTheme="minorEastAsia" w:hint="eastAsia"/>
          <w:b/>
          <w:sz w:val="44"/>
          <w:szCs w:val="44"/>
        </w:rPr>
        <w:t>市郊</w:t>
      </w:r>
      <w:r w:rsidRPr="00292CED">
        <w:rPr>
          <w:rFonts w:asciiTheme="minorEastAsia" w:hAnsiTheme="minorEastAsia" w:hint="eastAsia"/>
          <w:b/>
          <w:sz w:val="44"/>
          <w:szCs w:val="44"/>
        </w:rPr>
        <w:t>区2</w:t>
      </w:r>
      <w:r w:rsidRPr="00292CED">
        <w:rPr>
          <w:rFonts w:asciiTheme="minorEastAsia" w:hAnsiTheme="minorEastAsia"/>
          <w:b/>
          <w:sz w:val="44"/>
          <w:szCs w:val="44"/>
        </w:rPr>
        <w:t>018</w:t>
      </w:r>
      <w:r w:rsidRPr="00292CED">
        <w:rPr>
          <w:rFonts w:asciiTheme="minorEastAsia" w:hAnsiTheme="minorEastAsia" w:hint="eastAsia"/>
          <w:b/>
          <w:sz w:val="44"/>
          <w:szCs w:val="44"/>
        </w:rPr>
        <w:t>年度</w:t>
      </w:r>
    </w:p>
    <w:p w14:paraId="52E74AFF" w14:textId="77777777" w:rsidR="00292CED" w:rsidRPr="00292CED" w:rsidRDefault="00292CED" w:rsidP="00292CED">
      <w:pPr>
        <w:spacing w:line="600" w:lineRule="exact"/>
        <w:jc w:val="center"/>
        <w:rPr>
          <w:rFonts w:asciiTheme="minorEastAsia" w:hAnsiTheme="minorEastAsia"/>
          <w:b/>
          <w:sz w:val="44"/>
          <w:szCs w:val="44"/>
        </w:rPr>
      </w:pPr>
      <w:r w:rsidRPr="00292CED">
        <w:rPr>
          <w:rFonts w:asciiTheme="minorEastAsia" w:hAnsiTheme="minorEastAsia" w:hint="eastAsia"/>
          <w:b/>
          <w:sz w:val="44"/>
          <w:szCs w:val="44"/>
        </w:rPr>
        <w:t>地方政府一般债券及普通专项债券存续期</w:t>
      </w:r>
    </w:p>
    <w:p w14:paraId="0E34FB05" w14:textId="77777777" w:rsidR="00292CED" w:rsidRPr="00292CED" w:rsidRDefault="00292CED" w:rsidP="00292CED">
      <w:pPr>
        <w:spacing w:line="600" w:lineRule="exact"/>
        <w:jc w:val="center"/>
        <w:rPr>
          <w:rFonts w:asciiTheme="minorEastAsia" w:hAnsiTheme="minorEastAsia"/>
          <w:b/>
          <w:sz w:val="44"/>
          <w:szCs w:val="44"/>
        </w:rPr>
      </w:pPr>
      <w:r w:rsidRPr="00292CED">
        <w:rPr>
          <w:rFonts w:asciiTheme="minorEastAsia" w:hAnsiTheme="minorEastAsia" w:hint="eastAsia"/>
          <w:b/>
          <w:sz w:val="44"/>
          <w:szCs w:val="44"/>
        </w:rPr>
        <w:t>信息公示</w:t>
      </w:r>
    </w:p>
    <w:p w14:paraId="218EB540" w14:textId="77777777" w:rsidR="00292CED" w:rsidRDefault="00292CED" w:rsidP="00292CED">
      <w:pPr>
        <w:jc w:val="center"/>
        <w:rPr>
          <w:b/>
          <w:sz w:val="44"/>
          <w:szCs w:val="44"/>
        </w:rPr>
      </w:pPr>
    </w:p>
    <w:p w14:paraId="7ACC2832" w14:textId="77777777" w:rsidR="00292CED" w:rsidRDefault="00292CED" w:rsidP="00292CED"/>
    <w:p w14:paraId="052EFF1A" w14:textId="77777777" w:rsidR="00292CED" w:rsidRDefault="00292CED" w:rsidP="00292CED"/>
    <w:p w14:paraId="76FD4283" w14:textId="77777777" w:rsidR="00292CED" w:rsidRDefault="00292CED" w:rsidP="00292CED"/>
    <w:p w14:paraId="6CED9306" w14:textId="77777777" w:rsidR="00292CED" w:rsidRDefault="00292CED" w:rsidP="00292CED"/>
    <w:p w14:paraId="712E3BB2" w14:textId="77777777" w:rsidR="00292CED" w:rsidRDefault="00292CED" w:rsidP="00292CED"/>
    <w:p w14:paraId="15B518DF" w14:textId="77777777" w:rsidR="00292CED" w:rsidRDefault="00292CED" w:rsidP="00292CED"/>
    <w:p w14:paraId="5F87EA91" w14:textId="77777777" w:rsidR="00292CED" w:rsidRDefault="00292CED" w:rsidP="00292CED"/>
    <w:p w14:paraId="7C3EA86B" w14:textId="77777777" w:rsidR="00292CED" w:rsidRDefault="00292CED" w:rsidP="00292CED"/>
    <w:p w14:paraId="0AD018B8" w14:textId="77777777" w:rsidR="00292CED" w:rsidRDefault="00292CED" w:rsidP="00292CED"/>
    <w:p w14:paraId="6C510A75" w14:textId="77777777" w:rsidR="00292CED" w:rsidRDefault="00292CED" w:rsidP="00292CED"/>
    <w:p w14:paraId="7C0B0C82" w14:textId="77777777" w:rsidR="00292CED" w:rsidRDefault="00292CED" w:rsidP="00292CED"/>
    <w:p w14:paraId="4EEBC78B" w14:textId="77777777" w:rsidR="00292CED" w:rsidRDefault="00292CED" w:rsidP="00292CED"/>
    <w:p w14:paraId="46530420" w14:textId="77777777" w:rsidR="00292CED" w:rsidRDefault="00292CED" w:rsidP="00292CED"/>
    <w:p w14:paraId="79D2174A" w14:textId="77777777" w:rsidR="00292CED" w:rsidRDefault="00292CED" w:rsidP="00292CED"/>
    <w:p w14:paraId="0BD45FA8" w14:textId="77777777" w:rsidR="00292CED" w:rsidRDefault="00292CED" w:rsidP="00292CED"/>
    <w:p w14:paraId="6D66678D" w14:textId="77777777" w:rsidR="00292CED" w:rsidRDefault="00292CED" w:rsidP="00292CED"/>
    <w:p w14:paraId="0C9F7CEB" w14:textId="77777777" w:rsidR="00292CED" w:rsidRDefault="00292CED" w:rsidP="00292CED"/>
    <w:p w14:paraId="5D87FE0A" w14:textId="77777777" w:rsidR="00292CED" w:rsidRDefault="00292CED" w:rsidP="00292CED"/>
    <w:p w14:paraId="4529A817" w14:textId="77777777" w:rsidR="00292CED" w:rsidRDefault="00292CED" w:rsidP="00292CED"/>
    <w:p w14:paraId="6A2247C1" w14:textId="77777777" w:rsidR="00292CED" w:rsidRDefault="00292CED" w:rsidP="00292CED"/>
    <w:p w14:paraId="4027A94E" w14:textId="77777777" w:rsidR="00292CED" w:rsidRPr="00B204C4" w:rsidRDefault="00292CED" w:rsidP="00292CED">
      <w:pPr>
        <w:spacing w:line="600" w:lineRule="exact"/>
        <w:jc w:val="center"/>
        <w:rPr>
          <w:b/>
          <w:sz w:val="28"/>
          <w:szCs w:val="28"/>
        </w:rPr>
      </w:pPr>
      <w:r w:rsidRPr="00B204C4">
        <w:rPr>
          <w:rFonts w:hint="eastAsia"/>
          <w:b/>
          <w:sz w:val="28"/>
          <w:szCs w:val="28"/>
        </w:rPr>
        <w:t>阳泉市</w:t>
      </w:r>
      <w:r>
        <w:rPr>
          <w:rFonts w:hint="eastAsia"/>
          <w:b/>
          <w:sz w:val="28"/>
          <w:szCs w:val="28"/>
        </w:rPr>
        <w:t>郊区</w:t>
      </w:r>
      <w:r w:rsidRPr="00B204C4">
        <w:rPr>
          <w:rFonts w:hint="eastAsia"/>
          <w:b/>
          <w:sz w:val="28"/>
          <w:szCs w:val="28"/>
        </w:rPr>
        <w:t>财政局</w:t>
      </w:r>
    </w:p>
    <w:p w14:paraId="4C96E848" w14:textId="77777777" w:rsidR="00292CED" w:rsidRPr="00B204C4" w:rsidRDefault="00292CED" w:rsidP="00292CED">
      <w:pPr>
        <w:spacing w:line="600" w:lineRule="exact"/>
        <w:jc w:val="center"/>
        <w:rPr>
          <w:b/>
          <w:sz w:val="28"/>
          <w:szCs w:val="28"/>
        </w:rPr>
      </w:pPr>
      <w:r w:rsidRPr="00B204C4">
        <w:rPr>
          <w:rFonts w:hint="eastAsia"/>
          <w:b/>
          <w:sz w:val="28"/>
          <w:szCs w:val="28"/>
        </w:rPr>
        <w:t>二〇一九年八月</w:t>
      </w:r>
    </w:p>
    <w:p w14:paraId="5459EEEB" w14:textId="77777777" w:rsidR="00292CED" w:rsidRDefault="00292CED" w:rsidP="00292CED"/>
    <w:p w14:paraId="192F8244" w14:textId="77777777" w:rsidR="00292CED" w:rsidRDefault="00292CED" w:rsidP="00292CED">
      <w:pPr>
        <w:tabs>
          <w:tab w:val="left" w:pos="3043"/>
        </w:tabs>
        <w:sectPr w:rsidR="00292CE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0"/>
          <w:cols w:space="720"/>
          <w:titlePg/>
          <w:docGrid w:type="lines" w:linePitch="326"/>
        </w:sectPr>
      </w:pPr>
    </w:p>
    <w:p w14:paraId="4EA53CD3" w14:textId="77777777" w:rsidR="00146C04" w:rsidRPr="00283E52" w:rsidRDefault="0058685F">
      <w:pPr>
        <w:jc w:val="center"/>
        <w:rPr>
          <w:rFonts w:ascii="宋体" w:hAnsi="宋体" w:cs="宋体"/>
          <w:b/>
          <w:sz w:val="32"/>
          <w:szCs w:val="32"/>
        </w:rPr>
      </w:pPr>
      <w:r w:rsidRPr="00283E52">
        <w:rPr>
          <w:rFonts w:ascii="宋体" w:hAnsi="宋体" w:cs="宋体" w:hint="eastAsia"/>
          <w:b/>
          <w:sz w:val="32"/>
          <w:szCs w:val="32"/>
        </w:rPr>
        <w:lastRenderedPageBreak/>
        <w:t>目</w:t>
      </w:r>
      <w:r w:rsidR="00283E52" w:rsidRPr="00283E52">
        <w:rPr>
          <w:rFonts w:ascii="宋体" w:hAnsi="宋体" w:cs="宋体" w:hint="eastAsia"/>
          <w:b/>
          <w:sz w:val="32"/>
          <w:szCs w:val="32"/>
        </w:rPr>
        <w:t xml:space="preserve">  </w:t>
      </w:r>
      <w:r w:rsidRPr="00283E52">
        <w:rPr>
          <w:rFonts w:ascii="宋体" w:hAnsi="宋体" w:cs="宋体" w:hint="eastAsia"/>
          <w:b/>
          <w:sz w:val="32"/>
          <w:szCs w:val="32"/>
        </w:rPr>
        <w:t>录</w:t>
      </w:r>
    </w:p>
    <w:bookmarkStart w:id="0" w:name="_Toc2310_WPSOffice_Type3" w:displacedByCustomXml="next"/>
    <w:sdt>
      <w:sdtPr>
        <w:rPr>
          <w:rFonts w:ascii="宋体" w:eastAsia="宋体" w:hAnsi="宋体"/>
          <w:kern w:val="0"/>
          <w:sz w:val="20"/>
          <w:szCs w:val="20"/>
        </w:rPr>
        <w:id w:val="-432049426"/>
        <w15:color w:val="DBDBDB"/>
        <w:docPartObj>
          <w:docPartGallery w:val="Table of Contents"/>
          <w:docPartUnique/>
        </w:docPartObj>
      </w:sdtPr>
      <w:sdtEndPr>
        <w:rPr>
          <w:rFonts w:asciiTheme="minorEastAsia" w:eastAsiaTheme="minorEastAsia" w:hAnsiTheme="minorEastAsia" w:cstheme="minorEastAsia" w:hint="eastAsia"/>
        </w:rPr>
      </w:sdtEndPr>
      <w:sdtContent>
        <w:p w14:paraId="341B477D" w14:textId="77777777" w:rsidR="00146C04" w:rsidRDefault="00146C04">
          <w:pPr>
            <w:jc w:val="center"/>
          </w:pPr>
        </w:p>
        <w:p w14:paraId="15926246"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一、</w:t>
          </w:r>
          <w:hyperlink w:anchor="_Toc19230_WPSOffice_Level1" w:history="1">
            <w:sdt>
              <w:sdtPr>
                <w:rPr>
                  <w:rFonts w:asciiTheme="minorEastAsia" w:hAnsiTheme="minorEastAsia" w:cstheme="minorEastAsia" w:hint="eastAsia"/>
                  <w:kern w:val="2"/>
                  <w:sz w:val="28"/>
                  <w:szCs w:val="28"/>
                </w:rPr>
                <w:id w:val="147476282"/>
                <w:placeholder>
                  <w:docPart w:val="{71b80c20-5587-4441-bbfb-6e08445516aa}"/>
                </w:placeholder>
                <w15:color w:val="509DF3"/>
              </w:sdtPr>
              <w:sdtEndPr/>
              <w:sdtContent>
                <w:r w:rsidRPr="00283E52">
                  <w:rPr>
                    <w:rFonts w:asciiTheme="minorEastAsia" w:hAnsiTheme="minorEastAsia" w:cstheme="minorEastAsia" w:hint="eastAsia"/>
                    <w:sz w:val="28"/>
                    <w:szCs w:val="28"/>
                  </w:rPr>
                  <w:t>阳泉市郊区自然资源局</w:t>
                </w:r>
              </w:sdtContent>
            </w:sdt>
            <w:r w:rsidRPr="00283E52">
              <w:rPr>
                <w:rFonts w:asciiTheme="minorEastAsia" w:hAnsiTheme="minorEastAsia" w:cstheme="minorEastAsia" w:hint="eastAsia"/>
                <w:sz w:val="28"/>
                <w:szCs w:val="28"/>
              </w:rPr>
              <w:tab/>
            </w:r>
            <w:bookmarkStart w:id="1" w:name="_Toc19230_WPSOffice_Level1Page"/>
            <w:r w:rsidRPr="00283E52">
              <w:rPr>
                <w:rFonts w:asciiTheme="minorEastAsia" w:hAnsiTheme="minorEastAsia" w:cstheme="minorEastAsia" w:hint="eastAsia"/>
                <w:sz w:val="28"/>
                <w:szCs w:val="28"/>
              </w:rPr>
              <w:t>1</w:t>
            </w:r>
            <w:bookmarkEnd w:id="1"/>
          </w:hyperlink>
        </w:p>
        <w:p w14:paraId="2BD0E56E" w14:textId="77777777" w:rsidR="00146C04" w:rsidRPr="00283E52" w:rsidRDefault="00D161F2">
          <w:pPr>
            <w:pStyle w:val="WPSOffice1"/>
            <w:tabs>
              <w:tab w:val="right" w:leader="dot" w:pos="8306"/>
            </w:tabs>
            <w:rPr>
              <w:rFonts w:asciiTheme="minorEastAsia" w:hAnsiTheme="minorEastAsia" w:cstheme="minorEastAsia"/>
              <w:sz w:val="28"/>
              <w:szCs w:val="28"/>
            </w:rPr>
          </w:pPr>
          <w:hyperlink w:anchor="_Toc23521_WPSOffice_Level1" w:history="1">
            <w:sdt>
              <w:sdtPr>
                <w:rPr>
                  <w:rFonts w:asciiTheme="minorEastAsia" w:hAnsiTheme="minorEastAsia" w:cstheme="minorEastAsia" w:hint="eastAsia"/>
                  <w:kern w:val="2"/>
                  <w:sz w:val="28"/>
                  <w:szCs w:val="28"/>
                </w:rPr>
                <w:id w:val="1384214184"/>
                <w:placeholder>
                  <w:docPart w:val="{96bb7eac-07fe-48e4-b9a9-408955be0e71}"/>
                </w:placeholder>
                <w15:color w:val="509DF3"/>
              </w:sdtPr>
              <w:sdtEndPr/>
              <w:sdtContent>
                <w:r w:rsidR="0058685F" w:rsidRPr="00283E52">
                  <w:rPr>
                    <w:rFonts w:asciiTheme="minorEastAsia" w:hAnsiTheme="minorEastAsia" w:cstheme="minorEastAsia" w:hint="eastAsia"/>
                    <w:kern w:val="2"/>
                    <w:sz w:val="28"/>
                    <w:szCs w:val="28"/>
                  </w:rPr>
                  <w:t>二、</w:t>
                </w:r>
                <w:r w:rsidR="0058685F" w:rsidRPr="00283E52">
                  <w:rPr>
                    <w:rFonts w:asciiTheme="minorEastAsia" w:hAnsiTheme="minorEastAsia" w:cstheme="minorEastAsia" w:hint="eastAsia"/>
                    <w:sz w:val="28"/>
                    <w:szCs w:val="28"/>
                  </w:rPr>
                  <w:t>阳泉市郊区白泉工业区管理委员会</w:t>
                </w:r>
              </w:sdtContent>
            </w:sdt>
            <w:r w:rsidR="0058685F" w:rsidRPr="00283E52">
              <w:rPr>
                <w:rFonts w:asciiTheme="minorEastAsia" w:hAnsiTheme="minorEastAsia" w:cstheme="minorEastAsia" w:hint="eastAsia"/>
                <w:sz w:val="28"/>
                <w:szCs w:val="28"/>
              </w:rPr>
              <w:tab/>
            </w:r>
            <w:bookmarkStart w:id="2" w:name="_Toc23521_WPSOffice_Level1Page"/>
            <w:r w:rsidR="0058685F" w:rsidRPr="00283E52">
              <w:rPr>
                <w:rFonts w:asciiTheme="minorEastAsia" w:hAnsiTheme="minorEastAsia" w:cstheme="minorEastAsia" w:hint="eastAsia"/>
                <w:sz w:val="28"/>
                <w:szCs w:val="28"/>
              </w:rPr>
              <w:t>6</w:t>
            </w:r>
            <w:bookmarkEnd w:id="2"/>
          </w:hyperlink>
        </w:p>
        <w:p w14:paraId="07FE8A2D"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三、</w:t>
          </w:r>
          <w:hyperlink w:anchor="_Toc836_WPSOffice_Level1" w:history="1">
            <w:sdt>
              <w:sdtPr>
                <w:rPr>
                  <w:rFonts w:asciiTheme="minorEastAsia" w:hAnsiTheme="minorEastAsia" w:cstheme="minorEastAsia" w:hint="eastAsia"/>
                  <w:kern w:val="2"/>
                  <w:sz w:val="28"/>
                  <w:szCs w:val="28"/>
                </w:rPr>
                <w:id w:val="1834638556"/>
                <w:placeholder>
                  <w:docPart w:val="{4267d696-2299-4a86-8a65-9d47f6c4bfe2}"/>
                </w:placeholder>
                <w15:color w:val="509DF3"/>
              </w:sdtPr>
              <w:sdtEndPr/>
              <w:sdtContent>
                <w:r w:rsidRPr="00283E52">
                  <w:rPr>
                    <w:rFonts w:asciiTheme="minorEastAsia" w:hAnsiTheme="minorEastAsia" w:cstheme="minorEastAsia" w:hint="eastAsia"/>
                    <w:sz w:val="28"/>
                    <w:szCs w:val="28"/>
                  </w:rPr>
                  <w:t>阳泉市郊区档案局</w:t>
                </w:r>
              </w:sdtContent>
            </w:sdt>
            <w:r w:rsidRPr="00283E52">
              <w:rPr>
                <w:rFonts w:asciiTheme="minorEastAsia" w:hAnsiTheme="minorEastAsia" w:cstheme="minorEastAsia" w:hint="eastAsia"/>
                <w:sz w:val="28"/>
                <w:szCs w:val="28"/>
              </w:rPr>
              <w:tab/>
            </w:r>
            <w:bookmarkStart w:id="3" w:name="_Toc836_WPSOffice_Level1Page"/>
            <w:r w:rsidRPr="00283E52">
              <w:rPr>
                <w:rFonts w:asciiTheme="minorEastAsia" w:hAnsiTheme="minorEastAsia" w:cstheme="minorEastAsia" w:hint="eastAsia"/>
                <w:sz w:val="28"/>
                <w:szCs w:val="28"/>
              </w:rPr>
              <w:t>18</w:t>
            </w:r>
            <w:bookmarkEnd w:id="3"/>
          </w:hyperlink>
        </w:p>
        <w:p w14:paraId="4B079253"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四、</w:t>
          </w:r>
          <w:hyperlink w:anchor="_Toc24981_WPSOffice_Level1" w:history="1">
            <w:sdt>
              <w:sdtPr>
                <w:rPr>
                  <w:rFonts w:asciiTheme="minorEastAsia" w:hAnsiTheme="minorEastAsia" w:cstheme="minorEastAsia" w:hint="eastAsia"/>
                  <w:kern w:val="2"/>
                  <w:sz w:val="28"/>
                  <w:szCs w:val="28"/>
                </w:rPr>
                <w:id w:val="-1095476971"/>
                <w:placeholder>
                  <w:docPart w:val="{11970c10-d664-428f-82b2-9c3751230e16}"/>
                </w:placeholder>
                <w15:color w:val="509DF3"/>
              </w:sdtPr>
              <w:sdtEndPr/>
              <w:sdtContent>
                <w:r w:rsidRPr="00283E52">
                  <w:rPr>
                    <w:rFonts w:asciiTheme="minorEastAsia" w:hAnsiTheme="minorEastAsia" w:cstheme="minorEastAsia" w:hint="eastAsia"/>
                    <w:sz w:val="28"/>
                    <w:szCs w:val="28"/>
                  </w:rPr>
                  <w:t>阳泉市郊区发展和改革局</w:t>
                </w:r>
              </w:sdtContent>
            </w:sdt>
            <w:r w:rsidRPr="00283E52">
              <w:rPr>
                <w:rFonts w:asciiTheme="minorEastAsia" w:hAnsiTheme="minorEastAsia" w:cstheme="minorEastAsia" w:hint="eastAsia"/>
                <w:sz w:val="28"/>
                <w:szCs w:val="28"/>
              </w:rPr>
              <w:tab/>
            </w:r>
            <w:bookmarkStart w:id="4" w:name="_Toc24981_WPSOffice_Level1Page"/>
            <w:r w:rsidRPr="00283E52">
              <w:rPr>
                <w:rFonts w:asciiTheme="minorEastAsia" w:hAnsiTheme="minorEastAsia" w:cstheme="minorEastAsia" w:hint="eastAsia"/>
                <w:sz w:val="28"/>
                <w:szCs w:val="28"/>
              </w:rPr>
              <w:t>21</w:t>
            </w:r>
            <w:bookmarkEnd w:id="4"/>
          </w:hyperlink>
        </w:p>
        <w:p w14:paraId="7C8559E8"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五、</w:t>
          </w:r>
          <w:hyperlink w:anchor="_Toc17726_WPSOffice_Level1" w:history="1">
            <w:sdt>
              <w:sdtPr>
                <w:rPr>
                  <w:rFonts w:asciiTheme="minorEastAsia" w:hAnsiTheme="minorEastAsia" w:cstheme="minorEastAsia" w:hint="eastAsia"/>
                  <w:kern w:val="2"/>
                  <w:sz w:val="28"/>
                  <w:szCs w:val="28"/>
                </w:rPr>
                <w:id w:val="-507213075"/>
                <w:placeholder>
                  <w:docPart w:val="{8eee44ee-2f69-4441-90ab-19b495b2e186}"/>
                </w:placeholder>
                <w15:color w:val="509DF3"/>
              </w:sdtPr>
              <w:sdtEndPr/>
              <w:sdtContent>
                <w:r w:rsidRPr="00283E52">
                  <w:rPr>
                    <w:rFonts w:asciiTheme="minorEastAsia" w:hAnsiTheme="minorEastAsia" w:cstheme="minorEastAsia" w:hint="eastAsia"/>
                    <w:sz w:val="28"/>
                    <w:szCs w:val="28"/>
                  </w:rPr>
                  <w:t>阳泉市郊区交通运输局</w:t>
                </w:r>
              </w:sdtContent>
            </w:sdt>
            <w:r w:rsidRPr="00283E52">
              <w:rPr>
                <w:rFonts w:asciiTheme="minorEastAsia" w:hAnsiTheme="minorEastAsia" w:cstheme="minorEastAsia" w:hint="eastAsia"/>
                <w:sz w:val="28"/>
                <w:szCs w:val="28"/>
              </w:rPr>
              <w:tab/>
            </w:r>
            <w:bookmarkStart w:id="5" w:name="_Toc17726_WPSOffice_Level1Page"/>
            <w:r w:rsidRPr="00283E52">
              <w:rPr>
                <w:rFonts w:asciiTheme="minorEastAsia" w:hAnsiTheme="minorEastAsia" w:cstheme="minorEastAsia" w:hint="eastAsia"/>
                <w:sz w:val="28"/>
                <w:szCs w:val="28"/>
              </w:rPr>
              <w:t>24</w:t>
            </w:r>
            <w:bookmarkEnd w:id="5"/>
          </w:hyperlink>
        </w:p>
        <w:p w14:paraId="22D71EBB"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六、</w:t>
          </w:r>
          <w:hyperlink w:anchor="_Toc10234_WPSOffice_Level1" w:history="1">
            <w:sdt>
              <w:sdtPr>
                <w:rPr>
                  <w:rFonts w:asciiTheme="minorEastAsia" w:hAnsiTheme="minorEastAsia" w:cstheme="minorEastAsia" w:hint="eastAsia"/>
                  <w:kern w:val="2"/>
                  <w:sz w:val="28"/>
                  <w:szCs w:val="28"/>
                </w:rPr>
                <w:id w:val="370506031"/>
                <w:placeholder>
                  <w:docPart w:val="{7f9decd0-ba7d-49f8-89a8-074dcd615889}"/>
                </w:placeholder>
                <w15:color w:val="509DF3"/>
              </w:sdtPr>
              <w:sdtEndPr/>
              <w:sdtContent>
                <w:r w:rsidRPr="00283E52">
                  <w:rPr>
                    <w:rFonts w:asciiTheme="minorEastAsia" w:hAnsiTheme="minorEastAsia" w:cstheme="minorEastAsia" w:hint="eastAsia"/>
                    <w:sz w:val="28"/>
                    <w:szCs w:val="28"/>
                  </w:rPr>
                  <w:t>阳泉市郊区教育科技局</w:t>
                </w:r>
              </w:sdtContent>
            </w:sdt>
            <w:r w:rsidRPr="00283E52">
              <w:rPr>
                <w:rFonts w:asciiTheme="minorEastAsia" w:hAnsiTheme="minorEastAsia" w:cstheme="minorEastAsia" w:hint="eastAsia"/>
                <w:sz w:val="28"/>
                <w:szCs w:val="28"/>
              </w:rPr>
              <w:tab/>
            </w:r>
            <w:bookmarkStart w:id="6" w:name="_Toc10234_WPSOffice_Level1Page"/>
            <w:r w:rsidRPr="00283E52">
              <w:rPr>
                <w:rFonts w:asciiTheme="minorEastAsia" w:hAnsiTheme="minorEastAsia" w:cstheme="minorEastAsia" w:hint="eastAsia"/>
                <w:sz w:val="28"/>
                <w:szCs w:val="28"/>
              </w:rPr>
              <w:t>30</w:t>
            </w:r>
            <w:bookmarkEnd w:id="6"/>
          </w:hyperlink>
        </w:p>
        <w:p w14:paraId="31C2B2BE" w14:textId="77777777" w:rsidR="00146C04" w:rsidRPr="00283E52" w:rsidRDefault="00D161F2">
          <w:pPr>
            <w:pStyle w:val="WPSOffice1"/>
            <w:tabs>
              <w:tab w:val="right" w:leader="dot" w:pos="8306"/>
            </w:tabs>
            <w:rPr>
              <w:rFonts w:asciiTheme="minorEastAsia" w:hAnsiTheme="minorEastAsia" w:cstheme="minorEastAsia"/>
              <w:sz w:val="28"/>
              <w:szCs w:val="28"/>
            </w:rPr>
          </w:pPr>
          <w:hyperlink w:anchor="_Toc601_WPSOffice_Level1" w:history="1">
            <w:sdt>
              <w:sdtPr>
                <w:rPr>
                  <w:rFonts w:asciiTheme="minorEastAsia" w:hAnsiTheme="minorEastAsia" w:cstheme="minorEastAsia" w:hint="eastAsia"/>
                  <w:kern w:val="2"/>
                  <w:sz w:val="28"/>
                  <w:szCs w:val="28"/>
                </w:rPr>
                <w:id w:val="1238440837"/>
                <w:placeholder>
                  <w:docPart w:val="{af831d85-4dc9-474f-906b-a1abc084fd2c}"/>
                </w:placeholder>
                <w15:color w:val="509DF3"/>
              </w:sdtPr>
              <w:sdtEndPr/>
              <w:sdtContent>
                <w:r w:rsidR="0058685F" w:rsidRPr="00283E52">
                  <w:rPr>
                    <w:rFonts w:asciiTheme="minorEastAsia" w:hAnsiTheme="minorEastAsia" w:cstheme="minorEastAsia" w:hint="eastAsia"/>
                    <w:kern w:val="2"/>
                    <w:sz w:val="28"/>
                    <w:szCs w:val="28"/>
                  </w:rPr>
                  <w:t>七、</w:t>
                </w:r>
                <w:r w:rsidR="0058685F" w:rsidRPr="00283E52">
                  <w:rPr>
                    <w:rFonts w:asciiTheme="minorEastAsia" w:hAnsiTheme="minorEastAsia" w:cstheme="minorEastAsia" w:hint="eastAsia"/>
                    <w:sz w:val="28"/>
                    <w:szCs w:val="28"/>
                  </w:rPr>
                  <w:t>阳泉市郊区林业局</w:t>
                </w:r>
              </w:sdtContent>
            </w:sdt>
            <w:r w:rsidR="0058685F" w:rsidRPr="00283E52">
              <w:rPr>
                <w:rFonts w:asciiTheme="minorEastAsia" w:hAnsiTheme="minorEastAsia" w:cstheme="minorEastAsia" w:hint="eastAsia"/>
                <w:sz w:val="28"/>
                <w:szCs w:val="28"/>
              </w:rPr>
              <w:tab/>
            </w:r>
            <w:bookmarkStart w:id="7" w:name="_Toc601_WPSOffice_Level1Page"/>
            <w:r w:rsidR="0058685F" w:rsidRPr="00283E52">
              <w:rPr>
                <w:rFonts w:asciiTheme="minorEastAsia" w:hAnsiTheme="minorEastAsia" w:cstheme="minorEastAsia" w:hint="eastAsia"/>
                <w:sz w:val="28"/>
                <w:szCs w:val="28"/>
              </w:rPr>
              <w:t>36</w:t>
            </w:r>
            <w:bookmarkEnd w:id="7"/>
          </w:hyperlink>
        </w:p>
        <w:p w14:paraId="154FEF74" w14:textId="77777777" w:rsidR="00146C04" w:rsidRPr="00283E52" w:rsidRDefault="00D161F2">
          <w:pPr>
            <w:pStyle w:val="WPSOffice1"/>
            <w:tabs>
              <w:tab w:val="right" w:leader="dot" w:pos="8306"/>
            </w:tabs>
            <w:rPr>
              <w:rFonts w:asciiTheme="minorEastAsia" w:hAnsiTheme="minorEastAsia" w:cstheme="minorEastAsia"/>
              <w:sz w:val="28"/>
              <w:szCs w:val="28"/>
            </w:rPr>
          </w:pPr>
          <w:hyperlink w:anchor="_Toc31705_WPSOffice_Level1" w:history="1">
            <w:sdt>
              <w:sdtPr>
                <w:rPr>
                  <w:rFonts w:asciiTheme="minorEastAsia" w:hAnsiTheme="minorEastAsia" w:cstheme="minorEastAsia" w:hint="eastAsia"/>
                  <w:kern w:val="2"/>
                  <w:sz w:val="28"/>
                  <w:szCs w:val="28"/>
                </w:rPr>
                <w:id w:val="-37825462"/>
                <w:placeholder>
                  <w:docPart w:val="{5501f2a1-2e75-4214-8a5c-d0bc3684f649}"/>
                </w:placeholder>
                <w15:color w:val="509DF3"/>
              </w:sdtPr>
              <w:sdtEndPr/>
              <w:sdtContent>
                <w:r w:rsidR="0058685F" w:rsidRPr="00283E52">
                  <w:rPr>
                    <w:rFonts w:asciiTheme="minorEastAsia" w:hAnsiTheme="minorEastAsia" w:cstheme="minorEastAsia" w:hint="eastAsia"/>
                    <w:kern w:val="2"/>
                    <w:sz w:val="28"/>
                    <w:szCs w:val="28"/>
                  </w:rPr>
                  <w:t>八、</w:t>
                </w:r>
                <w:r w:rsidR="0058685F" w:rsidRPr="00283E52">
                  <w:rPr>
                    <w:rFonts w:asciiTheme="minorEastAsia" w:hAnsiTheme="minorEastAsia" w:cstheme="minorEastAsia" w:hint="eastAsia"/>
                    <w:sz w:val="28"/>
                    <w:szCs w:val="28"/>
                  </w:rPr>
                  <w:t>阳泉市郊区农业农村局</w:t>
                </w:r>
              </w:sdtContent>
            </w:sdt>
            <w:r w:rsidR="0058685F" w:rsidRPr="00283E52">
              <w:rPr>
                <w:rFonts w:asciiTheme="minorEastAsia" w:hAnsiTheme="minorEastAsia" w:cstheme="minorEastAsia" w:hint="eastAsia"/>
                <w:sz w:val="28"/>
                <w:szCs w:val="28"/>
              </w:rPr>
              <w:tab/>
            </w:r>
            <w:bookmarkStart w:id="8" w:name="_Toc31705_WPSOffice_Level1Page"/>
            <w:r w:rsidR="0058685F" w:rsidRPr="00283E52">
              <w:rPr>
                <w:rFonts w:asciiTheme="minorEastAsia" w:hAnsiTheme="minorEastAsia" w:cstheme="minorEastAsia" w:hint="eastAsia"/>
                <w:sz w:val="28"/>
                <w:szCs w:val="28"/>
              </w:rPr>
              <w:t>41</w:t>
            </w:r>
            <w:bookmarkEnd w:id="8"/>
          </w:hyperlink>
        </w:p>
        <w:p w14:paraId="36A1F31B" w14:textId="77777777" w:rsidR="00146C04" w:rsidRPr="00283E52" w:rsidRDefault="00D161F2">
          <w:pPr>
            <w:pStyle w:val="WPSOffice1"/>
            <w:tabs>
              <w:tab w:val="right" w:leader="dot" w:pos="8306"/>
            </w:tabs>
            <w:rPr>
              <w:rFonts w:asciiTheme="minorEastAsia" w:hAnsiTheme="minorEastAsia" w:cstheme="minorEastAsia"/>
              <w:sz w:val="28"/>
              <w:szCs w:val="28"/>
            </w:rPr>
          </w:pPr>
          <w:hyperlink w:anchor="_Toc2310_WPSOffice_Level1" w:history="1">
            <w:sdt>
              <w:sdtPr>
                <w:rPr>
                  <w:rFonts w:asciiTheme="minorEastAsia" w:hAnsiTheme="minorEastAsia" w:cstheme="minorEastAsia" w:hint="eastAsia"/>
                  <w:kern w:val="2"/>
                  <w:sz w:val="28"/>
                  <w:szCs w:val="28"/>
                </w:rPr>
                <w:id w:val="147476279"/>
                <w:placeholder>
                  <w:docPart w:val="{38cdcae7-57c0-49c1-be88-caed017e5917}"/>
                </w:placeholder>
                <w15:color w:val="509DF3"/>
              </w:sdtPr>
              <w:sdtEndPr/>
              <w:sdtContent>
                <w:r w:rsidR="0058685F" w:rsidRPr="00283E52">
                  <w:rPr>
                    <w:rFonts w:asciiTheme="minorEastAsia" w:hAnsiTheme="minorEastAsia" w:cstheme="minorEastAsia" w:hint="eastAsia"/>
                    <w:kern w:val="2"/>
                    <w:sz w:val="28"/>
                    <w:szCs w:val="28"/>
                  </w:rPr>
                  <w:t>九、</w:t>
                </w:r>
                <w:r w:rsidR="0058685F" w:rsidRPr="00283E52">
                  <w:rPr>
                    <w:rFonts w:asciiTheme="minorEastAsia" w:hAnsiTheme="minorEastAsia" w:cstheme="minorEastAsia" w:hint="eastAsia"/>
                    <w:sz w:val="28"/>
                    <w:szCs w:val="28"/>
                  </w:rPr>
                  <w:t>阳泉市郊区水利局</w:t>
                </w:r>
              </w:sdtContent>
            </w:sdt>
            <w:r w:rsidR="0058685F" w:rsidRPr="00283E52">
              <w:rPr>
                <w:rFonts w:asciiTheme="minorEastAsia" w:hAnsiTheme="minorEastAsia" w:cstheme="minorEastAsia" w:hint="eastAsia"/>
                <w:sz w:val="28"/>
                <w:szCs w:val="28"/>
              </w:rPr>
              <w:tab/>
            </w:r>
            <w:bookmarkStart w:id="9" w:name="_Toc2310_WPSOffice_Level1Page"/>
            <w:r w:rsidR="0058685F" w:rsidRPr="00283E52">
              <w:rPr>
                <w:rFonts w:asciiTheme="minorEastAsia" w:hAnsiTheme="minorEastAsia" w:cstheme="minorEastAsia" w:hint="eastAsia"/>
                <w:sz w:val="28"/>
                <w:szCs w:val="28"/>
              </w:rPr>
              <w:t>44</w:t>
            </w:r>
            <w:bookmarkEnd w:id="9"/>
          </w:hyperlink>
        </w:p>
        <w:p w14:paraId="7DF834F6"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十、</w:t>
          </w:r>
          <w:hyperlink w:anchor="_Toc3607_WPSOffice_Level1" w:history="1">
            <w:sdt>
              <w:sdtPr>
                <w:rPr>
                  <w:rFonts w:asciiTheme="minorEastAsia" w:hAnsiTheme="minorEastAsia" w:cstheme="minorEastAsia" w:hint="eastAsia"/>
                  <w:kern w:val="2"/>
                  <w:sz w:val="28"/>
                  <w:szCs w:val="28"/>
                </w:rPr>
                <w:id w:val="2139451826"/>
                <w:placeholder>
                  <w:docPart w:val="{9bcd0ab5-3c51-4b37-9b04-c0d17ad52100}"/>
                </w:placeholder>
                <w15:color w:val="509DF3"/>
              </w:sdtPr>
              <w:sdtEndPr/>
              <w:sdtContent>
                <w:r w:rsidRPr="00283E52">
                  <w:rPr>
                    <w:rFonts w:asciiTheme="minorEastAsia" w:hAnsiTheme="minorEastAsia" w:cstheme="minorEastAsia" w:hint="eastAsia"/>
                    <w:sz w:val="28"/>
                    <w:szCs w:val="28"/>
                  </w:rPr>
                  <w:t>阳泉市郊区卫生健康和体育局</w:t>
                </w:r>
              </w:sdtContent>
            </w:sdt>
            <w:r w:rsidRPr="00283E52">
              <w:rPr>
                <w:rFonts w:asciiTheme="minorEastAsia" w:hAnsiTheme="minorEastAsia" w:cstheme="minorEastAsia" w:hint="eastAsia"/>
                <w:sz w:val="28"/>
                <w:szCs w:val="28"/>
              </w:rPr>
              <w:tab/>
            </w:r>
            <w:bookmarkStart w:id="10" w:name="_Toc3607_WPSOffice_Level1Page"/>
            <w:r w:rsidRPr="00283E52">
              <w:rPr>
                <w:rFonts w:asciiTheme="minorEastAsia" w:hAnsiTheme="minorEastAsia" w:cstheme="minorEastAsia" w:hint="eastAsia"/>
                <w:sz w:val="28"/>
                <w:szCs w:val="28"/>
              </w:rPr>
              <w:t>51</w:t>
            </w:r>
            <w:bookmarkEnd w:id="10"/>
          </w:hyperlink>
        </w:p>
        <w:p w14:paraId="3614BF9F" w14:textId="77777777" w:rsidR="00146C04" w:rsidRPr="00283E52" w:rsidRDefault="0058685F">
          <w:pPr>
            <w:pStyle w:val="WPSOffice1"/>
            <w:tabs>
              <w:tab w:val="right" w:leader="dot" w:pos="8306"/>
            </w:tabs>
            <w:rPr>
              <w:rFonts w:asciiTheme="minorEastAsia" w:hAnsiTheme="minorEastAsia" w:cstheme="minorEastAsia"/>
              <w:sz w:val="28"/>
              <w:szCs w:val="28"/>
            </w:rPr>
          </w:pPr>
          <w:r w:rsidRPr="00283E52">
            <w:rPr>
              <w:rFonts w:asciiTheme="minorEastAsia" w:hAnsiTheme="minorEastAsia" w:cstheme="minorEastAsia" w:hint="eastAsia"/>
              <w:sz w:val="28"/>
              <w:szCs w:val="28"/>
            </w:rPr>
            <w:t>十一、</w:t>
          </w:r>
          <w:hyperlink w:anchor="_Toc7385_WPSOffice_Level1" w:history="1">
            <w:sdt>
              <w:sdtPr>
                <w:rPr>
                  <w:rFonts w:asciiTheme="minorEastAsia" w:hAnsiTheme="minorEastAsia" w:cstheme="minorEastAsia" w:hint="eastAsia"/>
                  <w:kern w:val="2"/>
                  <w:sz w:val="28"/>
                  <w:szCs w:val="28"/>
                </w:rPr>
                <w:id w:val="76100986"/>
                <w15:color w:val="509DF3"/>
              </w:sdtPr>
              <w:sdtEndPr/>
              <w:sdtContent>
                <w:r w:rsidRPr="00283E52">
                  <w:rPr>
                    <w:rFonts w:asciiTheme="minorEastAsia" w:hAnsiTheme="minorEastAsia" w:cstheme="minorEastAsia" w:hint="eastAsia"/>
                    <w:sz w:val="28"/>
                    <w:szCs w:val="28"/>
                  </w:rPr>
                  <w:t>阳泉市郊区住房和城乡建设管理局</w:t>
                </w:r>
              </w:sdtContent>
            </w:sdt>
            <w:r w:rsidRPr="00283E52">
              <w:rPr>
                <w:rFonts w:asciiTheme="minorEastAsia" w:hAnsiTheme="minorEastAsia" w:cstheme="minorEastAsia" w:hint="eastAsia"/>
                <w:sz w:val="28"/>
                <w:szCs w:val="28"/>
              </w:rPr>
              <w:tab/>
            </w:r>
            <w:bookmarkStart w:id="11" w:name="_Toc7385_WPSOffice_Level1Page"/>
            <w:r w:rsidRPr="00283E52">
              <w:rPr>
                <w:rFonts w:asciiTheme="minorEastAsia" w:hAnsiTheme="minorEastAsia" w:cstheme="minorEastAsia" w:hint="eastAsia"/>
                <w:sz w:val="28"/>
                <w:szCs w:val="28"/>
              </w:rPr>
              <w:t>56</w:t>
            </w:r>
            <w:bookmarkEnd w:id="11"/>
          </w:hyperlink>
        </w:p>
        <w:p w14:paraId="55081326" w14:textId="77777777" w:rsidR="00146C04" w:rsidRDefault="00D161F2">
          <w:pPr>
            <w:pStyle w:val="WPSOffice2"/>
            <w:tabs>
              <w:tab w:val="right" w:leader="dot" w:pos="8306"/>
            </w:tabs>
            <w:ind w:left="420"/>
            <w:rPr>
              <w:rFonts w:asciiTheme="minorEastAsia" w:hAnsiTheme="minorEastAsia" w:cstheme="minorEastAsia"/>
              <w:b/>
              <w:sz w:val="36"/>
              <w:szCs w:val="36"/>
            </w:rPr>
            <w:sectPr w:rsidR="00146C04">
              <w:footerReference w:type="default" r:id="rId15"/>
              <w:pgSz w:w="11906" w:h="16838"/>
              <w:pgMar w:top="1440" w:right="1800" w:bottom="1440" w:left="1800" w:header="851" w:footer="992" w:gutter="0"/>
              <w:pgNumType w:start="1"/>
              <w:cols w:space="425"/>
              <w:docGrid w:type="lines" w:linePitch="312"/>
            </w:sectPr>
          </w:pPr>
        </w:p>
        <w:bookmarkEnd w:id="0" w:displacedByCustomXml="next"/>
      </w:sdtContent>
    </w:sdt>
    <w:p w14:paraId="31D37139" w14:textId="77777777" w:rsidR="00146C04" w:rsidRPr="007A6E0F" w:rsidRDefault="0058685F">
      <w:pPr>
        <w:spacing w:line="600" w:lineRule="exact"/>
        <w:jc w:val="center"/>
        <w:outlineLvl w:val="0"/>
        <w:rPr>
          <w:rFonts w:ascii="宋体" w:hAnsi="宋体" w:cs="宋体"/>
          <w:b/>
          <w:sz w:val="32"/>
          <w:szCs w:val="32"/>
        </w:rPr>
      </w:pPr>
      <w:bookmarkStart w:id="12" w:name="_Toc19230_WPSOffice_Level1"/>
      <w:r w:rsidRPr="007A6E0F">
        <w:rPr>
          <w:rFonts w:ascii="宋体" w:hAnsi="宋体" w:cs="宋体" w:hint="eastAsia"/>
          <w:b/>
          <w:sz w:val="32"/>
          <w:szCs w:val="32"/>
        </w:rPr>
        <w:lastRenderedPageBreak/>
        <w:t>阳泉市郊区自然资源局</w:t>
      </w:r>
      <w:bookmarkEnd w:id="12"/>
    </w:p>
    <w:p w14:paraId="17AB5813" w14:textId="77777777" w:rsidR="00146C04" w:rsidRPr="007A6E0F" w:rsidRDefault="0058685F">
      <w:pPr>
        <w:spacing w:after="240" w:line="600" w:lineRule="exact"/>
        <w:jc w:val="center"/>
        <w:outlineLvl w:val="0"/>
        <w:rPr>
          <w:rFonts w:ascii="宋体" w:hAnsi="宋体" w:cs="宋体"/>
          <w:b/>
          <w:sz w:val="32"/>
          <w:szCs w:val="32"/>
        </w:rPr>
      </w:pPr>
      <w:bookmarkStart w:id="13" w:name="_Toc24329_WPSOffice_Level1"/>
      <w:bookmarkStart w:id="14" w:name="_Toc31307_WPSOffice_Level1"/>
      <w:r w:rsidRPr="007A6E0F">
        <w:rPr>
          <w:rFonts w:ascii="宋体" w:hAnsi="宋体" w:cs="宋体" w:hint="eastAsia"/>
          <w:b/>
          <w:sz w:val="32"/>
          <w:szCs w:val="32"/>
        </w:rPr>
        <w:t>债券存续期信息公示</w:t>
      </w:r>
      <w:bookmarkEnd w:id="13"/>
      <w:bookmarkEnd w:id="14"/>
    </w:p>
    <w:p w14:paraId="235E8581" w14:textId="77777777" w:rsidR="00146C04" w:rsidRDefault="0058685F">
      <w:pPr>
        <w:widowControl/>
        <w:adjustRightInd w:val="0"/>
        <w:snapToGrid w:val="0"/>
        <w:spacing w:line="600" w:lineRule="exact"/>
        <w:ind w:firstLineChars="200" w:firstLine="560"/>
        <w:outlineLvl w:val="0"/>
        <w:rPr>
          <w:rFonts w:ascii="宋体" w:hAnsi="宋体" w:cs="宋体"/>
          <w:b/>
          <w:bCs/>
          <w:kern w:val="0"/>
          <w:sz w:val="28"/>
          <w:szCs w:val="28"/>
        </w:rPr>
      </w:pPr>
      <w:bookmarkStart w:id="15" w:name="_Toc24652_WPSOffice_Level1"/>
      <w:bookmarkStart w:id="16" w:name="_Toc6259553"/>
      <w:bookmarkStart w:id="17" w:name="_Toc31999_WPSOffice_Level1"/>
      <w:bookmarkStart w:id="18" w:name="_Toc11440_WPSOffice_Level1"/>
      <w:r>
        <w:rPr>
          <w:rFonts w:ascii="宋体" w:hAnsi="宋体" w:cs="宋体" w:hint="eastAsia"/>
          <w:b/>
          <w:bCs/>
          <w:kern w:val="0"/>
          <w:sz w:val="28"/>
          <w:szCs w:val="28"/>
        </w:rPr>
        <w:t>一、债券资金使用单位</w:t>
      </w:r>
      <w:bookmarkEnd w:id="15"/>
      <w:bookmarkEnd w:id="16"/>
      <w:bookmarkEnd w:id="17"/>
      <w:bookmarkEnd w:id="18"/>
    </w:p>
    <w:p w14:paraId="7C346CF8" w14:textId="77777777" w:rsidR="00146C04" w:rsidRDefault="0058685F">
      <w:pPr>
        <w:pStyle w:val="a7"/>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资金使用单位：阳泉市郊区自然资源局。本单位依法取得了中共阳泉市郊区委员会、郊区政府颁发的《机关法人证书》，2019年4月16日，单位名称变更为阳泉市郊区自然资源局。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146C04" w14:paraId="3FCE076D" w14:textId="77777777">
        <w:trPr>
          <w:jc w:val="center"/>
        </w:trPr>
        <w:tc>
          <w:tcPr>
            <w:tcW w:w="2664" w:type="dxa"/>
            <w:noWrap/>
          </w:tcPr>
          <w:p w14:paraId="02454E6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8" w:type="dxa"/>
            <w:noWrap/>
          </w:tcPr>
          <w:p w14:paraId="37DD4C8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阳泉市郊区自然资源局</w:t>
            </w:r>
          </w:p>
        </w:tc>
      </w:tr>
      <w:tr w:rsidR="00146C04" w14:paraId="496716A5" w14:textId="77777777">
        <w:trPr>
          <w:jc w:val="center"/>
        </w:trPr>
        <w:tc>
          <w:tcPr>
            <w:tcW w:w="2664" w:type="dxa"/>
            <w:noWrap/>
          </w:tcPr>
          <w:p w14:paraId="5DFFC16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8" w:type="dxa"/>
            <w:noWrap/>
          </w:tcPr>
          <w:p w14:paraId="37AB805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11140311MB1634857P</w:t>
            </w:r>
          </w:p>
        </w:tc>
      </w:tr>
      <w:tr w:rsidR="00146C04" w14:paraId="254C1CFE" w14:textId="77777777">
        <w:trPr>
          <w:jc w:val="center"/>
        </w:trPr>
        <w:tc>
          <w:tcPr>
            <w:tcW w:w="2664" w:type="dxa"/>
            <w:noWrap/>
          </w:tcPr>
          <w:p w14:paraId="12DC82A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8" w:type="dxa"/>
            <w:noWrap/>
          </w:tcPr>
          <w:p w14:paraId="308CD17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姚立军</w:t>
            </w:r>
          </w:p>
        </w:tc>
      </w:tr>
      <w:tr w:rsidR="00146C04" w14:paraId="0BDD0023" w14:textId="77777777">
        <w:trPr>
          <w:jc w:val="center"/>
        </w:trPr>
        <w:tc>
          <w:tcPr>
            <w:tcW w:w="2664" w:type="dxa"/>
            <w:noWrap/>
          </w:tcPr>
          <w:p w14:paraId="74010B8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858" w:type="dxa"/>
            <w:noWrap/>
          </w:tcPr>
          <w:p w14:paraId="6724DA7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164A3040" w14:textId="77777777">
        <w:trPr>
          <w:jc w:val="center"/>
        </w:trPr>
        <w:tc>
          <w:tcPr>
            <w:tcW w:w="2664" w:type="dxa"/>
            <w:noWrap/>
          </w:tcPr>
          <w:p w14:paraId="385B057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8" w:type="dxa"/>
            <w:noWrap/>
          </w:tcPr>
          <w:p w14:paraId="16ECD23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阳泉市郊区荫营镇中兴南路1号</w:t>
            </w:r>
          </w:p>
        </w:tc>
      </w:tr>
      <w:tr w:rsidR="00146C04" w14:paraId="10615354" w14:textId="77777777">
        <w:trPr>
          <w:jc w:val="center"/>
        </w:trPr>
        <w:tc>
          <w:tcPr>
            <w:tcW w:w="2664" w:type="dxa"/>
            <w:noWrap/>
          </w:tcPr>
          <w:p w14:paraId="3729C2A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858" w:type="dxa"/>
            <w:noWrap/>
          </w:tcPr>
          <w:p w14:paraId="581DF58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中共阳泉市郊区委员会、郊区政府</w:t>
            </w:r>
          </w:p>
        </w:tc>
      </w:tr>
      <w:tr w:rsidR="00146C04" w14:paraId="32E21F49" w14:textId="77777777">
        <w:trPr>
          <w:trHeight w:val="590"/>
          <w:jc w:val="center"/>
        </w:trPr>
        <w:tc>
          <w:tcPr>
            <w:tcW w:w="2664" w:type="dxa"/>
            <w:noWrap/>
          </w:tcPr>
          <w:p w14:paraId="00C666B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单位状态</w:t>
            </w:r>
          </w:p>
        </w:tc>
        <w:tc>
          <w:tcPr>
            <w:tcW w:w="5858" w:type="dxa"/>
            <w:noWrap/>
          </w:tcPr>
          <w:p w14:paraId="565FC3A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正常</w:t>
            </w:r>
          </w:p>
        </w:tc>
      </w:tr>
    </w:tbl>
    <w:p w14:paraId="27D7003F" w14:textId="77777777" w:rsidR="00146C04" w:rsidRDefault="0058685F">
      <w:pPr>
        <w:spacing w:line="600" w:lineRule="exact"/>
        <w:ind w:firstLineChars="200" w:firstLine="560"/>
        <w:rPr>
          <w:rFonts w:ascii="宋体" w:hAnsi="宋体" w:cs="宋体"/>
          <w:b/>
          <w:sz w:val="28"/>
          <w:szCs w:val="28"/>
        </w:rPr>
      </w:pPr>
      <w:bookmarkStart w:id="19" w:name="_Toc6203_WPSOffice_Level1"/>
      <w:bookmarkStart w:id="20" w:name="_Toc1363_WPSOffice_Level1"/>
      <w:r>
        <w:rPr>
          <w:rFonts w:ascii="宋体" w:hAnsi="宋体" w:cs="宋体" w:hint="eastAsia"/>
          <w:b/>
          <w:sz w:val="28"/>
          <w:szCs w:val="28"/>
        </w:rPr>
        <w:t>二、债券资金拨付情况</w:t>
      </w:r>
      <w:bookmarkEnd w:id="19"/>
      <w:bookmarkEnd w:id="20"/>
    </w:p>
    <w:p w14:paraId="7E314AB9"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2018年度，阳泉市郊区自然资源局共收到阳泉市郊区财政局拨付的债券资金592.91万，全部为一般债券资金，具体情况如下：</w:t>
      </w:r>
    </w:p>
    <w:p w14:paraId="440C933E"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2018年9月3日，阳泉市郊区财政局拨付债券资金592.91万元，用于</w:t>
      </w:r>
      <w:r>
        <w:rPr>
          <w:rFonts w:ascii="宋体" w:hAnsi="宋体" w:cs="宋体" w:hint="eastAsia"/>
          <w:bCs/>
          <w:kern w:val="0"/>
          <w:sz w:val="28"/>
          <w:szCs w:val="28"/>
        </w:rPr>
        <w:t>固庄煤矿采煤沉陷区治理工程和荫营矿地质环境治理项目</w:t>
      </w:r>
      <w:r>
        <w:rPr>
          <w:rFonts w:ascii="宋体" w:hAnsi="宋体" w:cs="宋体" w:hint="eastAsia"/>
          <w:sz w:val="28"/>
          <w:szCs w:val="28"/>
        </w:rPr>
        <w:t>。</w:t>
      </w:r>
    </w:p>
    <w:p w14:paraId="31798B10" w14:textId="77777777" w:rsidR="00146C04" w:rsidRDefault="0058685F">
      <w:pPr>
        <w:spacing w:line="600" w:lineRule="exact"/>
        <w:ind w:firstLineChars="200" w:firstLine="560"/>
        <w:rPr>
          <w:rFonts w:ascii="宋体" w:hAnsi="宋体" w:cs="宋体"/>
          <w:sz w:val="28"/>
          <w:szCs w:val="28"/>
        </w:rPr>
      </w:pPr>
      <w:bookmarkStart w:id="21" w:name="_Toc14186_WPSOffice_Level1"/>
      <w:bookmarkStart w:id="22" w:name="_Toc31188_WPSOffice_Level1"/>
      <w:r>
        <w:rPr>
          <w:rFonts w:ascii="宋体" w:hAnsi="宋体" w:cs="宋体" w:hint="eastAsia"/>
          <w:b/>
          <w:sz w:val="28"/>
          <w:szCs w:val="28"/>
        </w:rPr>
        <w:t>三、债券资金使用情况</w:t>
      </w:r>
      <w:bookmarkEnd w:id="21"/>
      <w:bookmarkEnd w:id="22"/>
    </w:p>
    <w:p w14:paraId="1ED8C0FA"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截止2018年12月31日，2018年度阳泉市郊区</w:t>
      </w:r>
      <w:r>
        <w:rPr>
          <w:rFonts w:ascii="宋体" w:hAnsi="宋体" w:cs="宋体" w:hint="eastAsia"/>
          <w:bCs/>
          <w:kern w:val="0"/>
          <w:sz w:val="28"/>
          <w:szCs w:val="28"/>
        </w:rPr>
        <w:t>固庄煤矿采煤沉陷区治理工程和荫营矿地质环境治理项目</w:t>
      </w:r>
      <w:r>
        <w:rPr>
          <w:rFonts w:ascii="宋体" w:hAnsi="宋体" w:cs="宋体" w:hint="eastAsia"/>
          <w:sz w:val="28"/>
          <w:szCs w:val="28"/>
        </w:rPr>
        <w:t>本年度债券资金已全部使</w:t>
      </w:r>
      <w:r>
        <w:rPr>
          <w:rFonts w:ascii="宋体" w:hAnsi="宋体" w:cs="宋体" w:hint="eastAsia"/>
          <w:sz w:val="28"/>
          <w:szCs w:val="28"/>
        </w:rPr>
        <w:lastRenderedPageBreak/>
        <w:t>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58EE1394" w14:textId="77777777">
        <w:trPr>
          <w:trHeight w:val="454"/>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7C6FFA54"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6EE35B9A" w14:textId="77777777" w:rsidR="00146C04" w:rsidRDefault="00146C04">
            <w:pPr>
              <w:spacing w:line="600" w:lineRule="exact"/>
              <w:jc w:val="right"/>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bottom"/>
          </w:tcPr>
          <w:p w14:paraId="233E2326"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21D73A8E"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0EF9698D" w14:textId="77777777">
        <w:trPr>
          <w:trHeight w:val="454"/>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4072053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13F9AE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0273E8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6C9799E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58F684D3"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153064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92503F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2018.9.3</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C163F0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支付煤矿治理项目款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C7D9629"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592.91</w:t>
            </w:r>
          </w:p>
        </w:tc>
      </w:tr>
      <w:tr w:rsidR="00146C04" w14:paraId="2796612C"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04527C0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合  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6B6BF4A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592.91</w:t>
            </w:r>
          </w:p>
        </w:tc>
      </w:tr>
    </w:tbl>
    <w:p w14:paraId="4F1AA408" w14:textId="77777777" w:rsidR="00146C04" w:rsidRDefault="0058685F">
      <w:pPr>
        <w:adjustRightInd w:val="0"/>
        <w:snapToGrid w:val="0"/>
        <w:spacing w:line="600" w:lineRule="exact"/>
        <w:ind w:firstLineChars="200" w:firstLine="560"/>
        <w:rPr>
          <w:rFonts w:ascii="宋体" w:hAnsi="宋体" w:cs="宋体"/>
        </w:rPr>
      </w:pPr>
      <w:r>
        <w:rPr>
          <w:rFonts w:ascii="宋体" w:hAnsi="宋体" w:cs="宋体" w:hint="eastAsia"/>
          <w:bCs/>
          <w:sz w:val="28"/>
          <w:szCs w:val="28"/>
        </w:rPr>
        <w:t>本单位严格按照一般债券资金规定用途使用，不存在资金用途调整情况。</w:t>
      </w:r>
    </w:p>
    <w:p w14:paraId="4C13B8F2" w14:textId="77777777" w:rsidR="00146C04" w:rsidRDefault="0058685F">
      <w:pPr>
        <w:pStyle w:val="2"/>
        <w:spacing w:before="0" w:after="0" w:line="600" w:lineRule="exact"/>
        <w:ind w:firstLine="549"/>
        <w:rPr>
          <w:rFonts w:ascii="宋体" w:eastAsia="宋体" w:hAnsi="宋体"/>
          <w:bCs w:val="0"/>
          <w:kern w:val="0"/>
          <w:sz w:val="28"/>
          <w:szCs w:val="28"/>
        </w:rPr>
      </w:pPr>
      <w:bookmarkStart w:id="23" w:name="_Toc6018_WPSOffice_Level1"/>
      <w:bookmarkStart w:id="24" w:name="_Toc13928_WPSOffice_Level1"/>
      <w:r>
        <w:rPr>
          <w:rFonts w:ascii="宋体" w:eastAsia="宋体" w:hAnsi="宋体" w:hint="eastAsia"/>
          <w:bCs w:val="0"/>
          <w:kern w:val="0"/>
          <w:sz w:val="28"/>
          <w:szCs w:val="28"/>
        </w:rPr>
        <w:t>四、债券资金对应的投资项目</w:t>
      </w:r>
      <w:bookmarkEnd w:id="23"/>
      <w:bookmarkEnd w:id="24"/>
    </w:p>
    <w:p w14:paraId="2BAB074A"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一般债券对应的投资项目为阳泉市郊区固庄煤矿采煤沉陷区治理工程和荫营矿地质环境治理项目，具体情况如下：</w:t>
      </w:r>
    </w:p>
    <w:p w14:paraId="5B436086" w14:textId="77777777" w:rsidR="00146C04" w:rsidRDefault="0058685F">
      <w:pPr>
        <w:widowControl/>
        <w:numPr>
          <w:ilvl w:val="0"/>
          <w:numId w:val="1"/>
        </w:numPr>
        <w:tabs>
          <w:tab w:val="left" w:pos="728"/>
        </w:tabs>
        <w:adjustRightInd w:val="0"/>
        <w:snapToGrid w:val="0"/>
        <w:spacing w:line="600" w:lineRule="exact"/>
        <w:ind w:firstLine="560"/>
        <w:outlineLvl w:val="1"/>
        <w:rPr>
          <w:rFonts w:ascii="宋体" w:hAnsi="宋体" w:cs="宋体"/>
          <w:bCs/>
          <w:kern w:val="0"/>
          <w:sz w:val="28"/>
          <w:szCs w:val="28"/>
        </w:rPr>
      </w:pPr>
      <w:bookmarkStart w:id="25" w:name="_Toc24329_WPSOffice_Level2"/>
      <w:r>
        <w:rPr>
          <w:rFonts w:ascii="宋体" w:hAnsi="宋体" w:cs="宋体" w:hint="eastAsia"/>
          <w:b/>
          <w:kern w:val="0"/>
          <w:sz w:val="28"/>
          <w:szCs w:val="28"/>
        </w:rPr>
        <w:t>固庄煤矿采煤沉陷区治理工程</w:t>
      </w:r>
      <w:bookmarkEnd w:id="25"/>
    </w:p>
    <w:p w14:paraId="42DAC8D3"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26" w:name="_Toc24329_WPSOffice_Level3"/>
      <w:r>
        <w:rPr>
          <w:rFonts w:ascii="宋体" w:hAnsi="宋体" w:cs="宋体" w:hint="eastAsia"/>
          <w:b/>
          <w:kern w:val="0"/>
          <w:sz w:val="28"/>
          <w:szCs w:val="28"/>
        </w:rPr>
        <w:t>1.项目基本情况</w:t>
      </w:r>
      <w:bookmarkEnd w:id="26"/>
    </w:p>
    <w:p w14:paraId="5E571FD1"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固庄煤矿采煤沉陷区治理工程是根据可研报告和勘察报告，治理区主要矿山地质环境问题为地面塌陷、地裂缝、崩塌、泥石流、道路破坏、防洪通道破坏及含水层破坏等，泥石流沟谷对区内下游村庄和旱地造成潜在威胁，含水层破坏影响区内村民及固庄矿职工生活用水等，道路破坏影响了燕龛及周边村民的安全通行。本项目工程共分为两个部分，第一部分为工程措施，包括B1崩塌治理工程、泥石流沟谷治理方案、T1治理区治理工程、T2治理区治理工程、J1水井、沉陷区东山道路恢复、沉陷区捞儿山道路及防洪通道恢复、沉陷区燕龛河道治理；第二部分为检测工程，分为崩塌检测工程、地面塌陷、地裂缝检测工程、泥石流检测工程。</w:t>
      </w:r>
    </w:p>
    <w:p w14:paraId="4F6C749C" w14:textId="77777777" w:rsidR="00146C04" w:rsidRDefault="0058685F">
      <w:pPr>
        <w:widowControl/>
        <w:numPr>
          <w:ilvl w:val="255"/>
          <w:numId w:val="0"/>
        </w:numPr>
        <w:adjustRightInd w:val="0"/>
        <w:snapToGrid w:val="0"/>
        <w:spacing w:line="600" w:lineRule="exact"/>
        <w:ind w:firstLineChars="200" w:firstLine="560"/>
        <w:rPr>
          <w:rFonts w:ascii="宋体" w:hAnsi="宋体" w:cs="宋体"/>
          <w:bCs/>
          <w:kern w:val="0"/>
          <w:sz w:val="28"/>
          <w:szCs w:val="28"/>
        </w:rPr>
      </w:pPr>
      <w:bookmarkStart w:id="27" w:name="_Toc11440_WPSOffice_Level3"/>
      <w:r>
        <w:rPr>
          <w:rFonts w:ascii="宋体" w:hAnsi="宋体" w:cs="宋体" w:hint="eastAsia"/>
          <w:b/>
          <w:kern w:val="0"/>
          <w:sz w:val="28"/>
          <w:szCs w:val="28"/>
        </w:rPr>
        <w:t>2.项目投资及资金来源</w:t>
      </w:r>
      <w:bookmarkEnd w:id="27"/>
    </w:p>
    <w:p w14:paraId="0EC25CCA"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lastRenderedPageBreak/>
        <w:t>本项目总投资为1211.16万元。资金来源包括中央、省、市、区财政补助资金及企业自筹资金。</w:t>
      </w:r>
    </w:p>
    <w:p w14:paraId="516E7C3C" w14:textId="77777777" w:rsidR="00146C04" w:rsidRDefault="0058685F">
      <w:pPr>
        <w:widowControl/>
        <w:numPr>
          <w:ilvl w:val="255"/>
          <w:numId w:val="0"/>
        </w:numPr>
        <w:adjustRightInd w:val="0"/>
        <w:snapToGrid w:val="0"/>
        <w:spacing w:line="600" w:lineRule="exact"/>
        <w:ind w:firstLineChars="200" w:firstLine="560"/>
        <w:rPr>
          <w:rFonts w:ascii="宋体" w:hAnsi="宋体" w:cs="宋体"/>
          <w:bCs/>
          <w:kern w:val="0"/>
          <w:sz w:val="28"/>
          <w:szCs w:val="28"/>
        </w:rPr>
      </w:pPr>
      <w:bookmarkStart w:id="28" w:name="_Toc1363_WPSOffice_Level3"/>
      <w:r>
        <w:rPr>
          <w:rFonts w:ascii="宋体" w:hAnsi="宋体" w:cs="宋体" w:hint="eastAsia"/>
          <w:b/>
          <w:kern w:val="0"/>
          <w:sz w:val="28"/>
          <w:szCs w:val="28"/>
        </w:rPr>
        <w:t>3.项目审批情况</w:t>
      </w:r>
      <w:bookmarkEnd w:id="28"/>
    </w:p>
    <w:p w14:paraId="16A0F53F" w14:textId="77777777" w:rsidR="00146C04" w:rsidRDefault="0058685F">
      <w:pPr>
        <w:widowControl/>
        <w:adjustRightInd w:val="0"/>
        <w:snapToGrid w:val="0"/>
        <w:spacing w:line="600" w:lineRule="exact"/>
        <w:ind w:firstLineChars="200" w:firstLine="560"/>
        <w:rPr>
          <w:rFonts w:ascii="宋体" w:hAnsi="宋体" w:cs="宋体"/>
          <w:bCs/>
          <w:color w:val="FF0000"/>
          <w:kern w:val="0"/>
          <w:sz w:val="28"/>
          <w:szCs w:val="28"/>
        </w:rPr>
      </w:pPr>
      <w:r>
        <w:rPr>
          <w:rFonts w:ascii="宋体" w:hAnsi="宋体" w:cs="宋体" w:hint="eastAsia"/>
          <w:bCs/>
          <w:kern w:val="0"/>
          <w:sz w:val="28"/>
          <w:szCs w:val="28"/>
        </w:rPr>
        <w:t>2017年5月31日，项目取得山西省采煤沉陷区治理地环治理专项办公室《关于对阳泉市山西阳泉固庄煤矿等2个地质环境治理试点项目可行性研究报告批复的函》（晋治沉地环[2017]13号）。</w:t>
      </w:r>
    </w:p>
    <w:p w14:paraId="37ED377F"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2018年3月27日，项目取得阳泉市采煤沉陷区治理地环治理专项办公室《关于地质环境治理项目勘察设计的批复》（阳治沉地环办[2018]2号）。</w:t>
      </w:r>
    </w:p>
    <w:p w14:paraId="2276D32A"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bookmarkStart w:id="29" w:name="_Toc31188_WPSOffice_Level3"/>
      <w:r>
        <w:rPr>
          <w:rFonts w:ascii="宋体" w:hAnsi="宋体" w:cs="宋体" w:hint="eastAsia"/>
          <w:bCs/>
          <w:kern w:val="0"/>
          <w:sz w:val="28"/>
          <w:szCs w:val="28"/>
        </w:rPr>
        <w:t>4.</w:t>
      </w:r>
      <w:r>
        <w:rPr>
          <w:rFonts w:ascii="宋体" w:hAnsi="宋体" w:cs="宋体" w:hint="eastAsia"/>
          <w:b/>
          <w:kern w:val="0"/>
          <w:sz w:val="28"/>
          <w:szCs w:val="28"/>
        </w:rPr>
        <w:t>项目建设及进展情况</w:t>
      </w:r>
      <w:bookmarkEnd w:id="29"/>
    </w:p>
    <w:p w14:paraId="438FA56F"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本项目于2018年7月开工建设，计划完工时间2019年8月。</w:t>
      </w:r>
    </w:p>
    <w:p w14:paraId="78CA6F7C" w14:textId="77777777" w:rsidR="00146C04" w:rsidRDefault="007A6E0F" w:rsidP="007A6E0F">
      <w:pPr>
        <w:widowControl/>
        <w:adjustRightInd w:val="0"/>
        <w:snapToGrid w:val="0"/>
        <w:spacing w:line="600" w:lineRule="exact"/>
        <w:rPr>
          <w:rFonts w:ascii="宋体" w:hAnsi="宋体" w:cs="宋体"/>
          <w:bCs/>
          <w:kern w:val="0"/>
          <w:sz w:val="28"/>
          <w:szCs w:val="28"/>
        </w:rPr>
      </w:pPr>
      <w:r>
        <w:rPr>
          <w:rFonts w:ascii="宋体" w:hAnsi="宋体" w:cs="宋体" w:hint="eastAsia"/>
          <w:bCs/>
          <w:kern w:val="0"/>
          <w:sz w:val="28"/>
          <w:szCs w:val="28"/>
        </w:rPr>
        <w:t xml:space="preserve">    </w:t>
      </w:r>
      <w:r w:rsidR="0058685F">
        <w:rPr>
          <w:rFonts w:ascii="宋体" w:hAnsi="宋体" w:cs="宋体" w:hint="eastAsia"/>
          <w:bCs/>
          <w:kern w:val="0"/>
          <w:sz w:val="28"/>
          <w:szCs w:val="28"/>
        </w:rPr>
        <w:t>水源井工程已成功招标，准备签订合同后开工，其他工程已全部完工，准备接受省、市验收。</w:t>
      </w:r>
    </w:p>
    <w:p w14:paraId="0923D1ED"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截止2019年3月31日，本项目已累计完成投资额588.27万元，占总投资的49%。</w:t>
      </w:r>
    </w:p>
    <w:p w14:paraId="3E391789" w14:textId="77777777" w:rsidR="00146C04" w:rsidRDefault="0058685F">
      <w:pPr>
        <w:widowControl/>
        <w:numPr>
          <w:ilvl w:val="0"/>
          <w:numId w:val="1"/>
        </w:numPr>
        <w:adjustRightInd w:val="0"/>
        <w:snapToGrid w:val="0"/>
        <w:spacing w:line="600" w:lineRule="exact"/>
        <w:ind w:firstLine="560"/>
        <w:outlineLvl w:val="1"/>
        <w:rPr>
          <w:rFonts w:ascii="宋体" w:hAnsi="宋体" w:cs="宋体"/>
          <w:b/>
          <w:kern w:val="0"/>
          <w:sz w:val="28"/>
          <w:szCs w:val="28"/>
        </w:rPr>
      </w:pPr>
      <w:bookmarkStart w:id="30" w:name="_Toc11440_WPSOffice_Level2"/>
      <w:r>
        <w:rPr>
          <w:rFonts w:ascii="宋体" w:hAnsi="宋体" w:cs="宋体" w:hint="eastAsia"/>
          <w:b/>
          <w:kern w:val="0"/>
          <w:sz w:val="28"/>
          <w:szCs w:val="28"/>
        </w:rPr>
        <w:t>荫营矿地质环境治理项目</w:t>
      </w:r>
      <w:bookmarkEnd w:id="30"/>
    </w:p>
    <w:p w14:paraId="2F48C394"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31" w:name="_Toc6018_WPSOffice_Level3"/>
      <w:r>
        <w:rPr>
          <w:rFonts w:ascii="宋体" w:hAnsi="宋体" w:cs="宋体" w:hint="eastAsia"/>
          <w:b/>
          <w:kern w:val="0"/>
          <w:sz w:val="28"/>
          <w:szCs w:val="28"/>
        </w:rPr>
        <w:t>1.项目基本情况</w:t>
      </w:r>
      <w:bookmarkEnd w:id="31"/>
    </w:p>
    <w:p w14:paraId="1583D252"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根据山西省人民政府《山西省采煤沉陷区综合治理工作方案（2016-2018年）》（晋政发（2016）31号）、《山西省人民政府办公厅关于印发山西省采煤沉陷区综合治理资金管理办法的通知》（晋政办发（2016）93号）和《山西省采煤沉陷区综合治理地质环境治理专项工作方案（2016-2018年）》（晋治沉地环办（2016）1号）以及《山西省采煤沉陷区综合治理地环治理专项办公室关于抓紧组织</w:t>
      </w:r>
      <w:r>
        <w:rPr>
          <w:rFonts w:ascii="宋体" w:hAnsi="宋体" w:cs="宋体" w:hint="eastAsia"/>
          <w:bCs/>
          <w:kern w:val="0"/>
          <w:sz w:val="28"/>
          <w:szCs w:val="28"/>
        </w:rPr>
        <w:lastRenderedPageBreak/>
        <w:t>申报2016年矿山地质环境治理和土地复垦试点项目有关事项的函》（晋治沉地环办（2016）2号）等有关要求和安排部署，全省有59座煤矿列入采煤沉陷区地环治理名单，阳泉市共7座，荫营煤矿被列入首批即2016年治理名单。</w:t>
      </w:r>
    </w:p>
    <w:p w14:paraId="7D284730"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32" w:name="_Toc10648_WPSOffice_Level3"/>
      <w:r>
        <w:rPr>
          <w:rFonts w:ascii="宋体" w:hAnsi="宋体" w:cs="宋体" w:hint="eastAsia"/>
          <w:b/>
          <w:kern w:val="0"/>
          <w:sz w:val="28"/>
          <w:szCs w:val="28"/>
        </w:rPr>
        <w:t>2.项目投资及资金来源</w:t>
      </w:r>
      <w:bookmarkEnd w:id="32"/>
    </w:p>
    <w:p w14:paraId="0D3FED82"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山西阳泉荫营煤矿矿山地质环境治理项目计划投资为2741.59万元。其中中央20％，即548.318万元；山西省20％，即548.318万元；阳泉市15％，即411.2385万元；郊区15％，即411.2385万元；企业30％，即822.48万元，所有资金均进入荫营煤矿地环专户，截止目前已支付1291.0656万元。</w:t>
      </w:r>
    </w:p>
    <w:p w14:paraId="68874B72"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33" w:name="_Toc23521_WPSOffice_Level3"/>
      <w:r>
        <w:rPr>
          <w:rFonts w:ascii="宋体" w:hAnsi="宋体" w:cs="宋体" w:hint="eastAsia"/>
          <w:b/>
          <w:kern w:val="0"/>
          <w:sz w:val="28"/>
          <w:szCs w:val="28"/>
        </w:rPr>
        <w:t>3.项目审批情况</w:t>
      </w:r>
      <w:bookmarkEnd w:id="33"/>
    </w:p>
    <w:p w14:paraId="29664F99"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2017年5月31日，项目取得山西省采煤沉陷区治理地环治理专项办公室《关于对阳泉市山西阳泉固庄煤矿等2个地质环境治理试点项目可行性研究报告批复的函》（晋治沉地环[2017]13号）。</w:t>
      </w:r>
    </w:p>
    <w:p w14:paraId="55086BBC"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2018年3月27日，项目取得阳泉市采煤沉陷区治理地环治理专项办公室《关于地质环境治理项目勘察设计的批复》（阳治沉地环办[2018]4号）。</w:t>
      </w:r>
    </w:p>
    <w:p w14:paraId="3F19EC41"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34" w:name="_Toc19863_WPSOffice_Level3"/>
      <w:r>
        <w:rPr>
          <w:rFonts w:ascii="宋体" w:hAnsi="宋体" w:cs="宋体" w:hint="eastAsia"/>
          <w:b/>
          <w:kern w:val="0"/>
          <w:sz w:val="28"/>
          <w:szCs w:val="28"/>
        </w:rPr>
        <w:t>4.项目建设及进展情况</w:t>
      </w:r>
      <w:bookmarkEnd w:id="34"/>
    </w:p>
    <w:p w14:paraId="60895519"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hint="eastAsia"/>
          <w:sz w:val="28"/>
        </w:rPr>
        <w:t>本项目</w:t>
      </w:r>
      <w:r>
        <w:rPr>
          <w:sz w:val="28"/>
        </w:rPr>
        <w:t>于</w:t>
      </w:r>
      <w:r>
        <w:rPr>
          <w:rFonts w:ascii="宋体" w:hAnsi="宋体" w:cs="宋体" w:hint="eastAsia"/>
          <w:bCs/>
          <w:kern w:val="0"/>
          <w:sz w:val="28"/>
          <w:szCs w:val="28"/>
        </w:rPr>
        <w:t>2018年</w:t>
      </w:r>
      <w:r>
        <w:rPr>
          <w:rFonts w:ascii="宋体" w:hAnsi="宋体" w:cs="宋体"/>
          <w:bCs/>
          <w:kern w:val="0"/>
          <w:sz w:val="28"/>
          <w:szCs w:val="28"/>
        </w:rPr>
        <w:t>开工，</w:t>
      </w:r>
      <w:r>
        <w:rPr>
          <w:rFonts w:ascii="宋体" w:hAnsi="宋体" w:cs="宋体" w:hint="eastAsia"/>
          <w:bCs/>
          <w:kern w:val="0"/>
          <w:sz w:val="28"/>
          <w:szCs w:val="28"/>
        </w:rPr>
        <w:t>计划2019年末</w:t>
      </w:r>
      <w:r>
        <w:rPr>
          <w:rFonts w:ascii="宋体" w:hAnsi="宋体" w:cs="宋体"/>
          <w:bCs/>
          <w:kern w:val="0"/>
          <w:sz w:val="28"/>
          <w:szCs w:val="28"/>
        </w:rPr>
        <w:t>完工。</w:t>
      </w:r>
    </w:p>
    <w:p w14:paraId="0F9297F8"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目前本项目建设及进展情况如下：一标段曹家掌道路修复工程主体工程已完工；二标段棚户区不稳定边坡治理、老旦沟道路修复及地形地貌景观恢复工程主体已完工；三标段井田西部411地形地貌景观</w:t>
      </w:r>
      <w:r>
        <w:rPr>
          <w:rFonts w:ascii="宋体" w:hAnsi="宋体" w:cs="宋体" w:hint="eastAsia"/>
          <w:bCs/>
          <w:kern w:val="0"/>
          <w:sz w:val="28"/>
          <w:szCs w:val="28"/>
        </w:rPr>
        <w:lastRenderedPageBreak/>
        <w:t>恢复工程主体已完工；四标段南峪沟河道治理工程主体已完工；五标段曹家掌水源井及管道安装工程在招标。</w:t>
      </w:r>
    </w:p>
    <w:p w14:paraId="05DCD08D" w14:textId="77777777" w:rsidR="00146C04" w:rsidRDefault="0058685F">
      <w:pPr>
        <w:widowControl/>
        <w:adjustRightInd w:val="0"/>
        <w:snapToGrid w:val="0"/>
        <w:spacing w:line="600" w:lineRule="exact"/>
        <w:ind w:firstLineChars="200" w:firstLine="560"/>
        <w:outlineLvl w:val="1"/>
        <w:rPr>
          <w:rFonts w:ascii="宋体" w:hAnsi="宋体" w:cs="宋体"/>
          <w:b/>
          <w:kern w:val="0"/>
          <w:sz w:val="28"/>
          <w:szCs w:val="28"/>
        </w:rPr>
      </w:pPr>
      <w:r>
        <w:rPr>
          <w:rFonts w:ascii="宋体" w:hAnsi="宋体" w:cs="宋体" w:hint="eastAsia"/>
          <w:bCs/>
          <w:kern w:val="0"/>
          <w:sz w:val="28"/>
          <w:szCs w:val="28"/>
        </w:rPr>
        <w:t>截止2019年3月31日，本项目已累计完成投资额1291.0656万元，占总投资的47.09 %。</w:t>
      </w:r>
    </w:p>
    <w:p w14:paraId="03396155" w14:textId="77777777" w:rsidR="00146C04" w:rsidRDefault="0058685F">
      <w:pPr>
        <w:pStyle w:val="2"/>
        <w:spacing w:before="0" w:after="0" w:line="600" w:lineRule="exact"/>
        <w:ind w:firstLine="549"/>
        <w:rPr>
          <w:rFonts w:ascii="宋体" w:eastAsia="宋体" w:hAnsi="宋体"/>
          <w:bCs w:val="0"/>
          <w:kern w:val="0"/>
          <w:sz w:val="28"/>
          <w:szCs w:val="28"/>
        </w:rPr>
      </w:pPr>
      <w:bookmarkStart w:id="35" w:name="_Toc10648_WPSOffice_Level1"/>
      <w:bookmarkStart w:id="36" w:name="_Toc22079_WPSOffice_Level1"/>
      <w:r>
        <w:rPr>
          <w:rFonts w:ascii="宋体" w:eastAsia="宋体" w:hAnsi="宋体" w:hint="eastAsia"/>
          <w:bCs w:val="0"/>
          <w:kern w:val="0"/>
          <w:sz w:val="28"/>
          <w:szCs w:val="28"/>
        </w:rPr>
        <w:t>五、债券重大公开事项</w:t>
      </w:r>
      <w:bookmarkEnd w:id="35"/>
      <w:bookmarkEnd w:id="36"/>
    </w:p>
    <w:p w14:paraId="4B579E85" w14:textId="77777777" w:rsidR="00146C04" w:rsidRDefault="0058685F">
      <w:pPr>
        <w:ind w:firstLineChars="200" w:firstLine="560"/>
        <w:rPr>
          <w:rFonts w:ascii="宋体" w:hAnsi="宋体" w:cs="宋体"/>
          <w:bCs/>
          <w:kern w:val="0"/>
          <w:sz w:val="28"/>
          <w:szCs w:val="28"/>
        </w:rPr>
      </w:pPr>
      <w:r>
        <w:rPr>
          <w:rFonts w:ascii="宋体" w:hAnsi="宋体" w:cs="宋体" w:hint="eastAsia"/>
          <w:bCs/>
          <w:kern w:val="0"/>
          <w:sz w:val="28"/>
          <w:szCs w:val="28"/>
        </w:rPr>
        <w:t>截止2018年末，本单位所在债券资金使用地区未发生可能影响当地一般公共预算收入的重大事项。</w:t>
      </w:r>
    </w:p>
    <w:p w14:paraId="7B692756" w14:textId="77777777" w:rsidR="00146C04" w:rsidRDefault="0058685F">
      <w:pPr>
        <w:jc w:val="right"/>
        <w:rPr>
          <w:rFonts w:ascii="宋体" w:hAnsi="宋体" w:cs="宋体"/>
          <w:bCs/>
          <w:kern w:val="0"/>
          <w:sz w:val="28"/>
          <w:szCs w:val="28"/>
        </w:rPr>
      </w:pPr>
      <w:r>
        <w:rPr>
          <w:rFonts w:ascii="宋体" w:hAnsi="宋体" w:cs="宋体" w:hint="eastAsia"/>
          <w:bCs/>
          <w:kern w:val="0"/>
          <w:sz w:val="28"/>
          <w:szCs w:val="28"/>
        </w:rPr>
        <w:t>阳泉市郊区自然资源局</w:t>
      </w:r>
    </w:p>
    <w:p w14:paraId="0C1708FA" w14:textId="77777777" w:rsidR="00146C04" w:rsidRDefault="0058685F">
      <w:pPr>
        <w:wordWrap w:val="0"/>
        <w:jc w:val="right"/>
        <w:rPr>
          <w:rFonts w:ascii="宋体" w:hAnsi="宋体" w:cs="宋体"/>
          <w:bCs/>
          <w:kern w:val="0"/>
          <w:sz w:val="28"/>
          <w:szCs w:val="28"/>
        </w:rPr>
      </w:pPr>
      <w:r>
        <w:rPr>
          <w:rFonts w:ascii="宋体" w:hAnsi="宋体" w:cs="宋体" w:hint="eastAsia"/>
          <w:bCs/>
          <w:kern w:val="0"/>
          <w:sz w:val="28"/>
          <w:szCs w:val="28"/>
        </w:rPr>
        <w:t xml:space="preserve">二〇一九年八月 </w:t>
      </w:r>
      <w:r>
        <w:rPr>
          <w:rFonts w:ascii="宋体" w:hAnsi="宋体" w:cs="宋体"/>
          <w:bCs/>
          <w:kern w:val="0"/>
          <w:sz w:val="28"/>
          <w:szCs w:val="28"/>
        </w:rPr>
        <w:t xml:space="preserve"> </w:t>
      </w:r>
    </w:p>
    <w:p w14:paraId="6AC026AD" w14:textId="77777777" w:rsidR="00146C04" w:rsidRDefault="0058685F">
      <w:pPr>
        <w:rPr>
          <w:rFonts w:ascii="宋体" w:hAnsi="宋体" w:cs="宋体"/>
          <w:bCs/>
          <w:kern w:val="0"/>
          <w:sz w:val="28"/>
          <w:szCs w:val="28"/>
        </w:rPr>
      </w:pPr>
      <w:r>
        <w:rPr>
          <w:rFonts w:ascii="宋体" w:hAnsi="宋体" w:cs="宋体"/>
          <w:bCs/>
          <w:kern w:val="0"/>
          <w:sz w:val="28"/>
          <w:szCs w:val="28"/>
        </w:rPr>
        <w:br w:type="page"/>
      </w:r>
    </w:p>
    <w:p w14:paraId="68989C1A" w14:textId="77777777" w:rsidR="00146C04" w:rsidRPr="007A6E0F" w:rsidRDefault="0058685F">
      <w:pPr>
        <w:spacing w:line="600" w:lineRule="exact"/>
        <w:jc w:val="center"/>
        <w:outlineLvl w:val="0"/>
        <w:rPr>
          <w:rFonts w:ascii="宋体" w:hAnsi="宋体" w:cs="宋体"/>
          <w:b/>
          <w:sz w:val="32"/>
          <w:szCs w:val="32"/>
        </w:rPr>
      </w:pPr>
      <w:bookmarkStart w:id="37" w:name="_Toc23521_WPSOffice_Level1"/>
      <w:bookmarkStart w:id="38" w:name="_Toc18674_WPSOffice_Level1"/>
      <w:r w:rsidRPr="007A6E0F">
        <w:rPr>
          <w:rFonts w:ascii="宋体" w:hAnsi="宋体" w:cs="宋体" w:hint="eastAsia"/>
          <w:b/>
          <w:sz w:val="32"/>
          <w:szCs w:val="32"/>
        </w:rPr>
        <w:lastRenderedPageBreak/>
        <w:t>阳泉市郊区白泉工业区管理委员会</w:t>
      </w:r>
      <w:bookmarkEnd w:id="37"/>
      <w:bookmarkEnd w:id="38"/>
    </w:p>
    <w:p w14:paraId="41A988CE" w14:textId="77777777" w:rsidR="00146C04" w:rsidRPr="007A6E0F" w:rsidRDefault="0058685F">
      <w:pPr>
        <w:spacing w:after="240" w:line="600" w:lineRule="exact"/>
        <w:jc w:val="center"/>
        <w:outlineLvl w:val="0"/>
        <w:rPr>
          <w:rFonts w:ascii="宋体" w:hAnsi="宋体" w:cs="宋体"/>
          <w:b/>
          <w:sz w:val="32"/>
          <w:szCs w:val="32"/>
        </w:rPr>
      </w:pPr>
      <w:bookmarkStart w:id="39" w:name="_Toc16416_WPSOffice_Level1"/>
      <w:bookmarkStart w:id="40" w:name="_Toc19863_WPSOffice_Level1"/>
      <w:r w:rsidRPr="007A6E0F">
        <w:rPr>
          <w:rFonts w:ascii="宋体" w:hAnsi="宋体" w:cs="宋体" w:hint="eastAsia"/>
          <w:b/>
          <w:sz w:val="32"/>
          <w:szCs w:val="32"/>
        </w:rPr>
        <w:t>债券存续期信息公示</w:t>
      </w:r>
      <w:bookmarkEnd w:id="39"/>
      <w:bookmarkEnd w:id="40"/>
    </w:p>
    <w:p w14:paraId="1FF22E3D" w14:textId="77777777" w:rsidR="00146C04" w:rsidRDefault="0058685F">
      <w:pPr>
        <w:spacing w:line="600" w:lineRule="exact"/>
        <w:ind w:firstLineChars="200" w:firstLine="560"/>
        <w:rPr>
          <w:rFonts w:ascii="宋体" w:hAnsi="宋体" w:cs="宋体"/>
          <w:b/>
          <w:sz w:val="28"/>
          <w:szCs w:val="28"/>
        </w:rPr>
      </w:pPr>
      <w:bookmarkStart w:id="41" w:name="_Toc22580_WPSOffice_Level1"/>
      <w:bookmarkStart w:id="42" w:name="_Toc23285_WPSOffice_Level1"/>
      <w:r>
        <w:rPr>
          <w:rFonts w:ascii="宋体" w:hAnsi="宋体" w:cs="宋体" w:hint="eastAsia"/>
          <w:b/>
          <w:sz w:val="28"/>
          <w:szCs w:val="28"/>
        </w:rPr>
        <w:t>一、债券资金使用单位</w:t>
      </w:r>
      <w:bookmarkEnd w:id="41"/>
      <w:bookmarkEnd w:id="42"/>
    </w:p>
    <w:p w14:paraId="28E4A71D"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本次信息公示所涉一般债券及普通专项债券资金的使用单位：阳泉市郊区白泉工业区管理委员会。本单位依法取得了阳泉市郊区机构编制委员会颁发的《事业单位法人证书》。基本信息如下：</w:t>
      </w: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7"/>
        <w:gridCol w:w="6043"/>
      </w:tblGrid>
      <w:tr w:rsidR="00146C04" w14:paraId="73FEDCB9"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66EBCBE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6043" w:type="dxa"/>
            <w:tcBorders>
              <w:top w:val="single" w:sz="4" w:space="0" w:color="auto"/>
              <w:left w:val="single" w:sz="4" w:space="0" w:color="auto"/>
              <w:bottom w:val="single" w:sz="4" w:space="0" w:color="auto"/>
              <w:right w:val="single" w:sz="4" w:space="0" w:color="auto"/>
            </w:tcBorders>
            <w:noWrap/>
            <w:vAlign w:val="center"/>
          </w:tcPr>
          <w:p w14:paraId="7EFABBA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阳泉市郊区白泉工业区管理委员会</w:t>
            </w:r>
          </w:p>
        </w:tc>
      </w:tr>
      <w:tr w:rsidR="00146C04" w14:paraId="4E7A618D"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13668F3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6043" w:type="dxa"/>
            <w:tcBorders>
              <w:top w:val="single" w:sz="4" w:space="0" w:color="auto"/>
              <w:left w:val="single" w:sz="4" w:space="0" w:color="auto"/>
              <w:bottom w:val="single" w:sz="4" w:space="0" w:color="auto"/>
              <w:right w:val="single" w:sz="4" w:space="0" w:color="auto"/>
            </w:tcBorders>
            <w:noWrap/>
            <w:vAlign w:val="center"/>
          </w:tcPr>
          <w:p w14:paraId="6091A52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1214031175980790X3</w:t>
            </w:r>
          </w:p>
        </w:tc>
      </w:tr>
      <w:tr w:rsidR="00146C04" w14:paraId="1B9DAE47"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47FD2C8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6043" w:type="dxa"/>
            <w:tcBorders>
              <w:top w:val="single" w:sz="4" w:space="0" w:color="auto"/>
              <w:left w:val="single" w:sz="4" w:space="0" w:color="auto"/>
              <w:bottom w:val="single" w:sz="4" w:space="0" w:color="auto"/>
              <w:right w:val="single" w:sz="4" w:space="0" w:color="auto"/>
            </w:tcBorders>
            <w:noWrap/>
            <w:vAlign w:val="center"/>
          </w:tcPr>
          <w:p w14:paraId="56A1E36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马大刚</w:t>
            </w:r>
          </w:p>
        </w:tc>
      </w:tr>
      <w:tr w:rsidR="00146C04" w14:paraId="15505C3A"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0B3394B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6043" w:type="dxa"/>
            <w:tcBorders>
              <w:top w:val="single" w:sz="4" w:space="0" w:color="auto"/>
              <w:left w:val="single" w:sz="4" w:space="0" w:color="auto"/>
              <w:bottom w:val="single" w:sz="4" w:space="0" w:color="auto"/>
              <w:right w:val="single" w:sz="4" w:space="0" w:color="auto"/>
            </w:tcBorders>
            <w:noWrap/>
            <w:vAlign w:val="center"/>
          </w:tcPr>
          <w:p w14:paraId="54DBF4E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214649A0"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46EEEA0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注册资金</w:t>
            </w:r>
          </w:p>
        </w:tc>
        <w:tc>
          <w:tcPr>
            <w:tcW w:w="6043" w:type="dxa"/>
            <w:tcBorders>
              <w:top w:val="single" w:sz="4" w:space="0" w:color="auto"/>
              <w:left w:val="single" w:sz="4" w:space="0" w:color="auto"/>
              <w:bottom w:val="single" w:sz="4" w:space="0" w:color="auto"/>
              <w:right w:val="single" w:sz="4" w:space="0" w:color="auto"/>
            </w:tcBorders>
            <w:noWrap/>
            <w:vAlign w:val="center"/>
          </w:tcPr>
          <w:p w14:paraId="5694B08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15.3万元</w:t>
            </w:r>
          </w:p>
        </w:tc>
      </w:tr>
      <w:tr w:rsidR="00146C04" w14:paraId="5C92B2CD"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2083334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6043" w:type="dxa"/>
            <w:tcBorders>
              <w:top w:val="single" w:sz="4" w:space="0" w:color="auto"/>
              <w:left w:val="single" w:sz="4" w:space="0" w:color="auto"/>
              <w:bottom w:val="single" w:sz="4" w:space="0" w:color="auto"/>
              <w:right w:val="single" w:sz="4" w:space="0" w:color="auto"/>
            </w:tcBorders>
            <w:noWrap/>
            <w:vAlign w:val="center"/>
          </w:tcPr>
          <w:p w14:paraId="6452EE7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阳泉市郊区荫营镇白泉工作站</w:t>
            </w:r>
          </w:p>
        </w:tc>
      </w:tr>
      <w:tr w:rsidR="00146C04" w14:paraId="5A3F3FBC" w14:textId="77777777">
        <w:trPr>
          <w:trHeight w:val="146"/>
        </w:trPr>
        <w:tc>
          <w:tcPr>
            <w:tcW w:w="2747" w:type="dxa"/>
            <w:tcBorders>
              <w:top w:val="single" w:sz="4" w:space="0" w:color="auto"/>
              <w:left w:val="single" w:sz="4" w:space="0" w:color="auto"/>
              <w:bottom w:val="single" w:sz="4" w:space="0" w:color="auto"/>
              <w:right w:val="single" w:sz="4" w:space="0" w:color="auto"/>
            </w:tcBorders>
            <w:noWrap/>
            <w:vAlign w:val="center"/>
          </w:tcPr>
          <w:p w14:paraId="02E25A7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6043" w:type="dxa"/>
            <w:tcBorders>
              <w:top w:val="single" w:sz="4" w:space="0" w:color="auto"/>
              <w:left w:val="single" w:sz="4" w:space="0" w:color="auto"/>
              <w:bottom w:val="single" w:sz="4" w:space="0" w:color="auto"/>
              <w:right w:val="single" w:sz="4" w:space="0" w:color="auto"/>
            </w:tcBorders>
            <w:noWrap/>
            <w:vAlign w:val="center"/>
          </w:tcPr>
          <w:p w14:paraId="40B426B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阳泉市郊区机构编制委员会</w:t>
            </w:r>
          </w:p>
        </w:tc>
      </w:tr>
      <w:tr w:rsidR="00146C04" w14:paraId="6A7E97E3" w14:textId="77777777">
        <w:trPr>
          <w:trHeight w:val="597"/>
        </w:trPr>
        <w:tc>
          <w:tcPr>
            <w:tcW w:w="2747" w:type="dxa"/>
            <w:tcBorders>
              <w:top w:val="single" w:sz="4" w:space="0" w:color="auto"/>
              <w:left w:val="single" w:sz="4" w:space="0" w:color="auto"/>
              <w:bottom w:val="single" w:sz="4" w:space="0" w:color="auto"/>
              <w:right w:val="single" w:sz="4" w:space="0" w:color="auto"/>
            </w:tcBorders>
            <w:noWrap/>
            <w:vAlign w:val="center"/>
          </w:tcPr>
          <w:p w14:paraId="477CF1A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宗旨和业务范围</w:t>
            </w:r>
          </w:p>
        </w:tc>
        <w:tc>
          <w:tcPr>
            <w:tcW w:w="6043" w:type="dxa"/>
            <w:tcBorders>
              <w:top w:val="single" w:sz="4" w:space="0" w:color="auto"/>
              <w:left w:val="single" w:sz="4" w:space="0" w:color="auto"/>
              <w:bottom w:val="single" w:sz="4" w:space="0" w:color="auto"/>
              <w:right w:val="single" w:sz="4" w:space="0" w:color="auto"/>
            </w:tcBorders>
            <w:noWrap/>
            <w:vAlign w:val="center"/>
          </w:tcPr>
          <w:p w14:paraId="1F5066A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负责园区总体规划编制方案评审.规划手续办理等方面工作对园区的基础设施建设进行统一规划和管理.具体承担园区内道路水电及其公用设施的建设和管理负责园区内的园林绿化.卫生清洁园区保卫.消防管理等公用事业方面的管理工作负责园区内各类建设项目的引进.规划审批.施工管理和工程验收等事务为项目施工单位搞好服务.妥善协调园区驻地单位与乡（镇）村及当地农民在建设用地等方面的关系制定园区融</w:t>
            </w:r>
            <w:r>
              <w:rPr>
                <w:rFonts w:ascii="宋体" w:hAnsi="宋体" w:cs="宋体" w:hint="eastAsia"/>
                <w:bCs/>
                <w:kern w:val="0"/>
                <w:sz w:val="28"/>
                <w:szCs w:val="28"/>
              </w:rPr>
              <w:lastRenderedPageBreak/>
              <w:t>资优惠政策通过市场化运作吸引社会投资建设.负责园区注册企事业单位的对外经济合作与交流.人才引进.劳动力市场等监督管理工作承办区委区政府交办的其它各项工作</w:t>
            </w:r>
          </w:p>
        </w:tc>
      </w:tr>
      <w:tr w:rsidR="00146C04" w14:paraId="5D8949BD" w14:textId="77777777">
        <w:trPr>
          <w:trHeight w:val="597"/>
        </w:trPr>
        <w:tc>
          <w:tcPr>
            <w:tcW w:w="2747" w:type="dxa"/>
            <w:tcBorders>
              <w:top w:val="single" w:sz="4" w:space="0" w:color="auto"/>
              <w:left w:val="single" w:sz="4" w:space="0" w:color="auto"/>
              <w:bottom w:val="single" w:sz="4" w:space="0" w:color="auto"/>
              <w:right w:val="single" w:sz="4" w:space="0" w:color="auto"/>
            </w:tcBorders>
            <w:noWrap/>
            <w:vAlign w:val="center"/>
          </w:tcPr>
          <w:p w14:paraId="1595D86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lastRenderedPageBreak/>
              <w:t>有效期</w:t>
            </w:r>
          </w:p>
        </w:tc>
        <w:tc>
          <w:tcPr>
            <w:tcW w:w="6043" w:type="dxa"/>
            <w:tcBorders>
              <w:top w:val="single" w:sz="4" w:space="0" w:color="auto"/>
              <w:left w:val="single" w:sz="4" w:space="0" w:color="auto"/>
              <w:bottom w:val="single" w:sz="4" w:space="0" w:color="auto"/>
              <w:right w:val="single" w:sz="4" w:space="0" w:color="auto"/>
            </w:tcBorders>
            <w:noWrap/>
            <w:vAlign w:val="center"/>
          </w:tcPr>
          <w:p w14:paraId="309BA15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自2015年01月23日至2020年01月23日</w:t>
            </w:r>
          </w:p>
        </w:tc>
      </w:tr>
    </w:tbl>
    <w:p w14:paraId="76DECE45" w14:textId="77777777" w:rsidR="00146C04" w:rsidRDefault="0058685F">
      <w:pPr>
        <w:spacing w:line="600" w:lineRule="exact"/>
        <w:ind w:firstLineChars="200" w:firstLine="560"/>
        <w:rPr>
          <w:rFonts w:ascii="宋体" w:hAnsi="宋体" w:cs="宋体"/>
          <w:b/>
          <w:sz w:val="28"/>
          <w:szCs w:val="28"/>
        </w:rPr>
      </w:pPr>
      <w:bookmarkStart w:id="43" w:name="_Toc27850_WPSOffice_Level1"/>
      <w:bookmarkStart w:id="44" w:name="_Toc32459_WPSOffice_Level1"/>
      <w:r>
        <w:rPr>
          <w:rFonts w:ascii="宋体" w:hAnsi="宋体" w:cs="宋体" w:hint="eastAsia"/>
          <w:b/>
          <w:sz w:val="28"/>
          <w:szCs w:val="28"/>
        </w:rPr>
        <w:t>二、债券资金拨付情况</w:t>
      </w:r>
      <w:bookmarkEnd w:id="43"/>
      <w:bookmarkEnd w:id="44"/>
    </w:p>
    <w:p w14:paraId="5C9C1B82"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2018年度，阳泉市郊区白泉工业区管理委员会共收到阳泉市郊区财政局拨付的债券资金3,072.98万元，其中：一般债券资金2,972.98万元，普通专项债券资金100.00万元。具体情况如下：</w:t>
      </w:r>
    </w:p>
    <w:p w14:paraId="6BD84089"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1.2018年12月，阳泉市郊区财政局拨付普通专项债券资金100.00万元，用于白柳线(白泉—窖沟）公路改造项目。</w:t>
      </w:r>
    </w:p>
    <w:p w14:paraId="6230C0B4"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2.2018年8月至12月，阳泉市郊区财政局拨付一般债券资金2,972.98万元，分别用于产业聚集区土地开发复垦整理项目、荫营供电公司10KV三都线路7#-13#改迁工程、G239连接线工程、三期平台防洪坝工程、荫营智慧生态产业园三都防洪坝工程和北辰科技孵化器项目等6个项目。</w:t>
      </w:r>
    </w:p>
    <w:p w14:paraId="035D99D4" w14:textId="77777777" w:rsidR="00146C04" w:rsidRDefault="0058685F">
      <w:pPr>
        <w:spacing w:line="600" w:lineRule="exact"/>
        <w:ind w:firstLineChars="200" w:firstLine="560"/>
        <w:rPr>
          <w:rFonts w:ascii="宋体" w:hAnsi="宋体" w:cs="宋体"/>
          <w:b/>
          <w:sz w:val="28"/>
          <w:szCs w:val="28"/>
        </w:rPr>
      </w:pPr>
      <w:bookmarkStart w:id="45" w:name="_Toc5629_WPSOffice_Level1"/>
      <w:bookmarkStart w:id="46" w:name="_Toc22195_WPSOffice_Level1"/>
      <w:r>
        <w:rPr>
          <w:rFonts w:ascii="宋体" w:hAnsi="宋体" w:cs="宋体" w:hint="eastAsia"/>
          <w:b/>
          <w:sz w:val="28"/>
          <w:szCs w:val="28"/>
        </w:rPr>
        <w:t>三、债券资金使用情况</w:t>
      </w:r>
      <w:bookmarkEnd w:id="45"/>
      <w:bookmarkEnd w:id="46"/>
    </w:p>
    <w:p w14:paraId="38E304BA" w14:textId="77777777" w:rsidR="00146C04" w:rsidRDefault="0058685F">
      <w:pPr>
        <w:adjustRightInd w:val="0"/>
        <w:snapToGrid w:val="0"/>
        <w:spacing w:line="600" w:lineRule="exact"/>
        <w:ind w:firstLineChars="200" w:firstLine="560"/>
        <w:rPr>
          <w:rFonts w:ascii="宋体" w:hAnsi="宋体" w:cs="宋体"/>
          <w:sz w:val="28"/>
          <w:szCs w:val="28"/>
        </w:rPr>
      </w:pPr>
      <w:bookmarkStart w:id="47" w:name="_Toc1363_WPSOffice_Level2"/>
      <w:r>
        <w:rPr>
          <w:rFonts w:ascii="宋体" w:hAnsi="宋体" w:cs="宋体" w:hint="eastAsia"/>
          <w:sz w:val="28"/>
          <w:szCs w:val="28"/>
        </w:rPr>
        <w:t>(一)白柳线(白泉—窖沟）公路改造工程项目</w:t>
      </w:r>
      <w:bookmarkEnd w:id="47"/>
    </w:p>
    <w:p w14:paraId="78391B93" w14:textId="77777777" w:rsidR="00146C04" w:rsidRDefault="0058685F">
      <w:pPr>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截止2018年12月31日，阳泉市郊区白柳线(白泉—窖沟）公路改造项目本年度债券资金已全部使用完毕。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5EEFE77A" w14:textId="77777777">
        <w:trPr>
          <w:trHeight w:val="454"/>
          <w:tblHeader/>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41E3C599" w14:textId="77777777" w:rsidR="00146C04" w:rsidRDefault="00146C04">
            <w:pPr>
              <w:spacing w:line="360" w:lineRule="auto"/>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5A204756" w14:textId="77777777" w:rsidR="00146C04" w:rsidRDefault="00146C04">
            <w:pPr>
              <w:spacing w:line="360" w:lineRule="auto"/>
              <w:jc w:val="right"/>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bottom"/>
          </w:tcPr>
          <w:p w14:paraId="235D9665" w14:textId="77777777" w:rsidR="00146C04" w:rsidRDefault="00146C04">
            <w:pPr>
              <w:spacing w:line="360" w:lineRule="auto"/>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585F6699" w14:textId="77777777" w:rsidR="00146C04" w:rsidRDefault="0058685F">
            <w:pPr>
              <w:widowControl/>
              <w:spacing w:line="360" w:lineRule="auto"/>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05CCD672" w14:textId="77777777">
        <w:trPr>
          <w:trHeight w:val="454"/>
          <w:tblHeader/>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349022BD"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18918A53"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22744794"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61EABFCC"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480E229D"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E4B8505"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23ACDBB"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4F372A0"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A8128FB"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sz w:val="20"/>
                <w:szCs w:val="20"/>
              </w:rPr>
              <w:t>100.00</w:t>
            </w:r>
          </w:p>
        </w:tc>
      </w:tr>
      <w:tr w:rsidR="00146C04" w14:paraId="22C78AD1"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6152BD92" w14:textId="77777777" w:rsidR="00146C04" w:rsidRDefault="0058685F">
            <w:pPr>
              <w:widowControl/>
              <w:spacing w:line="360" w:lineRule="auto"/>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lastRenderedPageBreak/>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3E3F7064"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bCs/>
                <w:color w:val="000000"/>
                <w:sz w:val="20"/>
                <w:szCs w:val="20"/>
              </w:rPr>
              <w:t>100.00</w:t>
            </w:r>
          </w:p>
        </w:tc>
      </w:tr>
    </w:tbl>
    <w:p w14:paraId="5C252946" w14:textId="77777777" w:rsidR="00146C04" w:rsidRDefault="0058685F">
      <w:pPr>
        <w:adjustRightInd w:val="0"/>
        <w:snapToGrid w:val="0"/>
        <w:spacing w:line="600" w:lineRule="exact"/>
        <w:ind w:firstLineChars="200" w:firstLine="560"/>
        <w:rPr>
          <w:rFonts w:ascii="宋体" w:hAnsi="宋体" w:cs="宋体"/>
          <w:sz w:val="28"/>
          <w:szCs w:val="28"/>
        </w:rPr>
      </w:pPr>
      <w:bookmarkStart w:id="48" w:name="_Toc31188_WPSOffice_Level2"/>
      <w:r>
        <w:rPr>
          <w:rFonts w:ascii="宋体" w:hAnsi="宋体" w:cs="宋体" w:hint="eastAsia"/>
          <w:sz w:val="28"/>
          <w:szCs w:val="28"/>
        </w:rPr>
        <w:t>（二）产业集聚区土地复垦整理项目</w:t>
      </w:r>
      <w:bookmarkEnd w:id="48"/>
    </w:p>
    <w:p w14:paraId="18AD48DC" w14:textId="77777777" w:rsidR="00146C04" w:rsidRDefault="0058685F">
      <w:pPr>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截止2018年12月31日，阳泉市郊区产业集聚区土地复垦整理项目本年度债券资金已全部使用完毕。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6D01552A" w14:textId="77777777">
        <w:trPr>
          <w:trHeight w:val="454"/>
          <w:tblHeader/>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4AD0DF03"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4A084DAE" w14:textId="77777777" w:rsidR="00146C04" w:rsidRDefault="00146C04">
            <w:pPr>
              <w:spacing w:line="600" w:lineRule="exact"/>
              <w:jc w:val="right"/>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bottom"/>
          </w:tcPr>
          <w:p w14:paraId="3B98F303"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75AF9C05"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521EEA1C" w14:textId="77777777">
        <w:trPr>
          <w:trHeight w:val="454"/>
          <w:tblHeader/>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672D1515"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478EA4F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465B658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3B51F48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4DA0CBC3" w14:textId="77777777">
        <w:trPr>
          <w:trHeight w:val="454"/>
          <w:tblHeader/>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70812C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BC6527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2018.8.29</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2573D3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7D4E6A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1,000.00</w:t>
            </w:r>
          </w:p>
        </w:tc>
      </w:tr>
      <w:tr w:rsidR="00146C04" w14:paraId="23B31292" w14:textId="77777777">
        <w:trPr>
          <w:trHeight w:val="454"/>
          <w:tblHeader/>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CB5DBC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7BDE06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085"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2A577BB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79328F5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1,000.00</w:t>
            </w:r>
          </w:p>
        </w:tc>
      </w:tr>
      <w:tr w:rsidR="00146C04" w14:paraId="47601714" w14:textId="77777777">
        <w:trPr>
          <w:trHeight w:val="454"/>
          <w:tblHeader/>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27DC239D" w14:textId="77777777" w:rsidR="00146C04" w:rsidRDefault="0058685F">
            <w:pPr>
              <w:widowControl/>
              <w:spacing w:line="600" w:lineRule="exac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434EF6D5"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2,000.00</w:t>
            </w:r>
          </w:p>
        </w:tc>
      </w:tr>
    </w:tbl>
    <w:p w14:paraId="4C6241F7" w14:textId="77777777" w:rsidR="00146C04" w:rsidRDefault="0058685F">
      <w:pPr>
        <w:adjustRightInd w:val="0"/>
        <w:snapToGrid w:val="0"/>
        <w:spacing w:line="600" w:lineRule="exact"/>
        <w:ind w:firstLineChars="200" w:firstLine="560"/>
        <w:rPr>
          <w:rFonts w:ascii="宋体" w:hAnsi="宋体" w:cs="宋体"/>
          <w:sz w:val="28"/>
          <w:szCs w:val="28"/>
        </w:rPr>
      </w:pPr>
      <w:bookmarkStart w:id="49" w:name="_Toc6018_WPSOffice_Level2"/>
      <w:r>
        <w:rPr>
          <w:rFonts w:ascii="宋体" w:hAnsi="宋体" w:cs="宋体" w:hint="eastAsia"/>
          <w:sz w:val="28"/>
          <w:szCs w:val="28"/>
        </w:rPr>
        <w:t>（三）荫营供电公司10KV三都线路7#—13#改迁工程</w:t>
      </w:r>
      <w:bookmarkEnd w:id="49"/>
    </w:p>
    <w:p w14:paraId="7089898D" w14:textId="77777777" w:rsidR="00146C04" w:rsidRDefault="0058685F">
      <w:pPr>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截止2018年12月31日，阳泉市郊区荫营供电公司10KV三都线路7#-13#改迁工程本年度债券资金已全部使用完毕。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780"/>
        <w:gridCol w:w="1240"/>
      </w:tblGrid>
      <w:tr w:rsidR="00146C04" w14:paraId="25344DCB" w14:textId="77777777">
        <w:trPr>
          <w:trHeight w:val="505"/>
          <w:tblHeader/>
          <w:jc w:val="center"/>
        </w:trPr>
        <w:tc>
          <w:tcPr>
            <w:tcW w:w="8336" w:type="dxa"/>
            <w:gridSpan w:val="4"/>
            <w:tcBorders>
              <w:top w:val="nil"/>
              <w:left w:val="nil"/>
              <w:bottom w:val="single" w:sz="8" w:space="0" w:color="000000"/>
              <w:right w:val="nil"/>
            </w:tcBorders>
            <w:noWrap/>
            <w:tcMar>
              <w:top w:w="15" w:type="dxa"/>
              <w:left w:w="15" w:type="dxa"/>
              <w:bottom w:w="0" w:type="dxa"/>
              <w:right w:w="15" w:type="dxa"/>
            </w:tcMar>
            <w:vAlign w:val="center"/>
          </w:tcPr>
          <w:p w14:paraId="676EEAD8"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6215E7E4" w14:textId="77777777">
        <w:trPr>
          <w:trHeight w:val="505"/>
          <w:tblHeader/>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629918B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2657337A"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780"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7A5E8BD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240"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18286E2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51262494" w14:textId="77777777">
        <w:trPr>
          <w:trHeight w:val="505"/>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D6DF1F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DE960C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780"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D32CBD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240"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0C2182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22.98</w:t>
            </w:r>
          </w:p>
        </w:tc>
      </w:tr>
      <w:tr w:rsidR="00146C04" w14:paraId="32A3F687" w14:textId="77777777">
        <w:trPr>
          <w:trHeight w:val="505"/>
          <w:jc w:val="center"/>
        </w:trPr>
        <w:tc>
          <w:tcPr>
            <w:tcW w:w="7096"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3F561E61" w14:textId="77777777" w:rsidR="00146C04" w:rsidRDefault="0058685F">
            <w:pPr>
              <w:widowControl/>
              <w:spacing w:line="600" w:lineRule="exac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240"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65D8363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22.98</w:t>
            </w:r>
          </w:p>
        </w:tc>
      </w:tr>
    </w:tbl>
    <w:p w14:paraId="57357521" w14:textId="77777777" w:rsidR="00146C04" w:rsidRDefault="0058685F">
      <w:pPr>
        <w:adjustRightInd w:val="0"/>
        <w:snapToGrid w:val="0"/>
        <w:spacing w:line="600" w:lineRule="exact"/>
        <w:ind w:firstLineChars="200" w:firstLine="560"/>
        <w:rPr>
          <w:rFonts w:ascii="宋体" w:hAnsi="宋体" w:cs="宋体"/>
          <w:sz w:val="28"/>
          <w:szCs w:val="28"/>
        </w:rPr>
      </w:pPr>
      <w:bookmarkStart w:id="50" w:name="_Toc10648_WPSOffice_Level2"/>
      <w:r>
        <w:rPr>
          <w:rFonts w:ascii="宋体" w:hAnsi="宋体" w:cs="宋体" w:hint="eastAsia"/>
          <w:sz w:val="28"/>
          <w:szCs w:val="28"/>
        </w:rPr>
        <w:t>（四）G239连接线工程</w:t>
      </w:r>
      <w:bookmarkEnd w:id="50"/>
    </w:p>
    <w:p w14:paraId="38DB55E5" w14:textId="77777777" w:rsidR="00146C04" w:rsidRDefault="0058685F">
      <w:pPr>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截止2018年12月31日，阳泉市郊区G239连接线工程本年度债券资金已全部使用完毕。</w:t>
      </w:r>
    </w:p>
    <w:tbl>
      <w:tblPr>
        <w:tblW w:w="7680" w:type="dxa"/>
        <w:jc w:val="center"/>
        <w:tblLayout w:type="fixed"/>
        <w:tblCellMar>
          <w:left w:w="0" w:type="dxa"/>
          <w:right w:w="0" w:type="dxa"/>
        </w:tblCellMar>
        <w:tblLook w:val="04A0" w:firstRow="1" w:lastRow="0" w:firstColumn="1" w:lastColumn="0" w:noHBand="0" w:noVBand="1"/>
      </w:tblPr>
      <w:tblGrid>
        <w:gridCol w:w="762"/>
        <w:gridCol w:w="1371"/>
        <w:gridCol w:w="4257"/>
        <w:gridCol w:w="1290"/>
      </w:tblGrid>
      <w:tr w:rsidR="00146C04" w14:paraId="4DCD1F80" w14:textId="77777777">
        <w:trPr>
          <w:trHeight w:val="454"/>
          <w:tblHeader/>
          <w:jc w:val="center"/>
        </w:trPr>
        <w:tc>
          <w:tcPr>
            <w:tcW w:w="762" w:type="dxa"/>
            <w:tcBorders>
              <w:top w:val="nil"/>
              <w:left w:val="nil"/>
              <w:bottom w:val="single" w:sz="8" w:space="0" w:color="000000"/>
              <w:right w:val="nil"/>
            </w:tcBorders>
            <w:noWrap/>
            <w:tcMar>
              <w:top w:w="15" w:type="dxa"/>
              <w:left w:w="15" w:type="dxa"/>
              <w:bottom w:w="0" w:type="dxa"/>
              <w:right w:w="15" w:type="dxa"/>
            </w:tcMar>
            <w:vAlign w:val="center"/>
          </w:tcPr>
          <w:p w14:paraId="517B030A" w14:textId="77777777" w:rsidR="00146C04" w:rsidRDefault="00146C04">
            <w:pPr>
              <w:spacing w:line="600" w:lineRule="exact"/>
              <w:rPr>
                <w:rFonts w:ascii="宋体" w:hAnsi="宋体" w:cs="宋体"/>
                <w:color w:val="000000"/>
                <w:sz w:val="20"/>
                <w:szCs w:val="20"/>
              </w:rPr>
            </w:pPr>
          </w:p>
        </w:tc>
        <w:tc>
          <w:tcPr>
            <w:tcW w:w="1371" w:type="dxa"/>
            <w:tcBorders>
              <w:top w:val="nil"/>
              <w:left w:val="nil"/>
              <w:bottom w:val="single" w:sz="8" w:space="0" w:color="000000"/>
              <w:right w:val="nil"/>
            </w:tcBorders>
            <w:noWrap/>
            <w:tcMar>
              <w:top w:w="15" w:type="dxa"/>
              <w:left w:w="15" w:type="dxa"/>
              <w:bottom w:w="0" w:type="dxa"/>
              <w:right w:w="15" w:type="dxa"/>
            </w:tcMar>
            <w:vAlign w:val="center"/>
          </w:tcPr>
          <w:p w14:paraId="77307018" w14:textId="77777777" w:rsidR="00146C04" w:rsidRDefault="00146C04">
            <w:pPr>
              <w:spacing w:line="600" w:lineRule="exact"/>
              <w:rPr>
                <w:rFonts w:ascii="宋体" w:hAnsi="宋体" w:cs="宋体"/>
                <w:color w:val="000000"/>
                <w:sz w:val="20"/>
                <w:szCs w:val="20"/>
              </w:rPr>
            </w:pPr>
          </w:p>
        </w:tc>
        <w:tc>
          <w:tcPr>
            <w:tcW w:w="5547" w:type="dxa"/>
            <w:gridSpan w:val="2"/>
            <w:tcBorders>
              <w:top w:val="nil"/>
              <w:left w:val="nil"/>
              <w:bottom w:val="single" w:sz="8" w:space="0" w:color="000000"/>
              <w:right w:val="nil"/>
            </w:tcBorders>
            <w:noWrap/>
            <w:tcMar>
              <w:top w:w="15" w:type="dxa"/>
              <w:left w:w="15" w:type="dxa"/>
              <w:bottom w:w="0" w:type="dxa"/>
              <w:right w:w="15" w:type="dxa"/>
            </w:tcMar>
            <w:vAlign w:val="center"/>
          </w:tcPr>
          <w:p w14:paraId="18494447"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0236A0A0" w14:textId="77777777">
        <w:trPr>
          <w:trHeight w:val="454"/>
          <w:tblHeader/>
          <w:jc w:val="center"/>
        </w:trPr>
        <w:tc>
          <w:tcPr>
            <w:tcW w:w="762"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513E44D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371"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5CE3058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25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0C57F2B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290"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25066AA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7436640A" w14:textId="77777777">
        <w:trPr>
          <w:trHeight w:val="454"/>
          <w:jc w:val="center"/>
        </w:trPr>
        <w:tc>
          <w:tcPr>
            <w:tcW w:w="76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4BCDBB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1</w:t>
            </w:r>
          </w:p>
        </w:tc>
        <w:tc>
          <w:tcPr>
            <w:tcW w:w="1371"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C44C64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25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578873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290"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BE8920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300.00</w:t>
            </w:r>
          </w:p>
        </w:tc>
      </w:tr>
      <w:tr w:rsidR="00146C04" w14:paraId="1E7E919B" w14:textId="77777777">
        <w:trPr>
          <w:trHeight w:val="454"/>
          <w:jc w:val="center"/>
        </w:trPr>
        <w:tc>
          <w:tcPr>
            <w:tcW w:w="6390"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65A8C380" w14:textId="77777777" w:rsidR="00146C04" w:rsidRDefault="0058685F">
            <w:pPr>
              <w:widowControl/>
              <w:spacing w:line="600" w:lineRule="exac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290"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1660E6A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300.00</w:t>
            </w:r>
          </w:p>
        </w:tc>
      </w:tr>
    </w:tbl>
    <w:p w14:paraId="78A4AC77" w14:textId="77777777" w:rsidR="00146C04" w:rsidRDefault="0058685F">
      <w:pPr>
        <w:spacing w:line="600" w:lineRule="exact"/>
        <w:ind w:firstLineChars="200" w:firstLine="560"/>
        <w:rPr>
          <w:rFonts w:ascii="宋体" w:hAnsi="宋体" w:cs="宋体"/>
          <w:sz w:val="28"/>
          <w:szCs w:val="28"/>
        </w:rPr>
      </w:pPr>
      <w:bookmarkStart w:id="51" w:name="_Toc23521_WPSOffice_Level2"/>
      <w:r>
        <w:rPr>
          <w:rFonts w:ascii="宋体" w:hAnsi="宋体" w:cs="宋体" w:hint="eastAsia"/>
          <w:sz w:val="28"/>
          <w:szCs w:val="28"/>
        </w:rPr>
        <w:t>（五）三期平台</w:t>
      </w:r>
      <w:r>
        <w:rPr>
          <w:rFonts w:ascii="宋体" w:hAnsi="宋体" w:cs="宋体" w:hint="eastAsia"/>
          <w:bCs/>
          <w:kern w:val="0"/>
          <w:sz w:val="28"/>
          <w:szCs w:val="28"/>
        </w:rPr>
        <w:t>三工区</w:t>
      </w:r>
      <w:r>
        <w:rPr>
          <w:rFonts w:ascii="宋体" w:hAnsi="宋体" w:cs="宋体" w:hint="eastAsia"/>
          <w:sz w:val="28"/>
          <w:szCs w:val="28"/>
        </w:rPr>
        <w:t>防洪坝工程</w:t>
      </w:r>
      <w:bookmarkEnd w:id="51"/>
    </w:p>
    <w:p w14:paraId="6079442B"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截止2018年12月31日，阳泉市郊区三期平台</w:t>
      </w:r>
      <w:r>
        <w:rPr>
          <w:rFonts w:ascii="宋体" w:hAnsi="宋体" w:cs="宋体" w:hint="eastAsia"/>
          <w:bCs/>
          <w:kern w:val="0"/>
          <w:sz w:val="28"/>
          <w:szCs w:val="28"/>
        </w:rPr>
        <w:t>三工区</w:t>
      </w:r>
      <w:r>
        <w:rPr>
          <w:rFonts w:ascii="宋体" w:hAnsi="宋体" w:cs="宋体" w:hint="eastAsia"/>
          <w:sz w:val="28"/>
          <w:szCs w:val="28"/>
        </w:rPr>
        <w:t>防洪坝工程本年度债券资金已全部使用完毕。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827"/>
        <w:gridCol w:w="1489"/>
        <w:gridCol w:w="4979"/>
        <w:gridCol w:w="1041"/>
      </w:tblGrid>
      <w:tr w:rsidR="00146C04" w14:paraId="545BF91F" w14:textId="77777777">
        <w:trPr>
          <w:trHeight w:val="454"/>
          <w:tblHeader/>
        </w:trPr>
        <w:tc>
          <w:tcPr>
            <w:tcW w:w="8336" w:type="dxa"/>
            <w:gridSpan w:val="4"/>
            <w:tcBorders>
              <w:top w:val="nil"/>
              <w:left w:val="nil"/>
              <w:bottom w:val="single" w:sz="8" w:space="0" w:color="000000"/>
              <w:right w:val="nil"/>
            </w:tcBorders>
            <w:noWrap/>
            <w:tcMar>
              <w:top w:w="15" w:type="dxa"/>
              <w:left w:w="15" w:type="dxa"/>
              <w:bottom w:w="0" w:type="dxa"/>
              <w:right w:w="15" w:type="dxa"/>
            </w:tcMar>
            <w:vAlign w:val="bottom"/>
          </w:tcPr>
          <w:p w14:paraId="2739180A"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42DAED4D" w14:textId="77777777">
        <w:trPr>
          <w:trHeight w:val="454"/>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6770EAA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71E72B6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97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4C794910"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041"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63F4D6A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70B911C5" w14:textId="77777777">
        <w:trPr>
          <w:trHeight w:val="454"/>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3CE84C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4C7BB8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97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D71F49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041"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7C1612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72.00</w:t>
            </w:r>
          </w:p>
        </w:tc>
      </w:tr>
      <w:tr w:rsidR="00146C04" w14:paraId="15809478" w14:textId="77777777">
        <w:trPr>
          <w:trHeight w:val="454"/>
        </w:trPr>
        <w:tc>
          <w:tcPr>
            <w:tcW w:w="7295"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06EBB565" w14:textId="77777777" w:rsidR="00146C04" w:rsidRDefault="0058685F">
            <w:pPr>
              <w:widowControl/>
              <w:spacing w:line="600" w:lineRule="exac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041"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1B9A9CD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72.00</w:t>
            </w:r>
          </w:p>
        </w:tc>
      </w:tr>
    </w:tbl>
    <w:p w14:paraId="00CC6C55" w14:textId="77777777" w:rsidR="00146C04" w:rsidRDefault="0058685F">
      <w:pPr>
        <w:spacing w:line="600" w:lineRule="exact"/>
        <w:rPr>
          <w:rFonts w:ascii="宋体" w:hAnsi="宋体" w:cs="宋体"/>
          <w:sz w:val="28"/>
          <w:szCs w:val="28"/>
        </w:rPr>
      </w:pPr>
      <w:bookmarkStart w:id="52" w:name="_Toc19863_WPSOffice_Level2"/>
      <w:r>
        <w:rPr>
          <w:rFonts w:ascii="宋体" w:hAnsi="宋体" w:cs="宋体" w:hint="eastAsia"/>
          <w:sz w:val="28"/>
          <w:szCs w:val="28"/>
        </w:rPr>
        <w:t>（六）荫营智慧生态产业园三都防洪坝工程</w:t>
      </w:r>
      <w:bookmarkEnd w:id="52"/>
    </w:p>
    <w:p w14:paraId="3D6496DA"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截止2018年12月31日，阳泉市郊区荫营智慧生态产业园三都防洪坝工程本年度债券资金已全部使用完毕。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6"/>
        <w:gridCol w:w="1489"/>
        <w:gridCol w:w="4776"/>
        <w:gridCol w:w="1245"/>
      </w:tblGrid>
      <w:tr w:rsidR="00146C04" w14:paraId="7B81785B" w14:textId="77777777">
        <w:trPr>
          <w:trHeight w:val="454"/>
          <w:tblHeader/>
          <w:jc w:val="center"/>
        </w:trPr>
        <w:tc>
          <w:tcPr>
            <w:tcW w:w="826" w:type="dxa"/>
            <w:tcBorders>
              <w:top w:val="nil"/>
              <w:left w:val="nil"/>
              <w:bottom w:val="single" w:sz="8" w:space="0" w:color="000000"/>
              <w:right w:val="nil"/>
            </w:tcBorders>
            <w:noWrap/>
            <w:tcMar>
              <w:top w:w="15" w:type="dxa"/>
              <w:left w:w="15" w:type="dxa"/>
              <w:bottom w:w="0" w:type="dxa"/>
              <w:right w:w="15" w:type="dxa"/>
            </w:tcMar>
            <w:vAlign w:val="center"/>
          </w:tcPr>
          <w:p w14:paraId="56FBF5D9" w14:textId="77777777" w:rsidR="00146C04" w:rsidRDefault="00146C04">
            <w:pPr>
              <w:spacing w:line="600" w:lineRule="exac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center"/>
          </w:tcPr>
          <w:p w14:paraId="1B13642B" w14:textId="77777777" w:rsidR="00146C04" w:rsidRDefault="00146C04">
            <w:pPr>
              <w:spacing w:line="600" w:lineRule="exact"/>
              <w:rPr>
                <w:rFonts w:ascii="宋体" w:hAnsi="宋体" w:cs="宋体"/>
                <w:color w:val="000000"/>
                <w:sz w:val="20"/>
                <w:szCs w:val="20"/>
              </w:rPr>
            </w:pPr>
          </w:p>
        </w:tc>
        <w:tc>
          <w:tcPr>
            <w:tcW w:w="6021" w:type="dxa"/>
            <w:gridSpan w:val="2"/>
            <w:tcBorders>
              <w:top w:val="nil"/>
              <w:left w:val="nil"/>
              <w:bottom w:val="single" w:sz="8" w:space="0" w:color="000000"/>
              <w:right w:val="nil"/>
            </w:tcBorders>
            <w:noWrap/>
            <w:tcMar>
              <w:top w:w="15" w:type="dxa"/>
              <w:left w:w="15" w:type="dxa"/>
              <w:bottom w:w="0" w:type="dxa"/>
              <w:right w:w="15" w:type="dxa"/>
            </w:tcMar>
            <w:vAlign w:val="center"/>
          </w:tcPr>
          <w:p w14:paraId="51F69365"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06BF61A6" w14:textId="77777777">
        <w:trPr>
          <w:trHeight w:val="454"/>
          <w:tblHeader/>
          <w:jc w:val="center"/>
        </w:trPr>
        <w:tc>
          <w:tcPr>
            <w:tcW w:w="826"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30F34620"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7FD6184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776"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536D85A0"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245"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2BAC2976"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2EDE3D82"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711BF3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EE2B89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776"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AD0577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支付工程监理费</w:t>
            </w:r>
          </w:p>
        </w:tc>
        <w:tc>
          <w:tcPr>
            <w:tcW w:w="1245"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05B9402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2.20</w:t>
            </w:r>
          </w:p>
        </w:tc>
      </w:tr>
      <w:tr w:rsidR="00146C04" w14:paraId="308BDF64"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EEA5FF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206F97D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776"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420CD2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支付设计费</w:t>
            </w:r>
          </w:p>
        </w:tc>
        <w:tc>
          <w:tcPr>
            <w:tcW w:w="1245"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296C086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3.50</w:t>
            </w:r>
          </w:p>
        </w:tc>
      </w:tr>
      <w:tr w:rsidR="00146C04" w14:paraId="055035E4"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105D61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89"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7F33D9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776"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298ED91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245"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682C449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72.30</w:t>
            </w:r>
          </w:p>
        </w:tc>
      </w:tr>
      <w:tr w:rsidR="00146C04" w14:paraId="268D489E" w14:textId="77777777">
        <w:trPr>
          <w:trHeight w:val="454"/>
          <w:jc w:val="center"/>
        </w:trPr>
        <w:tc>
          <w:tcPr>
            <w:tcW w:w="709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713027EB" w14:textId="77777777" w:rsidR="00146C04" w:rsidRDefault="0058685F">
            <w:pPr>
              <w:widowControl/>
              <w:spacing w:line="600" w:lineRule="exact"/>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24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5F78562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78.00</w:t>
            </w:r>
          </w:p>
        </w:tc>
      </w:tr>
    </w:tbl>
    <w:p w14:paraId="1527AF51" w14:textId="77777777" w:rsidR="00146C04" w:rsidRDefault="0058685F">
      <w:pPr>
        <w:spacing w:line="600" w:lineRule="exact"/>
        <w:ind w:firstLineChars="200" w:firstLine="560"/>
        <w:rPr>
          <w:rFonts w:ascii="宋体" w:hAnsi="宋体" w:cs="宋体"/>
          <w:sz w:val="28"/>
          <w:szCs w:val="28"/>
        </w:rPr>
      </w:pPr>
      <w:bookmarkStart w:id="53" w:name="_Toc22580_WPSOffice_Level2"/>
      <w:r>
        <w:rPr>
          <w:rFonts w:ascii="宋体" w:hAnsi="宋体" w:cs="宋体" w:hint="eastAsia"/>
          <w:sz w:val="28"/>
          <w:szCs w:val="28"/>
        </w:rPr>
        <w:t>（七）北辰科技孵化器项目</w:t>
      </w:r>
      <w:bookmarkEnd w:id="53"/>
    </w:p>
    <w:p w14:paraId="2E7D68B4"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截止2018年12月31日，阳泉市郊区北辰科技孵化器项目本年</w:t>
      </w:r>
      <w:r>
        <w:rPr>
          <w:rFonts w:ascii="宋体" w:hAnsi="宋体" w:cs="宋体" w:hint="eastAsia"/>
          <w:sz w:val="28"/>
          <w:szCs w:val="28"/>
        </w:rPr>
        <w:lastRenderedPageBreak/>
        <w:t>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463"/>
        <w:gridCol w:w="1557"/>
      </w:tblGrid>
      <w:tr w:rsidR="00146C04" w14:paraId="1CDA755C" w14:textId="77777777">
        <w:trPr>
          <w:trHeight w:val="340"/>
          <w:tblHeader/>
          <w:jc w:val="center"/>
        </w:trPr>
        <w:tc>
          <w:tcPr>
            <w:tcW w:w="827" w:type="dxa"/>
            <w:tcBorders>
              <w:top w:val="nil"/>
              <w:left w:val="nil"/>
              <w:bottom w:val="single" w:sz="8" w:space="0" w:color="000000"/>
              <w:right w:val="nil"/>
            </w:tcBorders>
            <w:noWrap/>
            <w:tcMar>
              <w:top w:w="15" w:type="dxa"/>
              <w:left w:w="15" w:type="dxa"/>
              <w:bottom w:w="0" w:type="dxa"/>
              <w:right w:w="15" w:type="dxa"/>
            </w:tcMar>
            <w:vAlign w:val="center"/>
          </w:tcPr>
          <w:p w14:paraId="1C2696A9" w14:textId="77777777" w:rsidR="00146C04" w:rsidRDefault="00146C04">
            <w:pPr>
              <w:spacing w:line="360" w:lineRule="auto"/>
              <w:jc w:val="center"/>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center"/>
          </w:tcPr>
          <w:p w14:paraId="0F6E9FFF" w14:textId="77777777" w:rsidR="00146C04" w:rsidRDefault="00146C04">
            <w:pPr>
              <w:spacing w:line="360" w:lineRule="auto"/>
              <w:jc w:val="center"/>
              <w:rPr>
                <w:rFonts w:ascii="宋体" w:hAnsi="宋体" w:cs="宋体"/>
                <w:color w:val="000000"/>
                <w:sz w:val="20"/>
                <w:szCs w:val="20"/>
              </w:rPr>
            </w:pPr>
          </w:p>
        </w:tc>
        <w:tc>
          <w:tcPr>
            <w:tcW w:w="4463" w:type="dxa"/>
            <w:tcBorders>
              <w:top w:val="nil"/>
              <w:left w:val="nil"/>
              <w:bottom w:val="single" w:sz="8" w:space="0" w:color="000000"/>
              <w:right w:val="nil"/>
            </w:tcBorders>
            <w:noWrap/>
            <w:tcMar>
              <w:top w:w="15" w:type="dxa"/>
              <w:left w:w="15" w:type="dxa"/>
              <w:bottom w:w="0" w:type="dxa"/>
              <w:right w:w="15" w:type="dxa"/>
            </w:tcMar>
            <w:vAlign w:val="center"/>
          </w:tcPr>
          <w:p w14:paraId="21FCC1DF" w14:textId="77777777" w:rsidR="00146C04" w:rsidRDefault="00146C04">
            <w:pPr>
              <w:spacing w:line="360" w:lineRule="auto"/>
              <w:jc w:val="center"/>
              <w:rPr>
                <w:rFonts w:ascii="宋体" w:hAnsi="宋体" w:cs="宋体"/>
                <w:color w:val="000000"/>
                <w:sz w:val="20"/>
                <w:szCs w:val="20"/>
              </w:rPr>
            </w:pPr>
          </w:p>
        </w:tc>
        <w:tc>
          <w:tcPr>
            <w:tcW w:w="1557" w:type="dxa"/>
            <w:tcBorders>
              <w:top w:val="nil"/>
              <w:left w:val="nil"/>
              <w:bottom w:val="single" w:sz="8" w:space="0" w:color="000000"/>
              <w:right w:val="nil"/>
            </w:tcBorders>
            <w:noWrap/>
            <w:tcMar>
              <w:top w:w="15" w:type="dxa"/>
              <w:left w:w="15" w:type="dxa"/>
              <w:bottom w:w="0" w:type="dxa"/>
              <w:right w:w="15" w:type="dxa"/>
            </w:tcMar>
            <w:vAlign w:val="center"/>
          </w:tcPr>
          <w:p w14:paraId="78A63F61"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15CE1E3A" w14:textId="77777777">
        <w:trPr>
          <w:trHeight w:val="340"/>
          <w:tblHeader/>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03D50D7D"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89"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1F731754"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463"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1D52BDB8"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557"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0A450B45"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31D700DE" w14:textId="77777777">
        <w:trPr>
          <w:trHeight w:val="340"/>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F6A477A"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B44D3D5"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A7F7B48"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7A93805" w14:textId="77777777" w:rsidR="00146C04" w:rsidRDefault="0058685F">
            <w:pPr>
              <w:widowControl/>
              <w:spacing w:line="360" w:lineRule="auto"/>
              <w:jc w:val="center"/>
              <w:textAlignment w:val="center"/>
              <w:rPr>
                <w:rFonts w:ascii="宋体" w:hAnsi="宋体" w:cs="宋体"/>
                <w:color w:val="000000"/>
                <w:sz w:val="20"/>
                <w:szCs w:val="20"/>
              </w:rPr>
            </w:pPr>
            <w:r>
              <w:rPr>
                <w:rFonts w:ascii="宋体" w:hAnsi="宋体" w:cs="宋体" w:hint="eastAsia"/>
                <w:color w:val="000000"/>
                <w:sz w:val="20"/>
                <w:szCs w:val="20"/>
              </w:rPr>
              <w:t>500.00</w:t>
            </w:r>
          </w:p>
        </w:tc>
      </w:tr>
      <w:tr w:rsidR="00146C04" w14:paraId="43B3A0D3" w14:textId="77777777">
        <w:trPr>
          <w:trHeight w:val="340"/>
          <w:jc w:val="center"/>
        </w:trPr>
        <w:tc>
          <w:tcPr>
            <w:tcW w:w="6779"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2049119A" w14:textId="77777777" w:rsidR="00146C04" w:rsidRDefault="0058685F">
            <w:pPr>
              <w:widowControl/>
              <w:spacing w:line="360" w:lineRule="auto"/>
              <w:jc w:val="center"/>
              <w:textAlignment w:val="center"/>
              <w:rPr>
                <w:rFonts w:ascii="宋体" w:hAnsi="宋体" w:cs="宋体"/>
                <w:b/>
                <w:color w:val="000000"/>
                <w:kern w:val="0"/>
                <w:sz w:val="20"/>
                <w:szCs w:val="20"/>
              </w:rPr>
            </w:pPr>
            <w:r>
              <w:rPr>
                <w:rFonts w:ascii="宋体" w:hAnsi="宋体" w:cs="宋体" w:hint="eastAsia"/>
                <w:b/>
                <w:color w:val="000000"/>
                <w:kern w:val="0"/>
                <w:sz w:val="20"/>
                <w:szCs w:val="20"/>
              </w:rPr>
              <w:t xml:space="preserve">合 </w:t>
            </w:r>
            <w:r>
              <w:rPr>
                <w:rFonts w:ascii="宋体" w:hAnsi="宋体" w:cs="宋体"/>
                <w:b/>
                <w:color w:val="000000"/>
                <w:kern w:val="0"/>
                <w:sz w:val="20"/>
                <w:szCs w:val="20"/>
              </w:rPr>
              <w:t xml:space="preserve"> </w:t>
            </w:r>
            <w:r>
              <w:rPr>
                <w:rFonts w:ascii="宋体" w:hAnsi="宋体" w:cs="宋体" w:hint="eastAsia"/>
                <w:b/>
                <w:color w:val="000000"/>
                <w:kern w:val="0"/>
                <w:sz w:val="20"/>
                <w:szCs w:val="20"/>
              </w:rPr>
              <w:t>计</w:t>
            </w:r>
          </w:p>
        </w:tc>
        <w:tc>
          <w:tcPr>
            <w:tcW w:w="1557"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2E350954" w14:textId="77777777" w:rsidR="00146C04" w:rsidRDefault="0058685F">
            <w:pPr>
              <w:widowControl/>
              <w:spacing w:line="360" w:lineRule="auto"/>
              <w:jc w:val="center"/>
              <w:textAlignment w:val="center"/>
              <w:rPr>
                <w:rFonts w:ascii="宋体" w:hAnsi="宋体" w:cs="宋体"/>
                <w:b/>
                <w:color w:val="000000"/>
                <w:sz w:val="20"/>
                <w:szCs w:val="20"/>
              </w:rPr>
            </w:pPr>
            <w:r>
              <w:rPr>
                <w:rFonts w:ascii="宋体" w:hAnsi="宋体" w:cs="宋体" w:hint="eastAsia"/>
                <w:b/>
                <w:bCs/>
                <w:color w:val="000000"/>
                <w:sz w:val="20"/>
                <w:szCs w:val="20"/>
              </w:rPr>
              <w:t>500.00</w:t>
            </w:r>
          </w:p>
        </w:tc>
      </w:tr>
    </w:tbl>
    <w:p w14:paraId="5D2D992A" w14:textId="77777777" w:rsidR="00146C04" w:rsidRDefault="0058685F">
      <w:pPr>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sz w:val="28"/>
          <w:szCs w:val="28"/>
        </w:rPr>
        <w:t>本单位严格按照一般债券资金和普通专项债券资金用途使用，不存在资金用途调整情况。</w:t>
      </w:r>
      <w:bookmarkStart w:id="54" w:name="_Toc21798_WPSOffice_Level1"/>
      <w:bookmarkStart w:id="55" w:name="_Toc6259556"/>
    </w:p>
    <w:p w14:paraId="3959CA48" w14:textId="77777777" w:rsidR="00146C04" w:rsidRDefault="0058685F">
      <w:pPr>
        <w:keepNext/>
        <w:keepLines/>
        <w:spacing w:line="600" w:lineRule="exact"/>
        <w:ind w:firstLine="549"/>
        <w:outlineLvl w:val="1"/>
        <w:rPr>
          <w:rFonts w:ascii="宋体" w:eastAsia="宋体" w:hAnsi="宋体" w:cs="宋体"/>
          <w:b/>
          <w:kern w:val="0"/>
          <w:sz w:val="28"/>
          <w:szCs w:val="28"/>
        </w:rPr>
      </w:pPr>
      <w:bookmarkStart w:id="56" w:name="_Toc4905_WPSOffice_Level1"/>
      <w:bookmarkStart w:id="57" w:name="_Toc26940_WPSOffice_Level1"/>
      <w:r>
        <w:rPr>
          <w:rFonts w:ascii="宋体" w:hAnsi="宋体" w:cs="宋体" w:hint="eastAsia"/>
          <w:b/>
          <w:kern w:val="0"/>
          <w:sz w:val="28"/>
          <w:szCs w:val="28"/>
        </w:rPr>
        <w:t>四、债券资金</w:t>
      </w:r>
      <w:bookmarkEnd w:id="54"/>
      <w:bookmarkEnd w:id="55"/>
      <w:r>
        <w:rPr>
          <w:rFonts w:ascii="宋体" w:hAnsi="宋体" w:cs="宋体" w:hint="eastAsia"/>
          <w:b/>
          <w:kern w:val="0"/>
          <w:sz w:val="28"/>
          <w:szCs w:val="28"/>
        </w:rPr>
        <w:t>对应的投资项目</w:t>
      </w:r>
      <w:bookmarkEnd w:id="56"/>
      <w:bookmarkEnd w:id="57"/>
    </w:p>
    <w:p w14:paraId="44B206D2" w14:textId="77777777" w:rsidR="00146C04" w:rsidRDefault="0058685F">
      <w:pPr>
        <w:widowControl/>
        <w:adjustRightInd w:val="0"/>
        <w:snapToGrid w:val="0"/>
        <w:spacing w:line="600" w:lineRule="exact"/>
        <w:ind w:firstLineChars="200" w:firstLine="560"/>
        <w:outlineLvl w:val="1"/>
        <w:rPr>
          <w:rFonts w:ascii="宋体" w:eastAsia="宋体" w:hAnsi="宋体" w:cs="宋体"/>
          <w:bCs/>
          <w:kern w:val="0"/>
          <w:sz w:val="28"/>
          <w:szCs w:val="28"/>
        </w:rPr>
      </w:pPr>
      <w:r>
        <w:rPr>
          <w:rFonts w:hint="eastAsia"/>
          <w:bCs/>
          <w:sz w:val="28"/>
          <w:szCs w:val="28"/>
        </w:rPr>
        <w:t>一般债券资金对应的投资项目为</w:t>
      </w:r>
      <w:r>
        <w:rPr>
          <w:rFonts w:ascii="宋体" w:hAnsi="宋体" w:cs="宋体" w:hint="eastAsia"/>
          <w:sz w:val="28"/>
          <w:szCs w:val="28"/>
        </w:rPr>
        <w:t>产业聚集区土地开发复垦整理项目、荫营供电公司10KV三都线路7#-13#改迁工程、G239连接线工程、三期平台防洪坝工程、荫营智慧生态产业园三都防洪坝工程和北辰科技孵化器项目。</w:t>
      </w:r>
    </w:p>
    <w:p w14:paraId="7CBC77E2"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普通专项债券资金对应的投资项目为</w:t>
      </w:r>
      <w:r>
        <w:rPr>
          <w:rFonts w:ascii="宋体" w:hAnsi="宋体" w:cs="宋体" w:hint="eastAsia"/>
          <w:sz w:val="28"/>
          <w:szCs w:val="28"/>
        </w:rPr>
        <w:t>白柳线(白泉—窖沟）公路改造项目。</w:t>
      </w:r>
      <w:r>
        <w:rPr>
          <w:rFonts w:ascii="宋体" w:hAnsi="宋体" w:cs="宋体" w:hint="eastAsia"/>
          <w:bCs/>
          <w:kern w:val="0"/>
          <w:sz w:val="28"/>
          <w:szCs w:val="28"/>
        </w:rPr>
        <w:t>具体情况如下：</w:t>
      </w:r>
    </w:p>
    <w:p w14:paraId="655011E2" w14:textId="77777777" w:rsidR="00146C04" w:rsidRDefault="0058685F">
      <w:pPr>
        <w:widowControl/>
        <w:adjustRightInd w:val="0"/>
        <w:snapToGrid w:val="0"/>
        <w:spacing w:line="600" w:lineRule="exact"/>
        <w:ind w:firstLine="560"/>
        <w:outlineLvl w:val="1"/>
        <w:rPr>
          <w:rFonts w:ascii="宋体" w:hAnsi="宋体" w:cs="宋体"/>
          <w:b/>
          <w:kern w:val="0"/>
          <w:sz w:val="28"/>
          <w:szCs w:val="28"/>
        </w:rPr>
      </w:pPr>
      <w:bookmarkStart w:id="58" w:name="_Toc27850_WPSOffice_Level2"/>
      <w:r>
        <w:rPr>
          <w:rFonts w:ascii="宋体" w:hAnsi="宋体" w:cs="宋体" w:hint="eastAsia"/>
          <w:b/>
          <w:kern w:val="0"/>
          <w:sz w:val="28"/>
          <w:szCs w:val="28"/>
        </w:rPr>
        <w:t>（一）白柳线（白泉-窑沟段）公路改造资金项目</w:t>
      </w:r>
      <w:bookmarkEnd w:id="58"/>
    </w:p>
    <w:p w14:paraId="4BCB03D0" w14:textId="77777777" w:rsidR="00146C04" w:rsidRDefault="0058685F">
      <w:pPr>
        <w:widowControl/>
        <w:adjustRightInd w:val="0"/>
        <w:snapToGrid w:val="0"/>
        <w:spacing w:line="600" w:lineRule="exact"/>
        <w:ind w:firstLineChars="200" w:firstLine="560"/>
        <w:outlineLvl w:val="1"/>
        <w:rPr>
          <w:rFonts w:ascii="宋体" w:hAnsi="宋体" w:cs="宋体"/>
          <w:b/>
          <w:kern w:val="0"/>
          <w:sz w:val="28"/>
          <w:szCs w:val="28"/>
        </w:rPr>
      </w:pPr>
      <w:bookmarkStart w:id="59" w:name="_Toc22580_WPSOffice_Level3"/>
      <w:bookmarkStart w:id="60" w:name="_Toc6259557"/>
      <w:r>
        <w:rPr>
          <w:rFonts w:ascii="宋体" w:hAnsi="宋体" w:cs="宋体" w:hint="eastAsia"/>
          <w:b/>
          <w:kern w:val="0"/>
          <w:sz w:val="28"/>
          <w:szCs w:val="28"/>
        </w:rPr>
        <w:t>1.项目基本情况</w:t>
      </w:r>
      <w:bookmarkEnd w:id="59"/>
    </w:p>
    <w:p w14:paraId="465E0DF1"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白柳线（白泉-窑沟段）公路改造资金项目，道路全长2787.24m，由两段组成，第一段起点为白泉客运站，由东向西终点至白柳线，道路长1830m；第二段起点为白柳线，继续由东向西终点至五彩化工厂东侧，道路长957.24m。道路采用三级公路技术标准，设计速度30km/h。第一段道路断面宽为12m，其中车行道宽8m，两侧人行道各款2m；第二段标准断面采用一块板型式，路基宽7.5m，路面宽6.5m，两侧路肩各款0.5m。实施内容包括路基、路面、排水、防护设施等。</w:t>
      </w:r>
    </w:p>
    <w:p w14:paraId="2149A60D"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61" w:name="_Toc27850_WPSOffice_Level3"/>
      <w:r>
        <w:rPr>
          <w:rFonts w:ascii="宋体" w:hAnsi="宋体" w:cs="宋体" w:hint="eastAsia"/>
          <w:b/>
          <w:kern w:val="0"/>
          <w:sz w:val="28"/>
          <w:szCs w:val="28"/>
        </w:rPr>
        <w:lastRenderedPageBreak/>
        <w:t>2.项目投资及资金来源</w:t>
      </w:r>
      <w:bookmarkEnd w:id="61"/>
    </w:p>
    <w:p w14:paraId="21740FD9"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本项目总投资为595.39万元，资金来源除上级补助资金外，其余由村自筹解决。经山西晋华诚信工程造价咨询有限公司出具审字（2017）第202号审核报告，审核认定结算金额为583.4931万元。</w:t>
      </w:r>
    </w:p>
    <w:p w14:paraId="7C90CA79"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62" w:name="_Toc22195_WPSOffice_Level3"/>
      <w:r>
        <w:rPr>
          <w:rFonts w:ascii="宋体" w:hAnsi="宋体" w:cs="宋体" w:hint="eastAsia"/>
          <w:b/>
          <w:kern w:val="0"/>
          <w:sz w:val="28"/>
          <w:szCs w:val="28"/>
        </w:rPr>
        <w:t>3.项目审批情况</w:t>
      </w:r>
      <w:bookmarkEnd w:id="62"/>
    </w:p>
    <w:p w14:paraId="59B49192" w14:textId="77777777" w:rsidR="00146C04" w:rsidRDefault="0058685F">
      <w:pPr>
        <w:widowControl/>
        <w:adjustRightInd w:val="0"/>
        <w:snapToGrid w:val="0"/>
        <w:spacing w:line="600" w:lineRule="exact"/>
        <w:outlineLvl w:val="1"/>
        <w:rPr>
          <w:rFonts w:ascii="宋体" w:hAnsi="宋体" w:cs="宋体"/>
          <w:bCs/>
          <w:kern w:val="0"/>
          <w:sz w:val="28"/>
          <w:szCs w:val="28"/>
        </w:rPr>
      </w:pPr>
      <w:r>
        <w:rPr>
          <w:rFonts w:ascii="宋体" w:hAnsi="宋体" w:cs="宋体" w:hint="eastAsia"/>
          <w:bCs/>
          <w:kern w:val="0"/>
          <w:sz w:val="28"/>
          <w:szCs w:val="28"/>
        </w:rPr>
        <w:t xml:space="preserve">    2016年7月18日，项目取得阳泉市郊区和改革局关于《阳泉市郊区白柳县（白泉-窑沟段）公路改造工程可行性研究报告的批复》（阳郊发改字[2016]74号）。</w:t>
      </w:r>
    </w:p>
    <w:p w14:paraId="7F417390" w14:textId="77777777" w:rsidR="00146C04" w:rsidRDefault="0058685F">
      <w:pPr>
        <w:widowControl/>
        <w:adjustRightInd w:val="0"/>
        <w:snapToGrid w:val="0"/>
        <w:spacing w:line="600" w:lineRule="exact"/>
        <w:ind w:firstLineChars="196" w:firstLine="549"/>
        <w:rPr>
          <w:rFonts w:ascii="宋体" w:hAnsi="宋体" w:cs="宋体"/>
          <w:bCs/>
          <w:kern w:val="0"/>
          <w:sz w:val="28"/>
          <w:szCs w:val="28"/>
        </w:rPr>
      </w:pPr>
      <w:bookmarkStart w:id="63" w:name="_Toc4905_WPSOffice_Level3"/>
      <w:bookmarkEnd w:id="60"/>
      <w:r>
        <w:rPr>
          <w:rFonts w:ascii="宋体" w:hAnsi="宋体" w:cs="宋体" w:hint="eastAsia"/>
          <w:b/>
          <w:kern w:val="0"/>
          <w:sz w:val="28"/>
          <w:szCs w:val="28"/>
        </w:rPr>
        <w:t>4.项目建设及进展情况</w:t>
      </w:r>
      <w:bookmarkEnd w:id="63"/>
    </w:p>
    <w:p w14:paraId="0CFB603D"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本项目于2016年10月22日开工，于2017年7月10日完工。</w:t>
      </w:r>
    </w:p>
    <w:p w14:paraId="22A7C0A1"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eastAsia="宋体" w:hAnsi="宋体" w:cs="宋体" w:hint="eastAsia"/>
          <w:sz w:val="28"/>
          <w:szCs w:val="28"/>
        </w:rPr>
        <w:t>截至2019年3月31日，已累计完成投资额60.49万元，占</w:t>
      </w:r>
      <w:r>
        <w:rPr>
          <w:rFonts w:ascii="宋体" w:hAnsi="宋体" w:cs="宋体" w:hint="eastAsia"/>
          <w:sz w:val="28"/>
          <w:szCs w:val="28"/>
        </w:rPr>
        <w:t>总投资</w:t>
      </w:r>
      <w:r>
        <w:rPr>
          <w:rFonts w:ascii="宋体" w:hAnsi="宋体" w:cs="宋体"/>
          <w:sz w:val="28"/>
          <w:szCs w:val="28"/>
        </w:rPr>
        <w:t>的</w:t>
      </w:r>
      <w:r>
        <w:rPr>
          <w:rFonts w:ascii="宋体" w:eastAsia="宋体" w:hAnsi="宋体" w:cs="宋体" w:hint="eastAsia"/>
          <w:sz w:val="28"/>
          <w:szCs w:val="28"/>
        </w:rPr>
        <w:t>10.16%。</w:t>
      </w:r>
    </w:p>
    <w:p w14:paraId="1895AA5F" w14:textId="77777777" w:rsidR="00146C04" w:rsidRDefault="0058685F">
      <w:pPr>
        <w:widowControl/>
        <w:adjustRightInd w:val="0"/>
        <w:snapToGrid w:val="0"/>
        <w:spacing w:line="600" w:lineRule="exact"/>
        <w:ind w:firstLineChars="196" w:firstLine="549"/>
        <w:outlineLvl w:val="1"/>
        <w:rPr>
          <w:rFonts w:ascii="宋体" w:hAnsi="宋体" w:cs="宋体"/>
          <w:b/>
          <w:kern w:val="0"/>
          <w:sz w:val="28"/>
          <w:szCs w:val="28"/>
        </w:rPr>
      </w:pPr>
      <w:bookmarkStart w:id="64" w:name="_Toc22195_WPSOffice_Level2"/>
      <w:r>
        <w:rPr>
          <w:rFonts w:ascii="宋体" w:hAnsi="宋体" w:cs="宋体" w:hint="eastAsia"/>
          <w:b/>
          <w:kern w:val="0"/>
          <w:sz w:val="28"/>
          <w:szCs w:val="28"/>
        </w:rPr>
        <w:t>（二）产业集聚区土地开发复垦整理项目</w:t>
      </w:r>
      <w:bookmarkEnd w:id="64"/>
    </w:p>
    <w:p w14:paraId="40B5B5BC"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65" w:name="_Toc23461_WPSOffice_Level3"/>
      <w:r>
        <w:rPr>
          <w:rFonts w:ascii="宋体" w:hAnsi="宋体" w:cs="宋体" w:hint="eastAsia"/>
          <w:b/>
          <w:kern w:val="0"/>
          <w:sz w:val="28"/>
          <w:szCs w:val="28"/>
        </w:rPr>
        <w:t>1.项目基本情况</w:t>
      </w:r>
      <w:bookmarkEnd w:id="65"/>
    </w:p>
    <w:p w14:paraId="1609C21E" w14:textId="77777777" w:rsidR="00146C04" w:rsidRDefault="0058685F">
      <w:pPr>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郊区产业集聚区土地开发复垦整理项目选定为“东起阳五高速公路、南至驼岭头、西连义白路、北到连大线”，共9平方公里。项目的实施采用“循序渐进，分期施工”的方式进行，先期在4110.2亩（其中，耕地面积为2161.8亩）的规划面积范围内选择地块实施。一期工程位于齐家岩村、南杨家庄村、白家庄村一带，已完工程整理土地390亩。建设工期8个月。</w:t>
      </w:r>
    </w:p>
    <w:p w14:paraId="0F68C40E"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66" w:name="_Toc836_WPSOffice_Level3"/>
      <w:r>
        <w:rPr>
          <w:rFonts w:ascii="宋体" w:hAnsi="宋体" w:cs="宋体" w:hint="eastAsia"/>
          <w:b/>
          <w:kern w:val="0"/>
          <w:sz w:val="28"/>
          <w:szCs w:val="28"/>
        </w:rPr>
        <w:t>2.项目投资及资金来源</w:t>
      </w:r>
      <w:bookmarkEnd w:id="66"/>
    </w:p>
    <w:p w14:paraId="413607AE"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根据阳泉市郊区人民政府于2016年4月26日签发的专字[2016]15次专题会议纪要以及阳泉市郊区审计局作出的阳郊审投报</w:t>
      </w:r>
      <w:r>
        <w:rPr>
          <w:rFonts w:ascii="宋体" w:hAnsi="宋体" w:cs="宋体" w:hint="eastAsia"/>
          <w:bCs/>
          <w:kern w:val="0"/>
          <w:sz w:val="28"/>
          <w:szCs w:val="28"/>
        </w:rPr>
        <w:lastRenderedPageBreak/>
        <w:t>[2011]111号审计报告，项目投资金额为4877146.17元以及2012年4月13日至2014年4月13日期间的利息，列入区政府债务。</w:t>
      </w:r>
    </w:p>
    <w:p w14:paraId="50D179B3" w14:textId="77777777" w:rsidR="00146C04" w:rsidRDefault="0058685F">
      <w:pPr>
        <w:widowControl/>
        <w:adjustRightInd w:val="0"/>
        <w:snapToGrid w:val="0"/>
        <w:spacing w:line="600" w:lineRule="exact"/>
        <w:ind w:firstLineChars="249" w:firstLine="697"/>
        <w:rPr>
          <w:rFonts w:ascii="宋体" w:hAnsi="宋体" w:cs="宋体"/>
          <w:b/>
          <w:bCs/>
          <w:kern w:val="0"/>
          <w:sz w:val="28"/>
          <w:szCs w:val="28"/>
        </w:rPr>
      </w:pPr>
      <w:bookmarkStart w:id="67" w:name="_Toc22815_WPSOffice_Level3"/>
      <w:r>
        <w:rPr>
          <w:rFonts w:ascii="宋体" w:hAnsi="宋体" w:cs="宋体" w:hint="eastAsia"/>
          <w:b/>
          <w:bCs/>
          <w:kern w:val="0"/>
          <w:sz w:val="28"/>
          <w:szCs w:val="28"/>
        </w:rPr>
        <w:t>3.项目审批情况</w:t>
      </w:r>
      <w:bookmarkEnd w:id="67"/>
    </w:p>
    <w:p w14:paraId="0F36998D" w14:textId="77777777" w:rsidR="00146C04" w:rsidRDefault="0058685F">
      <w:pPr>
        <w:widowControl/>
        <w:adjustRightInd w:val="0"/>
        <w:snapToGrid w:val="0"/>
        <w:spacing w:line="600" w:lineRule="exact"/>
        <w:ind w:firstLineChars="249" w:firstLine="697"/>
        <w:rPr>
          <w:rFonts w:ascii="宋体" w:hAnsi="宋体" w:cs="宋体"/>
          <w:b/>
          <w:bCs/>
          <w:kern w:val="0"/>
          <w:sz w:val="28"/>
          <w:szCs w:val="28"/>
        </w:rPr>
      </w:pPr>
      <w:r>
        <w:rPr>
          <w:rFonts w:ascii="宋体" w:hAnsi="宋体" w:cs="宋体" w:hint="eastAsia"/>
          <w:bCs/>
          <w:kern w:val="0"/>
          <w:sz w:val="28"/>
          <w:szCs w:val="28"/>
        </w:rPr>
        <w:t>2016年4月26日，项目取得阳泉市郊区人民政府签发的专字[2016]15次专题会议纪要。</w:t>
      </w:r>
    </w:p>
    <w:p w14:paraId="3CAD81AD" w14:textId="77777777" w:rsidR="00146C04" w:rsidRDefault="0058685F">
      <w:pPr>
        <w:widowControl/>
        <w:adjustRightInd w:val="0"/>
        <w:snapToGrid w:val="0"/>
        <w:spacing w:line="600" w:lineRule="exact"/>
        <w:ind w:left="702"/>
        <w:rPr>
          <w:rFonts w:ascii="宋体" w:hAnsi="宋体" w:cs="宋体"/>
          <w:b/>
          <w:kern w:val="0"/>
          <w:sz w:val="28"/>
          <w:szCs w:val="28"/>
        </w:rPr>
      </w:pPr>
      <w:bookmarkStart w:id="68" w:name="_Toc16794_WPSOffice_Level3"/>
      <w:r>
        <w:rPr>
          <w:rFonts w:ascii="宋体" w:hAnsi="宋体" w:cs="宋体" w:hint="eastAsia"/>
          <w:b/>
          <w:kern w:val="0"/>
          <w:sz w:val="28"/>
          <w:szCs w:val="28"/>
        </w:rPr>
        <w:t>4.项目建设及进展情况</w:t>
      </w:r>
      <w:bookmarkEnd w:id="68"/>
    </w:p>
    <w:p w14:paraId="6754A050"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本项目于2010年9月25日开工，于2011年5月25日完工。</w:t>
      </w:r>
    </w:p>
    <w:p w14:paraId="34970E6E"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由郊区人民政府委托相关工程公司实施一期工程的规划、设计、土石方挖运、地基处理工程，现已完工。</w:t>
      </w:r>
    </w:p>
    <w:p w14:paraId="221164FC"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sz w:val="28"/>
        </w:rPr>
        <w:t>截止</w:t>
      </w:r>
      <w:r>
        <w:rPr>
          <w:rFonts w:ascii="宋体" w:eastAsia="宋体" w:hAnsi="宋体" w:cs="宋体" w:hint="eastAsia"/>
          <w:sz w:val="28"/>
          <w:szCs w:val="28"/>
        </w:rPr>
        <w:t>2019年3月31日</w:t>
      </w:r>
      <w:r>
        <w:rPr>
          <w:rFonts w:ascii="宋体" w:eastAsia="宋体" w:hAnsi="宋体" w:cs="宋体" w:hint="eastAsia"/>
          <w:sz w:val="28"/>
        </w:rPr>
        <w:t>，已累计完成投资额487.714万元，占</w:t>
      </w:r>
      <w:r>
        <w:rPr>
          <w:rFonts w:ascii="宋体" w:hAnsi="宋体" w:cs="宋体" w:hint="eastAsia"/>
          <w:sz w:val="28"/>
        </w:rPr>
        <w:t>总投资</w:t>
      </w:r>
      <w:r>
        <w:rPr>
          <w:rFonts w:ascii="宋体" w:eastAsia="宋体" w:hAnsi="宋体" w:cs="宋体" w:hint="eastAsia"/>
          <w:sz w:val="28"/>
        </w:rPr>
        <w:t>的100%</w:t>
      </w:r>
      <w:r>
        <w:rPr>
          <w:rFonts w:hint="eastAsia"/>
          <w:sz w:val="28"/>
        </w:rPr>
        <w:t>。</w:t>
      </w:r>
    </w:p>
    <w:p w14:paraId="105BD4EB" w14:textId="77777777" w:rsidR="00146C04" w:rsidRDefault="0058685F">
      <w:pPr>
        <w:widowControl/>
        <w:tabs>
          <w:tab w:val="left" w:pos="594"/>
          <w:tab w:val="left" w:pos="730"/>
        </w:tabs>
        <w:adjustRightInd w:val="0"/>
        <w:snapToGrid w:val="0"/>
        <w:spacing w:line="600" w:lineRule="exact"/>
        <w:ind w:firstLineChars="196" w:firstLine="549"/>
        <w:outlineLvl w:val="1"/>
        <w:rPr>
          <w:rFonts w:ascii="宋体" w:hAnsi="宋体" w:cs="宋体"/>
          <w:b/>
          <w:kern w:val="0"/>
          <w:sz w:val="28"/>
          <w:szCs w:val="28"/>
        </w:rPr>
      </w:pPr>
      <w:bookmarkStart w:id="69" w:name="_Toc4905_WPSOffice_Level2"/>
      <w:r>
        <w:rPr>
          <w:rFonts w:ascii="宋体" w:hAnsi="宋体" w:cs="宋体" w:hint="eastAsia"/>
          <w:b/>
          <w:kern w:val="0"/>
          <w:sz w:val="28"/>
          <w:szCs w:val="28"/>
        </w:rPr>
        <w:t>（三）荫营供电公司10kv 三都线路改迁工程</w:t>
      </w:r>
      <w:bookmarkEnd w:id="69"/>
    </w:p>
    <w:p w14:paraId="2E03E5C8"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70" w:name="_Toc6515_WPSOffice_Level3"/>
      <w:r>
        <w:rPr>
          <w:rFonts w:ascii="宋体" w:hAnsi="宋体" w:cs="宋体" w:hint="eastAsia"/>
          <w:b/>
          <w:kern w:val="0"/>
          <w:sz w:val="28"/>
          <w:szCs w:val="28"/>
        </w:rPr>
        <w:t>1.项目基本情况</w:t>
      </w:r>
      <w:bookmarkEnd w:id="70"/>
    </w:p>
    <w:p w14:paraId="6692FC26"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10KV三都线7＃-13＃改迁工程包括:新建电杆8基，其中单回路耐张杆2基，单路直线杆2基，单回路电缆杆1基，单路钢管杆3基；架空导线安装等。</w:t>
      </w:r>
    </w:p>
    <w:p w14:paraId="2FE03D7C"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71" w:name="_Toc12221_WPSOffice_Level3"/>
      <w:r>
        <w:rPr>
          <w:rFonts w:ascii="宋体" w:hAnsi="宋体" w:cs="宋体" w:hint="eastAsia"/>
          <w:b/>
          <w:kern w:val="0"/>
          <w:sz w:val="28"/>
          <w:szCs w:val="28"/>
        </w:rPr>
        <w:t>2.项目投资及资金来源</w:t>
      </w:r>
      <w:bookmarkEnd w:id="71"/>
    </w:p>
    <w:p w14:paraId="48A3854E"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根据山西汇华工程造价咨询事务所有限公司作出的晋汇审字[2018]第221号工程结算审核报告的相关内容，审核认定结算金额为729758元。</w:t>
      </w:r>
    </w:p>
    <w:p w14:paraId="443DD136" w14:textId="77777777" w:rsidR="00146C04" w:rsidRDefault="0058685F">
      <w:pPr>
        <w:widowControl/>
        <w:tabs>
          <w:tab w:val="left" w:pos="594"/>
          <w:tab w:val="left" w:pos="730"/>
          <w:tab w:val="left" w:pos="3740"/>
        </w:tabs>
        <w:adjustRightInd w:val="0"/>
        <w:snapToGrid w:val="0"/>
        <w:spacing w:line="600" w:lineRule="exact"/>
        <w:ind w:firstLineChars="200" w:firstLine="560"/>
        <w:rPr>
          <w:rFonts w:ascii="宋体" w:hAnsi="宋体" w:cs="宋体"/>
          <w:b/>
          <w:bCs/>
          <w:kern w:val="0"/>
          <w:sz w:val="28"/>
          <w:szCs w:val="28"/>
        </w:rPr>
      </w:pPr>
      <w:r>
        <w:rPr>
          <w:rFonts w:ascii="宋体" w:hAnsi="宋体" w:cs="宋体" w:hint="eastAsia"/>
          <w:b/>
          <w:bCs/>
          <w:kern w:val="0"/>
          <w:sz w:val="28"/>
          <w:szCs w:val="28"/>
        </w:rPr>
        <w:t xml:space="preserve"> </w:t>
      </w:r>
      <w:bookmarkStart w:id="72" w:name="_Toc24140_WPSOffice_Level3"/>
      <w:r>
        <w:rPr>
          <w:rFonts w:ascii="宋体" w:hAnsi="宋体" w:cs="宋体" w:hint="eastAsia"/>
          <w:b/>
          <w:bCs/>
          <w:kern w:val="0"/>
          <w:sz w:val="28"/>
          <w:szCs w:val="28"/>
        </w:rPr>
        <w:t>3.项目审批情况</w:t>
      </w:r>
      <w:bookmarkEnd w:id="72"/>
      <w:r>
        <w:rPr>
          <w:rFonts w:ascii="宋体" w:hAnsi="宋体" w:cs="宋体"/>
          <w:b/>
          <w:bCs/>
          <w:kern w:val="0"/>
          <w:sz w:val="28"/>
          <w:szCs w:val="28"/>
        </w:rPr>
        <w:tab/>
      </w:r>
    </w:p>
    <w:p w14:paraId="128FD039" w14:textId="77777777" w:rsidR="00146C04" w:rsidRDefault="0058685F">
      <w:pPr>
        <w:widowControl/>
        <w:tabs>
          <w:tab w:val="left" w:pos="594"/>
          <w:tab w:val="left" w:pos="730"/>
          <w:tab w:val="left" w:pos="374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lastRenderedPageBreak/>
        <w:t>2017年4月27日，项目取得阳泉市郊区发展和改革局《关于国道G239至荫营开发区前洼—三都）连接线工程可行性研究报告的批复》。</w:t>
      </w:r>
    </w:p>
    <w:p w14:paraId="3233D8C0" w14:textId="77777777" w:rsidR="00146C04" w:rsidRDefault="0058685F">
      <w:pPr>
        <w:widowControl/>
        <w:tabs>
          <w:tab w:val="left" w:pos="594"/>
          <w:tab w:val="left" w:pos="730"/>
        </w:tabs>
        <w:adjustRightInd w:val="0"/>
        <w:snapToGrid w:val="0"/>
        <w:spacing w:line="600" w:lineRule="exact"/>
        <w:ind w:left="700"/>
        <w:rPr>
          <w:rFonts w:ascii="宋体" w:hAnsi="宋体" w:cs="宋体"/>
          <w:b/>
          <w:kern w:val="0"/>
          <w:sz w:val="28"/>
          <w:szCs w:val="28"/>
        </w:rPr>
      </w:pPr>
      <w:bookmarkStart w:id="73" w:name="_Toc23943_WPSOffice_Level3"/>
      <w:r>
        <w:rPr>
          <w:rFonts w:ascii="宋体" w:hAnsi="宋体" w:cs="宋体" w:hint="eastAsia"/>
          <w:b/>
          <w:kern w:val="0"/>
          <w:sz w:val="28"/>
          <w:szCs w:val="28"/>
        </w:rPr>
        <w:t>4.项目建设及进展情况</w:t>
      </w:r>
      <w:bookmarkEnd w:id="73"/>
    </w:p>
    <w:p w14:paraId="0A0F0084"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w:t>
      </w:r>
      <w:r>
        <w:rPr>
          <w:rFonts w:ascii="宋体" w:hAnsi="宋体" w:cs="宋体"/>
          <w:bCs/>
          <w:kern w:val="0"/>
          <w:sz w:val="28"/>
          <w:szCs w:val="28"/>
        </w:rPr>
        <w:t>于</w:t>
      </w:r>
      <w:r>
        <w:rPr>
          <w:rFonts w:ascii="宋体" w:hAnsi="宋体" w:cs="宋体" w:hint="eastAsia"/>
          <w:bCs/>
          <w:kern w:val="0"/>
          <w:sz w:val="28"/>
          <w:szCs w:val="28"/>
        </w:rPr>
        <w:t>2017年4月</w:t>
      </w:r>
      <w:r>
        <w:rPr>
          <w:rFonts w:ascii="宋体" w:hAnsi="宋体" w:cs="宋体"/>
          <w:bCs/>
          <w:kern w:val="0"/>
          <w:sz w:val="28"/>
          <w:szCs w:val="28"/>
        </w:rPr>
        <w:t>开工</w:t>
      </w:r>
      <w:r>
        <w:rPr>
          <w:rFonts w:ascii="宋体" w:hAnsi="宋体" w:cs="宋体" w:hint="eastAsia"/>
          <w:bCs/>
          <w:kern w:val="0"/>
          <w:sz w:val="28"/>
          <w:szCs w:val="28"/>
        </w:rPr>
        <w:t>，于2017年4月</w:t>
      </w:r>
      <w:r>
        <w:rPr>
          <w:rFonts w:ascii="宋体" w:hAnsi="宋体" w:cs="宋体"/>
          <w:bCs/>
          <w:kern w:val="0"/>
          <w:sz w:val="28"/>
          <w:szCs w:val="28"/>
        </w:rPr>
        <w:t>完工。</w:t>
      </w:r>
    </w:p>
    <w:p w14:paraId="7C93755B"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10KV三都线路改迁工程建设项目是G239至荫营开发区连接线施工过程中需要改迁的线路，建设单位是阳泉市郊区白泉工业区管理委员会，该工程现已全部完工</w:t>
      </w:r>
      <w:r>
        <w:rPr>
          <w:rFonts w:ascii="宋体" w:hAnsi="宋体" w:cs="宋体" w:hint="eastAsia"/>
          <w:b/>
          <w:kern w:val="0"/>
          <w:sz w:val="28"/>
          <w:szCs w:val="28"/>
        </w:rPr>
        <w:t>。</w:t>
      </w:r>
    </w:p>
    <w:p w14:paraId="400A271C"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截止2019年3月31日，已累计完成投资额72.9758万元，占总投资的100%。</w:t>
      </w:r>
    </w:p>
    <w:p w14:paraId="608B2B2C" w14:textId="77777777" w:rsidR="00146C04" w:rsidRDefault="0058685F">
      <w:pPr>
        <w:widowControl/>
        <w:tabs>
          <w:tab w:val="left" w:pos="594"/>
          <w:tab w:val="left" w:pos="730"/>
        </w:tabs>
        <w:adjustRightInd w:val="0"/>
        <w:snapToGrid w:val="0"/>
        <w:spacing w:line="600" w:lineRule="exact"/>
        <w:ind w:left="689"/>
        <w:outlineLvl w:val="1"/>
        <w:rPr>
          <w:rFonts w:ascii="宋体" w:hAnsi="宋体" w:cs="宋体"/>
          <w:b/>
          <w:kern w:val="0"/>
          <w:sz w:val="28"/>
          <w:szCs w:val="28"/>
        </w:rPr>
      </w:pPr>
      <w:bookmarkStart w:id="74" w:name="_Toc23461_WPSOffice_Level2"/>
      <w:r>
        <w:rPr>
          <w:rFonts w:ascii="宋体" w:hAnsi="宋体" w:cs="宋体" w:hint="eastAsia"/>
          <w:b/>
          <w:kern w:val="0"/>
          <w:sz w:val="28"/>
          <w:szCs w:val="28"/>
        </w:rPr>
        <w:t>（四）G239（前洼-三都）连接线建设工程</w:t>
      </w:r>
      <w:bookmarkEnd w:id="74"/>
    </w:p>
    <w:p w14:paraId="56041432" w14:textId="77777777" w:rsidR="00146C04" w:rsidRDefault="0058685F">
      <w:pPr>
        <w:widowControl/>
        <w:tabs>
          <w:tab w:val="left" w:pos="594"/>
          <w:tab w:val="left" w:pos="730"/>
        </w:tabs>
        <w:adjustRightInd w:val="0"/>
        <w:snapToGrid w:val="0"/>
        <w:spacing w:line="600" w:lineRule="exact"/>
        <w:ind w:firstLineChars="196" w:firstLine="549"/>
        <w:rPr>
          <w:rFonts w:ascii="宋体" w:hAnsi="宋体" w:cs="宋体"/>
          <w:bCs/>
          <w:kern w:val="0"/>
          <w:sz w:val="28"/>
          <w:szCs w:val="28"/>
        </w:rPr>
      </w:pPr>
      <w:bookmarkStart w:id="75" w:name="_Toc24981_WPSOffice_Level3"/>
      <w:r>
        <w:rPr>
          <w:rFonts w:ascii="宋体" w:hAnsi="宋体" w:cs="宋体" w:hint="eastAsia"/>
          <w:b/>
          <w:kern w:val="0"/>
          <w:sz w:val="28"/>
          <w:szCs w:val="28"/>
        </w:rPr>
        <w:t>1.项目基本情况</w:t>
      </w:r>
      <w:bookmarkEnd w:id="75"/>
    </w:p>
    <w:p w14:paraId="75879A80"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G239（前洼-三都）连接线建设工程，建设单位为阳泉市郊区白泉工业区管理委员会，项目规模及内容为，道路全长3.443公里，由两段组成，起点为前洼村南，终点为三都村北与国道G229相楼。全线采用一级公路技术标准，设计速度60km/h，路基宽度25.5m（道路断面为3.5m（人行道）＋0.75m（土路）＋2×3.5m（行车道）＋0.5m（路缘带）＋2.0m（中央分隔带）＋0.5m（路缘带）＋2×3.5m（行车道）＋0.75m（土路肩）＋3.5m（人行道））。实施内容包括路基、路面、排水、防护设施等。项目建成后，是苇泊高新技术装备园由东向西的一条主要道路，对构建园区平台，促进县域经济发展具有重要意义。</w:t>
      </w:r>
    </w:p>
    <w:p w14:paraId="6E3F269F"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76" w:name="_Toc10462_WPSOffice_Level3"/>
      <w:r>
        <w:rPr>
          <w:rFonts w:ascii="宋体" w:hAnsi="宋体" w:cs="宋体" w:hint="eastAsia"/>
          <w:b/>
          <w:kern w:val="0"/>
          <w:sz w:val="28"/>
          <w:szCs w:val="28"/>
        </w:rPr>
        <w:t>2.项目投资及资金来源</w:t>
      </w:r>
      <w:bookmarkEnd w:id="76"/>
    </w:p>
    <w:p w14:paraId="07B98100" w14:textId="77777777" w:rsidR="00146C04" w:rsidRPr="007A6E0F" w:rsidRDefault="0058685F">
      <w:pPr>
        <w:widowControl/>
        <w:tabs>
          <w:tab w:val="left" w:pos="594"/>
          <w:tab w:val="left" w:pos="730"/>
        </w:tabs>
        <w:adjustRightInd w:val="0"/>
        <w:snapToGrid w:val="0"/>
        <w:spacing w:line="600" w:lineRule="exact"/>
        <w:ind w:firstLineChars="200" w:firstLine="560"/>
        <w:rPr>
          <w:rFonts w:ascii="宋体" w:eastAsia="宋体" w:hAnsi="宋体" w:cs="宋体"/>
          <w:b/>
          <w:color w:val="000000" w:themeColor="text1"/>
          <w:kern w:val="0"/>
          <w:sz w:val="28"/>
          <w:szCs w:val="28"/>
        </w:rPr>
      </w:pPr>
      <w:r w:rsidRPr="007A6E0F">
        <w:rPr>
          <w:rFonts w:ascii="宋体" w:hAnsi="宋体" w:cs="宋体" w:hint="eastAsia"/>
          <w:bCs/>
          <w:color w:val="000000" w:themeColor="text1"/>
          <w:kern w:val="0"/>
          <w:sz w:val="28"/>
          <w:szCs w:val="28"/>
        </w:rPr>
        <w:lastRenderedPageBreak/>
        <w:t>国道G239至荫营开发区（前洼-三都）连接线工程总投资为4250.67万元，资金来源除申请上级补助资金外，其余由区政府自筹解决。</w:t>
      </w:r>
    </w:p>
    <w:p w14:paraId="72968B61"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77" w:name="_Toc3732_WPSOffice_Level3"/>
      <w:r>
        <w:rPr>
          <w:rFonts w:ascii="宋体" w:hAnsi="宋体" w:cs="宋体" w:hint="eastAsia"/>
          <w:b/>
          <w:kern w:val="0"/>
          <w:sz w:val="28"/>
          <w:szCs w:val="28"/>
        </w:rPr>
        <w:t>3.项目审批情况</w:t>
      </w:r>
      <w:bookmarkEnd w:id="77"/>
    </w:p>
    <w:p w14:paraId="146DF2CA"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2017年4月27日，项目取得阳泉市郊区发展和改革局《关于国道G239至荫营开发区（前洼-三都）连接线工程可行性研究报告的批复》（编号为阳郊发改字[2017]46号）。</w:t>
      </w:r>
    </w:p>
    <w:p w14:paraId="5907EE3F" w14:textId="77777777" w:rsidR="00146C04" w:rsidRDefault="0058685F">
      <w:pPr>
        <w:widowControl/>
        <w:tabs>
          <w:tab w:val="left" w:pos="594"/>
          <w:tab w:val="left" w:pos="730"/>
        </w:tabs>
        <w:adjustRightInd w:val="0"/>
        <w:snapToGrid w:val="0"/>
        <w:spacing w:line="600" w:lineRule="exact"/>
        <w:ind w:firstLineChars="196" w:firstLine="549"/>
        <w:rPr>
          <w:rFonts w:ascii="宋体" w:hAnsi="宋体" w:cs="宋体"/>
          <w:b/>
          <w:kern w:val="0"/>
          <w:sz w:val="28"/>
          <w:szCs w:val="28"/>
        </w:rPr>
      </w:pPr>
      <w:bookmarkStart w:id="78" w:name="_Toc18669_WPSOffice_Level3"/>
      <w:r>
        <w:rPr>
          <w:rFonts w:ascii="宋体" w:hAnsi="宋体" w:cs="宋体" w:hint="eastAsia"/>
          <w:b/>
          <w:kern w:val="0"/>
          <w:sz w:val="28"/>
          <w:szCs w:val="28"/>
        </w:rPr>
        <w:t>4.项目建设及进展情况</w:t>
      </w:r>
      <w:bookmarkEnd w:id="78"/>
    </w:p>
    <w:p w14:paraId="204BCFF0"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本项目于2017年4月开工，计划2019年10月</w:t>
      </w:r>
      <w:r>
        <w:rPr>
          <w:rFonts w:ascii="宋体" w:hAnsi="宋体" w:cs="宋体"/>
          <w:bCs/>
          <w:kern w:val="0"/>
          <w:sz w:val="28"/>
          <w:szCs w:val="28"/>
        </w:rPr>
        <w:t>完工</w:t>
      </w:r>
      <w:r>
        <w:rPr>
          <w:rFonts w:ascii="宋体" w:hAnsi="宋体" w:cs="宋体" w:hint="eastAsia"/>
          <w:bCs/>
          <w:kern w:val="0"/>
          <w:sz w:val="28"/>
          <w:szCs w:val="28"/>
        </w:rPr>
        <w:t>。</w:t>
      </w:r>
    </w:p>
    <w:p w14:paraId="1774F6FE"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G239连接线建设项目是区委、区政府实施的“十大工程”之一，是苇泊装备制造园东西向的一条主要道路，由阳泉市郊区白泉工业区管理委员会建设，现一期工程已完工</w:t>
      </w:r>
      <w:r>
        <w:rPr>
          <w:rFonts w:ascii="宋体" w:hAnsi="宋体" w:cs="宋体"/>
          <w:bCs/>
          <w:kern w:val="0"/>
          <w:sz w:val="28"/>
          <w:szCs w:val="28"/>
        </w:rPr>
        <w:t>。</w:t>
      </w:r>
    </w:p>
    <w:p w14:paraId="7D3428B7"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sz w:val="28"/>
        </w:rPr>
        <w:t>截止</w:t>
      </w:r>
      <w:r>
        <w:rPr>
          <w:rFonts w:ascii="宋体" w:eastAsia="宋体" w:hAnsi="宋体" w:cs="宋体" w:hint="eastAsia"/>
          <w:sz w:val="28"/>
          <w:szCs w:val="28"/>
        </w:rPr>
        <w:t>2019年3月31日</w:t>
      </w:r>
      <w:r>
        <w:rPr>
          <w:rFonts w:ascii="宋体" w:eastAsia="宋体" w:hAnsi="宋体" w:cs="宋体" w:hint="eastAsia"/>
          <w:sz w:val="28"/>
        </w:rPr>
        <w:t>，已累计完成投资额1009.96万元，占</w:t>
      </w:r>
      <w:r>
        <w:rPr>
          <w:rFonts w:ascii="宋体" w:hAnsi="宋体" w:cs="宋体" w:hint="eastAsia"/>
          <w:sz w:val="28"/>
        </w:rPr>
        <w:t>总投资</w:t>
      </w:r>
      <w:r>
        <w:rPr>
          <w:rFonts w:ascii="宋体" w:eastAsia="宋体" w:hAnsi="宋体" w:cs="宋体" w:hint="eastAsia"/>
          <w:sz w:val="28"/>
        </w:rPr>
        <w:t>的23.76%。</w:t>
      </w:r>
    </w:p>
    <w:p w14:paraId="550AE865" w14:textId="77777777" w:rsidR="00146C04" w:rsidRDefault="0058685F">
      <w:pPr>
        <w:widowControl/>
        <w:tabs>
          <w:tab w:val="left" w:pos="594"/>
          <w:tab w:val="left" w:pos="730"/>
        </w:tabs>
        <w:adjustRightInd w:val="0"/>
        <w:snapToGrid w:val="0"/>
        <w:spacing w:line="600" w:lineRule="exact"/>
        <w:ind w:firstLineChars="196" w:firstLine="549"/>
        <w:outlineLvl w:val="1"/>
        <w:rPr>
          <w:rFonts w:ascii="宋体" w:hAnsi="宋体" w:cs="宋体"/>
          <w:b/>
          <w:kern w:val="0"/>
          <w:sz w:val="28"/>
          <w:szCs w:val="28"/>
        </w:rPr>
      </w:pPr>
      <w:bookmarkStart w:id="79" w:name="_Toc836_WPSOffice_Level2"/>
      <w:r>
        <w:rPr>
          <w:rFonts w:ascii="宋体" w:hAnsi="宋体" w:cs="宋体" w:hint="eastAsia"/>
          <w:b/>
          <w:kern w:val="0"/>
          <w:sz w:val="28"/>
          <w:szCs w:val="28"/>
        </w:rPr>
        <w:t>（五）三期平台三工区防洪坝工程项目</w:t>
      </w:r>
      <w:bookmarkEnd w:id="79"/>
    </w:p>
    <w:p w14:paraId="1E824488"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80" w:name="_Toc15587_WPSOffice_Level3"/>
      <w:r>
        <w:rPr>
          <w:rFonts w:ascii="宋体" w:hAnsi="宋体" w:cs="宋体" w:hint="eastAsia"/>
          <w:b/>
          <w:kern w:val="0"/>
          <w:sz w:val="28"/>
          <w:szCs w:val="28"/>
        </w:rPr>
        <w:t>1.项目基本情况</w:t>
      </w:r>
      <w:bookmarkEnd w:id="80"/>
    </w:p>
    <w:p w14:paraId="068BE715"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白泉工业区三期平台三工区防洪坝维修工程，建设地址为阳泉市郊区杨家庄乡小西庄村，建设内容为新建浆砌石挡土墙142m，浆砌石排水160m，排水土渠114m，浆砌石截水沟232m；场地平整3453平米，建设工期为3个月。建成后可以有效防汛，以保护附近村民的生命财产安全。</w:t>
      </w:r>
    </w:p>
    <w:p w14:paraId="402CC3A8"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81" w:name="_Toc1967_WPSOffice_Level3"/>
      <w:r>
        <w:rPr>
          <w:rFonts w:ascii="宋体" w:hAnsi="宋体" w:cs="宋体" w:hint="eastAsia"/>
          <w:b/>
          <w:kern w:val="0"/>
          <w:sz w:val="28"/>
          <w:szCs w:val="28"/>
        </w:rPr>
        <w:t>2.项目投资及资金来源</w:t>
      </w:r>
      <w:bookmarkEnd w:id="81"/>
    </w:p>
    <w:p w14:paraId="105AD242" w14:textId="77777777" w:rsidR="00146C04" w:rsidRDefault="0058685F">
      <w:pPr>
        <w:widowControl/>
        <w:tabs>
          <w:tab w:val="left" w:pos="594"/>
          <w:tab w:val="left" w:pos="673"/>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lastRenderedPageBreak/>
        <w:t>本项目总投资为183.48万元，资金来源为区财政资金，经阳泉市郊区审计局出具阳郊审投报[2017]26号审计报告，审计认定工程完成投资额1727068.82元，其中：项目前期费89600元，建安工程费21600元，经调整后，审计认定应结算金额为1637468.82元。</w:t>
      </w:r>
    </w:p>
    <w:p w14:paraId="0740F9BC"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82" w:name="_Toc17453_WPSOffice_Level3"/>
      <w:r>
        <w:rPr>
          <w:rFonts w:ascii="宋体" w:hAnsi="宋体" w:cs="宋体" w:hint="eastAsia"/>
          <w:b/>
          <w:kern w:val="0"/>
          <w:sz w:val="28"/>
          <w:szCs w:val="28"/>
        </w:rPr>
        <w:t>3.项目审批情况</w:t>
      </w:r>
      <w:bookmarkEnd w:id="82"/>
    </w:p>
    <w:p w14:paraId="62B946E9" w14:textId="77777777" w:rsidR="00146C04" w:rsidRDefault="0058685F">
      <w:pPr>
        <w:widowControl/>
        <w:tabs>
          <w:tab w:val="left" w:pos="594"/>
          <w:tab w:val="left" w:pos="673"/>
          <w:tab w:val="left" w:pos="730"/>
        </w:tabs>
        <w:adjustRightInd w:val="0"/>
        <w:snapToGrid w:val="0"/>
        <w:spacing w:line="600" w:lineRule="exact"/>
        <w:rPr>
          <w:rFonts w:ascii="宋体" w:hAnsi="宋体" w:cs="宋体"/>
          <w:b/>
          <w:kern w:val="0"/>
          <w:sz w:val="28"/>
          <w:szCs w:val="28"/>
        </w:rPr>
      </w:pPr>
      <w:r>
        <w:rPr>
          <w:rFonts w:ascii="宋体" w:hAnsi="宋体" w:cs="宋体" w:hint="eastAsia"/>
          <w:b/>
          <w:kern w:val="0"/>
          <w:sz w:val="28"/>
          <w:szCs w:val="28"/>
        </w:rPr>
        <w:tab/>
      </w:r>
      <w:r>
        <w:rPr>
          <w:rFonts w:ascii="宋体" w:hAnsi="宋体" w:cs="宋体" w:hint="eastAsia"/>
          <w:bCs/>
          <w:kern w:val="0"/>
          <w:sz w:val="28"/>
          <w:szCs w:val="28"/>
        </w:rPr>
        <w:t>2017年3月7日，项目取得阳泉市郊区发展和改革局《关于白泉工业区三期平台三工区防洪坝维修工程可行性研究报告的批复》（阳郊发改字[2017]18号）。</w:t>
      </w:r>
    </w:p>
    <w:p w14:paraId="78E23986"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83" w:name="_Toc17726_WPSOffice_Level3"/>
      <w:r>
        <w:rPr>
          <w:rFonts w:ascii="宋体" w:hAnsi="宋体" w:cs="宋体" w:hint="eastAsia"/>
          <w:b/>
          <w:kern w:val="0"/>
          <w:sz w:val="28"/>
          <w:szCs w:val="28"/>
        </w:rPr>
        <w:t>4.项目建设及进展情况</w:t>
      </w:r>
      <w:bookmarkEnd w:id="83"/>
    </w:p>
    <w:p w14:paraId="19C5C491"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本项目于2017年4月27日开工，于2017年7月27日完工。</w:t>
      </w:r>
    </w:p>
    <w:p w14:paraId="53129DF4"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三期平台三工区防洪坝位于阳泉市郊区杨家庄乡小西庄村，由于该坝体断裂，不能有效防汛，对附近居民的生命财产安全造成危害，按照区政府防汛抗旱指挥部的文件精神，由阳泉市郊区白泉工业区管理委员会建设，该工程现已全部完工。</w:t>
      </w:r>
    </w:p>
    <w:p w14:paraId="0C428B16"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sz w:val="28"/>
          <w:szCs w:val="28"/>
        </w:rPr>
        <w:t>截止</w:t>
      </w:r>
      <w:r>
        <w:rPr>
          <w:rFonts w:ascii="宋体" w:eastAsia="宋体" w:hAnsi="宋体" w:cs="宋体" w:hint="eastAsia"/>
          <w:sz w:val="28"/>
          <w:szCs w:val="28"/>
        </w:rPr>
        <w:t>2019年3月31日，已累计完成投资额100万元，占</w:t>
      </w:r>
      <w:r>
        <w:rPr>
          <w:rFonts w:ascii="宋体" w:hAnsi="宋体" w:cs="宋体" w:hint="eastAsia"/>
          <w:sz w:val="28"/>
          <w:szCs w:val="28"/>
        </w:rPr>
        <w:t>总投资</w:t>
      </w:r>
      <w:r>
        <w:rPr>
          <w:rFonts w:ascii="宋体" w:eastAsia="宋体" w:hAnsi="宋体" w:cs="宋体" w:hint="eastAsia"/>
          <w:sz w:val="28"/>
          <w:szCs w:val="28"/>
        </w:rPr>
        <w:t>的57.9%。</w:t>
      </w:r>
    </w:p>
    <w:p w14:paraId="6FDE7E9D" w14:textId="77777777" w:rsidR="00146C04" w:rsidRDefault="0058685F">
      <w:pPr>
        <w:widowControl/>
        <w:tabs>
          <w:tab w:val="left" w:pos="594"/>
          <w:tab w:val="left" w:pos="730"/>
        </w:tabs>
        <w:adjustRightInd w:val="0"/>
        <w:snapToGrid w:val="0"/>
        <w:spacing w:line="600" w:lineRule="exact"/>
        <w:ind w:firstLineChars="196" w:firstLine="549"/>
        <w:outlineLvl w:val="1"/>
        <w:rPr>
          <w:rFonts w:ascii="宋体" w:hAnsi="宋体" w:cs="宋体"/>
          <w:b/>
          <w:kern w:val="0"/>
          <w:sz w:val="28"/>
          <w:szCs w:val="28"/>
        </w:rPr>
      </w:pPr>
      <w:bookmarkStart w:id="84" w:name="_Toc22815_WPSOffice_Level2"/>
      <w:r>
        <w:rPr>
          <w:rFonts w:ascii="宋体" w:hAnsi="宋体" w:cs="宋体" w:hint="eastAsia"/>
          <w:b/>
          <w:kern w:val="0"/>
          <w:sz w:val="28"/>
          <w:szCs w:val="28"/>
        </w:rPr>
        <w:t>（六）荫营智慧生态园三都防洪坝工程</w:t>
      </w:r>
      <w:bookmarkEnd w:id="84"/>
    </w:p>
    <w:p w14:paraId="45AC5302" w14:textId="77777777" w:rsidR="00146C04" w:rsidRDefault="0058685F">
      <w:pPr>
        <w:widowControl/>
        <w:numPr>
          <w:ilvl w:val="255"/>
          <w:numId w:val="0"/>
        </w:numPr>
        <w:tabs>
          <w:tab w:val="left" w:pos="568"/>
          <w:tab w:val="left" w:pos="594"/>
          <w:tab w:val="left" w:pos="730"/>
        </w:tabs>
        <w:adjustRightInd w:val="0"/>
        <w:snapToGrid w:val="0"/>
        <w:spacing w:line="600" w:lineRule="exact"/>
        <w:ind w:firstLineChars="200" w:firstLine="560"/>
        <w:rPr>
          <w:rFonts w:ascii="宋体" w:hAnsi="宋体" w:cs="宋体"/>
          <w:bCs/>
          <w:kern w:val="0"/>
          <w:sz w:val="28"/>
          <w:szCs w:val="28"/>
        </w:rPr>
      </w:pPr>
      <w:bookmarkStart w:id="85" w:name="_Toc14041_WPSOffice_Level3"/>
      <w:r>
        <w:rPr>
          <w:rFonts w:ascii="宋体" w:hAnsi="宋体" w:cs="宋体" w:hint="eastAsia"/>
          <w:b/>
          <w:kern w:val="0"/>
          <w:sz w:val="28"/>
          <w:szCs w:val="28"/>
        </w:rPr>
        <w:t>1.项目基本情况</w:t>
      </w:r>
      <w:bookmarkEnd w:id="85"/>
    </w:p>
    <w:p w14:paraId="7EF944DF"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债券对应相应项目名称为荫营智慧生态产业园三都防洪坝工程。本项目的建设单位阳泉市郊区白泉工业区管理委员会，本项目在阳泉市郊区荫营镇三都村建设，本项目的主要内容为新建防洪坝一座，开挖土方3085.48立方米，回填土方5442.59立方米，砌筑石方2032.3立方米，3:7灰土层539.3立方米。</w:t>
      </w:r>
    </w:p>
    <w:p w14:paraId="3BD4145A"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86" w:name="_Toc31312_WPSOffice_Level3"/>
      <w:r>
        <w:rPr>
          <w:rFonts w:ascii="宋体" w:hAnsi="宋体" w:cs="宋体" w:hint="eastAsia"/>
          <w:b/>
          <w:kern w:val="0"/>
          <w:sz w:val="28"/>
          <w:szCs w:val="28"/>
        </w:rPr>
        <w:lastRenderedPageBreak/>
        <w:t>2.项目投资及资金来源</w:t>
      </w:r>
      <w:bookmarkEnd w:id="86"/>
    </w:p>
    <w:p w14:paraId="521D858E"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本项目总投资为208.38万元，资金来源为区财政资金。根据阳泉市郊区审计局出具的阳郊审投报[2018]18号审计报告，审计认定结算金额为113.44万元。</w:t>
      </w:r>
    </w:p>
    <w:p w14:paraId="51996FA7"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87" w:name="_Toc17161_WPSOffice_Level3"/>
      <w:r>
        <w:rPr>
          <w:rFonts w:ascii="宋体" w:hAnsi="宋体" w:cs="宋体" w:hint="eastAsia"/>
          <w:b/>
          <w:kern w:val="0"/>
          <w:sz w:val="28"/>
          <w:szCs w:val="28"/>
        </w:rPr>
        <w:t>3.项目审批情况</w:t>
      </w:r>
      <w:bookmarkEnd w:id="87"/>
    </w:p>
    <w:p w14:paraId="065D360F"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2018年4月28日，项目取得阳泉市郊区发展和改革局《关于荫营智慧生态产业园三都防洪坝工程可行性研究报告的批复》（阳郊发改字[2018]42号）。</w:t>
      </w:r>
    </w:p>
    <w:p w14:paraId="40EF8F80"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Cs/>
          <w:kern w:val="0"/>
          <w:sz w:val="28"/>
          <w:szCs w:val="28"/>
        </w:rPr>
      </w:pPr>
      <w:bookmarkStart w:id="88" w:name="_Toc23477_WPSOffice_Level3"/>
      <w:r>
        <w:rPr>
          <w:rFonts w:ascii="宋体" w:hAnsi="宋体" w:cs="宋体" w:hint="eastAsia"/>
          <w:b/>
          <w:kern w:val="0"/>
          <w:sz w:val="28"/>
          <w:szCs w:val="28"/>
        </w:rPr>
        <w:t>4.项目建设及进展情况</w:t>
      </w:r>
      <w:bookmarkEnd w:id="88"/>
    </w:p>
    <w:p w14:paraId="4161083A"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本项目开工时间为2018年7月，于2018年8月完工。</w:t>
      </w:r>
    </w:p>
    <w:p w14:paraId="42857409"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sz w:val="28"/>
          <w:szCs w:val="28"/>
        </w:rPr>
        <w:t>截止</w:t>
      </w:r>
      <w:r>
        <w:rPr>
          <w:rFonts w:ascii="宋体" w:eastAsia="宋体" w:hAnsi="宋体" w:cs="宋体" w:hint="eastAsia"/>
          <w:sz w:val="28"/>
          <w:szCs w:val="28"/>
        </w:rPr>
        <w:t>2019年3月31日，已累计完成投资额72.3万元，占</w:t>
      </w:r>
      <w:r>
        <w:rPr>
          <w:rFonts w:ascii="宋体" w:hAnsi="宋体" w:cs="宋体" w:hint="eastAsia"/>
          <w:sz w:val="28"/>
          <w:szCs w:val="28"/>
        </w:rPr>
        <w:t>总投资</w:t>
      </w:r>
      <w:r>
        <w:rPr>
          <w:rFonts w:ascii="宋体" w:eastAsia="宋体" w:hAnsi="宋体" w:cs="宋体" w:hint="eastAsia"/>
          <w:sz w:val="28"/>
          <w:szCs w:val="28"/>
        </w:rPr>
        <w:t>的63.73%。</w:t>
      </w:r>
    </w:p>
    <w:p w14:paraId="14C14461" w14:textId="77777777" w:rsidR="00146C04" w:rsidRDefault="0058685F">
      <w:pPr>
        <w:widowControl/>
        <w:tabs>
          <w:tab w:val="left" w:pos="594"/>
          <w:tab w:val="left" w:pos="730"/>
        </w:tabs>
        <w:adjustRightInd w:val="0"/>
        <w:snapToGrid w:val="0"/>
        <w:spacing w:line="600" w:lineRule="exact"/>
        <w:ind w:firstLineChars="196" w:firstLine="549"/>
        <w:outlineLvl w:val="1"/>
        <w:rPr>
          <w:rFonts w:ascii="宋体" w:hAnsi="宋体" w:cs="宋体"/>
          <w:b/>
          <w:kern w:val="0"/>
          <w:sz w:val="28"/>
          <w:szCs w:val="28"/>
        </w:rPr>
      </w:pPr>
      <w:bookmarkStart w:id="89" w:name="_Toc16794_WPSOffice_Level2"/>
      <w:r>
        <w:rPr>
          <w:rFonts w:ascii="宋体" w:hAnsi="宋体" w:cs="宋体" w:hint="eastAsia"/>
          <w:b/>
          <w:kern w:val="0"/>
          <w:sz w:val="28"/>
          <w:szCs w:val="28"/>
        </w:rPr>
        <w:t>（七）北辰科技孵化器建设项目</w:t>
      </w:r>
      <w:bookmarkEnd w:id="89"/>
    </w:p>
    <w:p w14:paraId="5568FF2D" w14:textId="77777777" w:rsidR="00146C04" w:rsidRDefault="0058685F">
      <w:pPr>
        <w:widowControl/>
        <w:numPr>
          <w:ilvl w:val="255"/>
          <w:numId w:val="0"/>
        </w:numPr>
        <w:tabs>
          <w:tab w:val="left" w:pos="568"/>
          <w:tab w:val="left" w:pos="594"/>
          <w:tab w:val="left" w:pos="730"/>
        </w:tabs>
        <w:adjustRightInd w:val="0"/>
        <w:snapToGrid w:val="0"/>
        <w:spacing w:line="600" w:lineRule="exact"/>
        <w:ind w:firstLineChars="200" w:firstLine="560"/>
        <w:rPr>
          <w:rFonts w:ascii="宋体" w:hAnsi="宋体" w:cs="宋体"/>
          <w:bCs/>
          <w:kern w:val="0"/>
          <w:sz w:val="28"/>
          <w:szCs w:val="28"/>
        </w:rPr>
      </w:pPr>
      <w:bookmarkStart w:id="90" w:name="_Toc29848_WPSOffice_Level3"/>
      <w:r>
        <w:rPr>
          <w:rFonts w:ascii="宋体" w:hAnsi="宋体" w:cs="宋体" w:hint="eastAsia"/>
          <w:b/>
          <w:kern w:val="0"/>
          <w:sz w:val="28"/>
          <w:szCs w:val="28"/>
        </w:rPr>
        <w:t>1.项目基本情况</w:t>
      </w:r>
      <w:bookmarkEnd w:id="90"/>
    </w:p>
    <w:p w14:paraId="38123531" w14:textId="77777777" w:rsidR="00146C04" w:rsidRDefault="0058685F">
      <w:pPr>
        <w:widowControl/>
        <w:tabs>
          <w:tab w:val="left" w:pos="568"/>
          <w:tab w:val="left" w:pos="594"/>
          <w:tab w:val="left" w:pos="730"/>
        </w:tabs>
        <w:adjustRightInd w:val="0"/>
        <w:snapToGrid w:val="0"/>
        <w:spacing w:line="600" w:lineRule="exact"/>
        <w:rPr>
          <w:rFonts w:ascii="宋体" w:hAnsi="宋体" w:cs="宋体"/>
          <w:bCs/>
          <w:kern w:val="0"/>
          <w:sz w:val="28"/>
          <w:szCs w:val="28"/>
        </w:rPr>
      </w:pPr>
      <w:r>
        <w:rPr>
          <w:rFonts w:ascii="宋体" w:hAnsi="宋体" w:cs="宋体" w:hint="eastAsia"/>
          <w:bCs/>
          <w:kern w:val="0"/>
          <w:sz w:val="28"/>
          <w:szCs w:val="28"/>
        </w:rPr>
        <w:t xml:space="preserve">    本债券对应项目为北辰科技孵化器建设项目，项目建设在阳泉市郊区荫营镇下烟村，建设规模及内容为新建3栋孵化器楼，及供应设备区等，建筑面积4729平方米；连接市政道路并进行厂区绿化。建设工期为10个月。</w:t>
      </w:r>
    </w:p>
    <w:p w14:paraId="2D8F7C75" w14:textId="77777777" w:rsidR="00146C04" w:rsidRDefault="0058685F">
      <w:pPr>
        <w:widowControl/>
        <w:numPr>
          <w:ilvl w:val="255"/>
          <w:numId w:val="0"/>
        </w:numPr>
        <w:tabs>
          <w:tab w:val="left" w:pos="594"/>
          <w:tab w:val="left" w:pos="730"/>
        </w:tabs>
        <w:adjustRightInd w:val="0"/>
        <w:snapToGrid w:val="0"/>
        <w:spacing w:line="600" w:lineRule="exact"/>
        <w:ind w:firstLineChars="200" w:firstLine="560"/>
        <w:rPr>
          <w:rFonts w:ascii="宋体" w:hAnsi="宋体" w:cs="宋体"/>
          <w:bCs/>
          <w:kern w:val="0"/>
          <w:sz w:val="28"/>
          <w:szCs w:val="28"/>
        </w:rPr>
      </w:pPr>
      <w:bookmarkStart w:id="91" w:name="_Toc3817_WPSOffice_Level3"/>
      <w:r>
        <w:rPr>
          <w:rFonts w:ascii="宋体" w:hAnsi="宋体" w:cs="宋体" w:hint="eastAsia"/>
          <w:b/>
          <w:kern w:val="0"/>
          <w:sz w:val="28"/>
          <w:szCs w:val="28"/>
        </w:rPr>
        <w:t>2.项目投资及资金来源</w:t>
      </w:r>
      <w:bookmarkEnd w:id="91"/>
    </w:p>
    <w:p w14:paraId="74A65E4E" w14:textId="77777777" w:rsidR="00146C04" w:rsidRDefault="0058685F">
      <w:pPr>
        <w:widowControl/>
        <w:tabs>
          <w:tab w:val="left" w:pos="568"/>
          <w:tab w:val="left" w:pos="594"/>
          <w:tab w:val="left" w:pos="730"/>
        </w:tabs>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本项目总投资为3800万元，资金来源为项目单位自筹解决。</w:t>
      </w:r>
    </w:p>
    <w:p w14:paraId="2D7CD351"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
          <w:kern w:val="0"/>
          <w:sz w:val="28"/>
          <w:szCs w:val="28"/>
        </w:rPr>
      </w:pPr>
      <w:bookmarkStart w:id="92" w:name="_Toc10234_WPSOffice_Level3"/>
      <w:r>
        <w:rPr>
          <w:rFonts w:ascii="宋体" w:hAnsi="宋体" w:cs="宋体" w:hint="eastAsia"/>
          <w:b/>
          <w:kern w:val="0"/>
          <w:sz w:val="28"/>
          <w:szCs w:val="28"/>
        </w:rPr>
        <w:t>3.项目审批情况</w:t>
      </w:r>
      <w:bookmarkEnd w:id="92"/>
    </w:p>
    <w:p w14:paraId="28C3A35E" w14:textId="77777777" w:rsidR="00146C04" w:rsidRDefault="0058685F">
      <w:pPr>
        <w:widowControl/>
        <w:tabs>
          <w:tab w:val="left" w:pos="594"/>
          <w:tab w:val="left" w:pos="730"/>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2018年9月30日，项目取得阳泉市郊区发展和改革局企业投资项目备案证（阳郊发改备案［2018］95号）。</w:t>
      </w:r>
    </w:p>
    <w:p w14:paraId="745F17ED" w14:textId="77777777" w:rsidR="00146C04" w:rsidRDefault="0058685F">
      <w:pPr>
        <w:widowControl/>
        <w:tabs>
          <w:tab w:val="left" w:pos="594"/>
          <w:tab w:val="left" w:pos="730"/>
        </w:tabs>
        <w:adjustRightInd w:val="0"/>
        <w:snapToGrid w:val="0"/>
        <w:spacing w:line="600" w:lineRule="exact"/>
        <w:ind w:firstLineChars="200" w:firstLine="560"/>
        <w:rPr>
          <w:rFonts w:ascii="宋体" w:eastAsia="宋体" w:hAnsi="宋体" w:cs="宋体"/>
          <w:bCs/>
          <w:kern w:val="0"/>
          <w:sz w:val="28"/>
          <w:szCs w:val="28"/>
        </w:rPr>
      </w:pPr>
      <w:r>
        <w:rPr>
          <w:rFonts w:ascii="宋体" w:hAnsi="宋体" w:cs="宋体" w:hint="eastAsia"/>
          <w:bCs/>
          <w:kern w:val="0"/>
          <w:sz w:val="28"/>
          <w:szCs w:val="28"/>
        </w:rPr>
        <w:lastRenderedPageBreak/>
        <w:t>2018年11月29日，项目取得阳泉市郊区发展和改革局《关于同意阳泉北辰新科建设投资有限公司北辰科技孵化器项目投资规模等变更的函》。</w:t>
      </w:r>
    </w:p>
    <w:p w14:paraId="7F25C393" w14:textId="77777777" w:rsidR="00146C04" w:rsidRDefault="0058685F">
      <w:pPr>
        <w:widowControl/>
        <w:tabs>
          <w:tab w:val="left" w:pos="594"/>
          <w:tab w:val="left" w:pos="730"/>
        </w:tabs>
        <w:adjustRightInd w:val="0"/>
        <w:snapToGrid w:val="0"/>
        <w:spacing w:line="600" w:lineRule="exact"/>
        <w:ind w:left="560"/>
        <w:rPr>
          <w:rFonts w:ascii="宋体" w:hAnsi="宋体" w:cs="宋体"/>
          <w:b/>
          <w:kern w:val="0"/>
          <w:sz w:val="28"/>
          <w:szCs w:val="28"/>
        </w:rPr>
      </w:pPr>
      <w:bookmarkStart w:id="93" w:name="_Toc8167_WPSOffice_Level3"/>
      <w:r>
        <w:rPr>
          <w:rFonts w:ascii="宋体" w:hAnsi="宋体" w:cs="宋体" w:hint="eastAsia"/>
          <w:b/>
          <w:kern w:val="0"/>
          <w:sz w:val="28"/>
          <w:szCs w:val="28"/>
        </w:rPr>
        <w:t>4.项目建设及进展情况</w:t>
      </w:r>
      <w:bookmarkEnd w:id="93"/>
    </w:p>
    <w:p w14:paraId="66CCCE91"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w:t>
      </w:r>
      <w:r>
        <w:rPr>
          <w:rFonts w:ascii="宋体" w:hAnsi="宋体" w:cs="宋体"/>
          <w:bCs/>
          <w:kern w:val="0"/>
          <w:sz w:val="28"/>
          <w:szCs w:val="28"/>
        </w:rPr>
        <w:t>于</w:t>
      </w:r>
      <w:r>
        <w:rPr>
          <w:rFonts w:ascii="宋体" w:hAnsi="宋体" w:cs="宋体" w:hint="eastAsia"/>
          <w:bCs/>
          <w:kern w:val="0"/>
          <w:sz w:val="28"/>
          <w:szCs w:val="28"/>
        </w:rPr>
        <w:t>2018年10月</w:t>
      </w:r>
      <w:r>
        <w:rPr>
          <w:rFonts w:ascii="宋体" w:hAnsi="宋体" w:cs="宋体"/>
          <w:bCs/>
          <w:kern w:val="0"/>
          <w:sz w:val="28"/>
          <w:szCs w:val="28"/>
        </w:rPr>
        <w:t>开工，</w:t>
      </w:r>
      <w:r>
        <w:rPr>
          <w:rFonts w:ascii="宋体" w:hAnsi="宋体" w:cs="宋体" w:hint="eastAsia"/>
          <w:bCs/>
          <w:kern w:val="0"/>
          <w:sz w:val="28"/>
          <w:szCs w:val="28"/>
        </w:rPr>
        <w:t>计划2019年8月</w:t>
      </w:r>
      <w:r>
        <w:rPr>
          <w:rFonts w:ascii="宋体" w:hAnsi="宋体" w:cs="宋体"/>
          <w:bCs/>
          <w:kern w:val="0"/>
          <w:sz w:val="28"/>
          <w:szCs w:val="28"/>
        </w:rPr>
        <w:t>完工。</w:t>
      </w:r>
    </w:p>
    <w:p w14:paraId="5A1D8DBB"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截止2019年3月31日，已累计完成投资额1200万元，占总投资的31.57%。</w:t>
      </w:r>
    </w:p>
    <w:p w14:paraId="3AD31ED8" w14:textId="77777777" w:rsidR="00146C04" w:rsidRDefault="0058685F">
      <w:pPr>
        <w:keepNext/>
        <w:keepLines/>
        <w:spacing w:line="600" w:lineRule="exact"/>
        <w:ind w:firstLine="549"/>
        <w:outlineLvl w:val="1"/>
        <w:rPr>
          <w:rFonts w:ascii="宋体" w:hAnsi="宋体" w:cs="宋体"/>
          <w:b/>
          <w:kern w:val="0"/>
          <w:sz w:val="28"/>
          <w:szCs w:val="28"/>
        </w:rPr>
      </w:pPr>
      <w:bookmarkStart w:id="94" w:name="_Toc14318_WPSOffice_Level1"/>
      <w:bookmarkStart w:id="95" w:name="_Toc559_WPSOffice_Level1"/>
      <w:bookmarkStart w:id="96" w:name="_Toc23461_WPSOffice_Level1"/>
      <w:bookmarkStart w:id="97" w:name="_Toc6259560"/>
      <w:r>
        <w:rPr>
          <w:rFonts w:ascii="宋体" w:hAnsi="宋体" w:cs="宋体" w:hint="eastAsia"/>
          <w:b/>
          <w:kern w:val="0"/>
          <w:sz w:val="28"/>
          <w:szCs w:val="28"/>
        </w:rPr>
        <w:t>五、债券重大公开事项</w:t>
      </w:r>
      <w:bookmarkEnd w:id="94"/>
      <w:bookmarkEnd w:id="95"/>
      <w:bookmarkEnd w:id="96"/>
      <w:bookmarkEnd w:id="97"/>
    </w:p>
    <w:p w14:paraId="50530B20"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截止2018年末，本单位所在一般债券资金使用地区未发生可能影响当地一般公共预算收入和政府性基金预算收入的重大事项。</w:t>
      </w:r>
    </w:p>
    <w:p w14:paraId="1CDEAF7B" w14:textId="77777777" w:rsidR="00146C04" w:rsidRDefault="00146C04">
      <w:pPr>
        <w:rPr>
          <w:sz w:val="28"/>
          <w:szCs w:val="28"/>
        </w:rPr>
      </w:pPr>
    </w:p>
    <w:p w14:paraId="25FEC7E5"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阳泉市郊区白泉工业区管理委员会</w:t>
      </w:r>
    </w:p>
    <w:p w14:paraId="3A47573C" w14:textId="77777777" w:rsidR="00146C04" w:rsidRDefault="0058685F">
      <w:pPr>
        <w:wordWrap w:val="0"/>
        <w:jc w:val="right"/>
        <w:rPr>
          <w:sz w:val="28"/>
          <w:szCs w:val="28"/>
        </w:rPr>
      </w:pPr>
      <w:r>
        <w:rPr>
          <w:rFonts w:hint="eastAsia"/>
          <w:sz w:val="28"/>
          <w:szCs w:val="28"/>
        </w:rPr>
        <w:t>二〇一九年七月</w:t>
      </w:r>
      <w:r>
        <w:rPr>
          <w:rFonts w:hint="eastAsia"/>
          <w:sz w:val="28"/>
          <w:szCs w:val="28"/>
        </w:rPr>
        <w:t xml:space="preserve"> </w:t>
      </w:r>
      <w:r>
        <w:rPr>
          <w:sz w:val="28"/>
          <w:szCs w:val="28"/>
        </w:rPr>
        <w:t xml:space="preserve">       </w:t>
      </w:r>
    </w:p>
    <w:p w14:paraId="5DEA77BB" w14:textId="77777777" w:rsidR="00146C04" w:rsidRDefault="0058685F">
      <w:pPr>
        <w:rPr>
          <w:rFonts w:ascii="宋体" w:hAnsi="宋体" w:cs="宋体"/>
          <w:bCs/>
          <w:kern w:val="0"/>
          <w:sz w:val="28"/>
          <w:szCs w:val="28"/>
        </w:rPr>
      </w:pPr>
      <w:r>
        <w:rPr>
          <w:rFonts w:ascii="宋体" w:hAnsi="宋体" w:cs="宋体"/>
          <w:bCs/>
          <w:kern w:val="0"/>
          <w:sz w:val="28"/>
          <w:szCs w:val="28"/>
        </w:rPr>
        <w:br w:type="page"/>
      </w:r>
    </w:p>
    <w:p w14:paraId="07002019" w14:textId="77777777" w:rsidR="00146C04" w:rsidRPr="007A6E0F" w:rsidRDefault="0058685F">
      <w:pPr>
        <w:spacing w:line="600" w:lineRule="exact"/>
        <w:jc w:val="center"/>
        <w:rPr>
          <w:rFonts w:ascii="宋体" w:hAnsi="宋体" w:cs="宋体"/>
          <w:b/>
          <w:sz w:val="32"/>
          <w:szCs w:val="32"/>
        </w:rPr>
      </w:pPr>
      <w:bookmarkStart w:id="98" w:name="_Toc10168_WPSOffice_Level1"/>
      <w:bookmarkStart w:id="99" w:name="_Toc836_WPSOffice_Level1"/>
      <w:r w:rsidRPr="007A6E0F">
        <w:rPr>
          <w:rFonts w:ascii="宋体" w:hAnsi="宋体" w:cs="宋体" w:hint="eastAsia"/>
          <w:b/>
          <w:sz w:val="32"/>
          <w:szCs w:val="32"/>
        </w:rPr>
        <w:lastRenderedPageBreak/>
        <w:t>阳泉市郊区档案局</w:t>
      </w:r>
      <w:bookmarkEnd w:id="98"/>
      <w:bookmarkEnd w:id="99"/>
    </w:p>
    <w:p w14:paraId="2ADC066C" w14:textId="77777777" w:rsidR="00146C04" w:rsidRPr="007A6E0F" w:rsidRDefault="0058685F">
      <w:pPr>
        <w:spacing w:after="240" w:line="600" w:lineRule="exact"/>
        <w:jc w:val="center"/>
        <w:rPr>
          <w:rFonts w:ascii="宋体" w:hAnsi="宋体" w:cs="宋体"/>
          <w:b/>
          <w:sz w:val="32"/>
          <w:szCs w:val="32"/>
        </w:rPr>
      </w:pPr>
      <w:bookmarkStart w:id="100" w:name="_Toc11431_WPSOffice_Level1"/>
      <w:bookmarkStart w:id="101" w:name="_Toc22815_WPSOffice_Level1"/>
      <w:r w:rsidRPr="007A6E0F">
        <w:rPr>
          <w:rFonts w:ascii="宋体" w:hAnsi="宋体" w:cs="宋体" w:hint="eastAsia"/>
          <w:b/>
          <w:sz w:val="32"/>
          <w:szCs w:val="32"/>
        </w:rPr>
        <w:t>债券存续期信息公示</w:t>
      </w:r>
      <w:bookmarkEnd w:id="100"/>
      <w:bookmarkEnd w:id="101"/>
    </w:p>
    <w:p w14:paraId="55EF1E92" w14:textId="77777777" w:rsidR="00146C04" w:rsidRDefault="0058685F">
      <w:pPr>
        <w:spacing w:line="600" w:lineRule="exact"/>
        <w:ind w:firstLineChars="200" w:firstLine="560"/>
        <w:rPr>
          <w:rFonts w:ascii="宋体" w:hAnsi="宋体" w:cs="宋体"/>
          <w:b/>
          <w:sz w:val="28"/>
          <w:szCs w:val="28"/>
        </w:rPr>
      </w:pPr>
      <w:bookmarkStart w:id="102" w:name="_Toc16794_WPSOffice_Level1"/>
      <w:bookmarkStart w:id="103" w:name="_Toc10539_WPSOffice_Level1"/>
      <w:r>
        <w:rPr>
          <w:rFonts w:ascii="宋体" w:hAnsi="宋体" w:cs="宋体" w:hint="eastAsia"/>
          <w:b/>
          <w:sz w:val="28"/>
          <w:szCs w:val="28"/>
        </w:rPr>
        <w:t>一、债券资金使用单位</w:t>
      </w:r>
      <w:bookmarkEnd w:id="102"/>
      <w:bookmarkEnd w:id="103"/>
    </w:p>
    <w:p w14:paraId="5174AFDD"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本次信息公示所涉一般债券资金使用单位：阳泉市郊区档案局。本单位依法取得了阳泉市郊区机构编制委员会颁发的《事业单位法人证书》。基本信息如下：</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3"/>
        <w:gridCol w:w="5857"/>
      </w:tblGrid>
      <w:tr w:rsidR="00146C04" w14:paraId="4435D08C"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048B8F8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7" w:type="dxa"/>
            <w:tcBorders>
              <w:top w:val="single" w:sz="4" w:space="0" w:color="auto"/>
              <w:left w:val="single" w:sz="4" w:space="0" w:color="auto"/>
              <w:bottom w:val="single" w:sz="4" w:space="0" w:color="auto"/>
              <w:right w:val="single" w:sz="4" w:space="0" w:color="auto"/>
            </w:tcBorders>
            <w:noWrap/>
          </w:tcPr>
          <w:p w14:paraId="790EB4A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阳泉市郊区档案局</w:t>
            </w:r>
          </w:p>
        </w:tc>
      </w:tr>
      <w:tr w:rsidR="00146C04" w14:paraId="6C08AD1B" w14:textId="77777777">
        <w:trPr>
          <w:trHeight w:val="575"/>
          <w:jc w:val="center"/>
        </w:trPr>
        <w:tc>
          <w:tcPr>
            <w:tcW w:w="2663" w:type="dxa"/>
            <w:tcBorders>
              <w:top w:val="single" w:sz="4" w:space="0" w:color="auto"/>
              <w:left w:val="single" w:sz="4" w:space="0" w:color="auto"/>
              <w:bottom w:val="single" w:sz="4" w:space="0" w:color="auto"/>
              <w:right w:val="single" w:sz="4" w:space="0" w:color="auto"/>
            </w:tcBorders>
            <w:noWrap/>
          </w:tcPr>
          <w:p w14:paraId="5F8E6F3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7" w:type="dxa"/>
            <w:tcBorders>
              <w:top w:val="single" w:sz="4" w:space="0" w:color="auto"/>
              <w:left w:val="single" w:sz="4" w:space="0" w:color="auto"/>
              <w:bottom w:val="single" w:sz="4" w:space="0" w:color="auto"/>
              <w:right w:val="single" w:sz="4" w:space="0" w:color="auto"/>
            </w:tcBorders>
            <w:noWrap/>
          </w:tcPr>
          <w:p w14:paraId="764C669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12140311012325267E</w:t>
            </w:r>
          </w:p>
        </w:tc>
      </w:tr>
      <w:tr w:rsidR="00146C04" w14:paraId="51028362"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23E5E78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7" w:type="dxa"/>
            <w:tcBorders>
              <w:top w:val="single" w:sz="4" w:space="0" w:color="auto"/>
              <w:left w:val="single" w:sz="4" w:space="0" w:color="auto"/>
              <w:bottom w:val="single" w:sz="4" w:space="0" w:color="auto"/>
              <w:right w:val="single" w:sz="4" w:space="0" w:color="auto"/>
            </w:tcBorders>
            <w:noWrap/>
          </w:tcPr>
          <w:p w14:paraId="45F1317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康建琴</w:t>
            </w:r>
          </w:p>
        </w:tc>
      </w:tr>
      <w:tr w:rsidR="00146C04" w14:paraId="7C9EE6F7"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68771D7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857" w:type="dxa"/>
            <w:tcBorders>
              <w:top w:val="single" w:sz="4" w:space="0" w:color="auto"/>
              <w:left w:val="single" w:sz="4" w:space="0" w:color="auto"/>
              <w:bottom w:val="single" w:sz="4" w:space="0" w:color="auto"/>
              <w:right w:val="single" w:sz="4" w:space="0" w:color="auto"/>
            </w:tcBorders>
            <w:noWrap/>
          </w:tcPr>
          <w:p w14:paraId="3CB165E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7D4B856F"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770F9DB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开办资金</w:t>
            </w:r>
          </w:p>
        </w:tc>
        <w:tc>
          <w:tcPr>
            <w:tcW w:w="5857" w:type="dxa"/>
            <w:tcBorders>
              <w:top w:val="single" w:sz="4" w:space="0" w:color="auto"/>
              <w:left w:val="single" w:sz="4" w:space="0" w:color="auto"/>
              <w:bottom w:val="single" w:sz="4" w:space="0" w:color="auto"/>
              <w:right w:val="single" w:sz="4" w:space="0" w:color="auto"/>
            </w:tcBorders>
            <w:noWrap/>
          </w:tcPr>
          <w:p w14:paraId="2D219B3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56.1万元</w:t>
            </w:r>
          </w:p>
        </w:tc>
      </w:tr>
      <w:tr w:rsidR="00146C04" w14:paraId="4F6CAB85"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554ADCF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7" w:type="dxa"/>
            <w:tcBorders>
              <w:top w:val="single" w:sz="4" w:space="0" w:color="auto"/>
              <w:left w:val="single" w:sz="4" w:space="0" w:color="auto"/>
              <w:bottom w:val="single" w:sz="4" w:space="0" w:color="auto"/>
              <w:right w:val="single" w:sz="4" w:space="0" w:color="auto"/>
            </w:tcBorders>
            <w:noWrap/>
          </w:tcPr>
          <w:p w14:paraId="340C1AC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阳泉市郊区江正大街政府东侧档案局办公楼</w:t>
            </w:r>
          </w:p>
        </w:tc>
      </w:tr>
      <w:tr w:rsidR="00146C04" w14:paraId="185D90E3"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16FCFBF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857" w:type="dxa"/>
            <w:tcBorders>
              <w:top w:val="single" w:sz="4" w:space="0" w:color="auto"/>
              <w:left w:val="single" w:sz="4" w:space="0" w:color="auto"/>
              <w:bottom w:val="single" w:sz="4" w:space="0" w:color="auto"/>
              <w:right w:val="single" w:sz="4" w:space="0" w:color="auto"/>
            </w:tcBorders>
            <w:noWrap/>
          </w:tcPr>
          <w:p w14:paraId="025BD74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阳泉市郊区机构编制委员会</w:t>
            </w:r>
          </w:p>
        </w:tc>
      </w:tr>
      <w:tr w:rsidR="00146C04" w14:paraId="46EE7553" w14:textId="77777777">
        <w:trPr>
          <w:trHeight w:val="590"/>
          <w:jc w:val="center"/>
        </w:trPr>
        <w:tc>
          <w:tcPr>
            <w:tcW w:w="2663" w:type="dxa"/>
            <w:tcBorders>
              <w:top w:val="single" w:sz="4" w:space="0" w:color="auto"/>
              <w:left w:val="single" w:sz="4" w:space="0" w:color="auto"/>
              <w:bottom w:val="single" w:sz="4" w:space="0" w:color="auto"/>
              <w:right w:val="single" w:sz="4" w:space="0" w:color="auto"/>
            </w:tcBorders>
            <w:noWrap/>
            <w:vAlign w:val="center"/>
          </w:tcPr>
          <w:p w14:paraId="588C17C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宗旨和业务范围</w:t>
            </w:r>
          </w:p>
        </w:tc>
        <w:tc>
          <w:tcPr>
            <w:tcW w:w="5857" w:type="dxa"/>
            <w:tcBorders>
              <w:top w:val="single" w:sz="4" w:space="0" w:color="auto"/>
              <w:left w:val="single" w:sz="4" w:space="0" w:color="auto"/>
              <w:bottom w:val="single" w:sz="4" w:space="0" w:color="auto"/>
              <w:right w:val="single" w:sz="4" w:space="0" w:color="auto"/>
            </w:tcBorders>
            <w:noWrap/>
            <w:vAlign w:val="center"/>
          </w:tcPr>
          <w:p w14:paraId="117815F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保存档案资料，促进社会经济文化发展，档案资料收集保管借阅业务指导</w:t>
            </w:r>
          </w:p>
        </w:tc>
      </w:tr>
      <w:tr w:rsidR="00146C04" w14:paraId="62CDB6A8" w14:textId="77777777">
        <w:trPr>
          <w:trHeight w:val="590"/>
          <w:jc w:val="center"/>
        </w:trPr>
        <w:tc>
          <w:tcPr>
            <w:tcW w:w="2663" w:type="dxa"/>
            <w:tcBorders>
              <w:top w:val="single" w:sz="4" w:space="0" w:color="auto"/>
              <w:left w:val="single" w:sz="4" w:space="0" w:color="auto"/>
              <w:bottom w:val="single" w:sz="4" w:space="0" w:color="auto"/>
              <w:right w:val="single" w:sz="4" w:space="0" w:color="auto"/>
            </w:tcBorders>
            <w:noWrap/>
          </w:tcPr>
          <w:p w14:paraId="4517C28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有效期</w:t>
            </w:r>
          </w:p>
        </w:tc>
        <w:tc>
          <w:tcPr>
            <w:tcW w:w="5857" w:type="dxa"/>
            <w:tcBorders>
              <w:top w:val="single" w:sz="4" w:space="0" w:color="auto"/>
              <w:left w:val="single" w:sz="4" w:space="0" w:color="auto"/>
              <w:bottom w:val="single" w:sz="4" w:space="0" w:color="auto"/>
              <w:right w:val="single" w:sz="4" w:space="0" w:color="auto"/>
            </w:tcBorders>
            <w:noWrap/>
          </w:tcPr>
          <w:p w14:paraId="3B8E728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自2016年03月30日至2021年03月30日</w:t>
            </w:r>
          </w:p>
        </w:tc>
      </w:tr>
    </w:tbl>
    <w:p w14:paraId="08E53BA7" w14:textId="77777777" w:rsidR="00146C04" w:rsidRDefault="0058685F">
      <w:pPr>
        <w:spacing w:line="600" w:lineRule="exact"/>
        <w:ind w:firstLineChars="200" w:firstLine="560"/>
        <w:rPr>
          <w:rFonts w:ascii="宋体" w:hAnsi="宋体" w:cs="宋体"/>
          <w:b/>
          <w:sz w:val="28"/>
          <w:szCs w:val="28"/>
        </w:rPr>
      </w:pPr>
      <w:bookmarkStart w:id="104" w:name="_Toc6515_WPSOffice_Level1"/>
      <w:bookmarkStart w:id="105" w:name="_Toc3547_WPSOffice_Level1"/>
      <w:r>
        <w:rPr>
          <w:rFonts w:ascii="宋体" w:hAnsi="宋体" w:cs="宋体" w:hint="eastAsia"/>
          <w:b/>
          <w:sz w:val="28"/>
          <w:szCs w:val="28"/>
        </w:rPr>
        <w:t>二、债券资金拨付情况</w:t>
      </w:r>
      <w:bookmarkEnd w:id="104"/>
      <w:bookmarkEnd w:id="105"/>
    </w:p>
    <w:p w14:paraId="5D2E295E"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2018年度，阳泉市郊区档案局共收到阳泉市郊区财政局拨付的债券资金25.85万元，全部为一般债券资金。具体情况如下：</w:t>
      </w:r>
    </w:p>
    <w:p w14:paraId="4EF5E1BA"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2018年12月，阳泉市郊区财政局拨付债券资金25.85万元，用于阳泉市郊区档案馆建设工程。</w:t>
      </w:r>
    </w:p>
    <w:p w14:paraId="49E16999" w14:textId="77777777" w:rsidR="00146C04" w:rsidRDefault="0058685F">
      <w:pPr>
        <w:spacing w:line="600" w:lineRule="exact"/>
        <w:ind w:firstLineChars="200" w:firstLine="560"/>
        <w:rPr>
          <w:rFonts w:ascii="宋体" w:hAnsi="宋体" w:cs="宋体"/>
          <w:b/>
          <w:sz w:val="28"/>
          <w:szCs w:val="28"/>
        </w:rPr>
      </w:pPr>
      <w:bookmarkStart w:id="106" w:name="_Toc7301_WPSOffice_Level1"/>
      <w:bookmarkStart w:id="107" w:name="_Toc12221_WPSOffice_Level1"/>
      <w:r>
        <w:rPr>
          <w:rFonts w:ascii="宋体" w:hAnsi="宋体" w:cs="宋体" w:hint="eastAsia"/>
          <w:b/>
          <w:sz w:val="28"/>
          <w:szCs w:val="28"/>
        </w:rPr>
        <w:t>三、债券资金使用情况</w:t>
      </w:r>
      <w:bookmarkEnd w:id="106"/>
      <w:bookmarkEnd w:id="107"/>
    </w:p>
    <w:p w14:paraId="679CE1EE"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lastRenderedPageBreak/>
        <w:t>截止2018年12月31日，阳泉市郊区档案局档案馆建设项目本年度债券资金已全部使用完毕。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306"/>
        <w:gridCol w:w="1714"/>
      </w:tblGrid>
      <w:tr w:rsidR="00146C04" w14:paraId="0CBD8E17" w14:textId="77777777">
        <w:trPr>
          <w:trHeight w:val="454"/>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08944F04"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3CA800FA" w14:textId="77777777" w:rsidR="00146C04" w:rsidRDefault="00146C04">
            <w:pPr>
              <w:spacing w:line="600" w:lineRule="exact"/>
              <w:jc w:val="right"/>
              <w:rPr>
                <w:rFonts w:ascii="宋体" w:hAnsi="宋体" w:cs="宋体"/>
                <w:color w:val="000000"/>
                <w:sz w:val="20"/>
                <w:szCs w:val="20"/>
              </w:rPr>
            </w:pPr>
          </w:p>
        </w:tc>
        <w:tc>
          <w:tcPr>
            <w:tcW w:w="4306" w:type="dxa"/>
            <w:tcBorders>
              <w:top w:val="nil"/>
              <w:left w:val="nil"/>
              <w:bottom w:val="single" w:sz="8" w:space="0" w:color="000000"/>
              <w:right w:val="nil"/>
            </w:tcBorders>
            <w:noWrap/>
            <w:tcMar>
              <w:top w:w="15" w:type="dxa"/>
              <w:left w:w="15" w:type="dxa"/>
              <w:bottom w:w="0" w:type="dxa"/>
              <w:right w:w="15" w:type="dxa"/>
            </w:tcMar>
            <w:vAlign w:val="bottom"/>
          </w:tcPr>
          <w:p w14:paraId="143A5D53" w14:textId="77777777" w:rsidR="00146C04" w:rsidRDefault="00146C04">
            <w:pPr>
              <w:spacing w:line="600" w:lineRule="exact"/>
              <w:jc w:val="right"/>
              <w:rPr>
                <w:rFonts w:ascii="宋体" w:hAnsi="宋体" w:cs="宋体"/>
                <w:color w:val="000000"/>
                <w:sz w:val="20"/>
                <w:szCs w:val="20"/>
              </w:rPr>
            </w:pPr>
          </w:p>
        </w:tc>
        <w:tc>
          <w:tcPr>
            <w:tcW w:w="1714" w:type="dxa"/>
            <w:tcBorders>
              <w:top w:val="nil"/>
              <w:left w:val="nil"/>
              <w:bottom w:val="single" w:sz="8" w:space="0" w:color="000000"/>
              <w:right w:val="nil"/>
            </w:tcBorders>
            <w:noWrap/>
            <w:tcMar>
              <w:top w:w="15" w:type="dxa"/>
              <w:left w:w="15" w:type="dxa"/>
              <w:bottom w:w="0" w:type="dxa"/>
              <w:right w:w="15" w:type="dxa"/>
            </w:tcMar>
            <w:vAlign w:val="bottom"/>
          </w:tcPr>
          <w:p w14:paraId="1E1AFF36"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74761A6C" w14:textId="77777777">
        <w:trPr>
          <w:trHeight w:val="454"/>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5F00C92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C32550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306"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1F4E8A6"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14"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5B8E12DA"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54674069"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1E08A4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E25DF7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30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DFAED6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支付内装修工程款</w:t>
            </w:r>
          </w:p>
        </w:tc>
        <w:tc>
          <w:tcPr>
            <w:tcW w:w="1714"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3E72C7C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8.35</w:t>
            </w:r>
          </w:p>
        </w:tc>
      </w:tr>
      <w:tr w:rsidR="00146C04" w14:paraId="4FF911B9"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81EE68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47F39A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30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FD3059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支付监理费</w:t>
            </w:r>
          </w:p>
        </w:tc>
        <w:tc>
          <w:tcPr>
            <w:tcW w:w="1714"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D89867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4.03</w:t>
            </w:r>
          </w:p>
        </w:tc>
      </w:tr>
      <w:tr w:rsidR="00146C04" w14:paraId="073924D7"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129B58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826F02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2018.12.21</w:t>
            </w:r>
          </w:p>
        </w:tc>
        <w:tc>
          <w:tcPr>
            <w:tcW w:w="430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8D7499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14"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62F7F73"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7.93</w:t>
            </w:r>
          </w:p>
        </w:tc>
      </w:tr>
      <w:tr w:rsidR="00146C04" w14:paraId="02D867FB"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646F937"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4</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BD373C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2018.12.25</w:t>
            </w:r>
          </w:p>
        </w:tc>
        <w:tc>
          <w:tcPr>
            <w:tcW w:w="430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A0E112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付电力工程款</w:t>
            </w:r>
          </w:p>
        </w:tc>
        <w:tc>
          <w:tcPr>
            <w:tcW w:w="1714"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8B5004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0.96</w:t>
            </w:r>
          </w:p>
        </w:tc>
      </w:tr>
      <w:tr w:rsidR="00146C04" w14:paraId="0526B088"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319C6E6"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5</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EF040A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2018.12.25</w:t>
            </w:r>
          </w:p>
        </w:tc>
        <w:tc>
          <w:tcPr>
            <w:tcW w:w="430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1EDCC2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支付编制费</w:t>
            </w:r>
          </w:p>
        </w:tc>
        <w:tc>
          <w:tcPr>
            <w:tcW w:w="1714"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ABE649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2.00</w:t>
            </w:r>
          </w:p>
        </w:tc>
      </w:tr>
      <w:tr w:rsidR="00146C04" w14:paraId="781ABFCE"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84F0E8C"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6</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BEDF31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2018.12.27</w:t>
            </w:r>
          </w:p>
        </w:tc>
        <w:tc>
          <w:tcPr>
            <w:tcW w:w="430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293983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支付消防监控工程款</w:t>
            </w:r>
          </w:p>
        </w:tc>
        <w:tc>
          <w:tcPr>
            <w:tcW w:w="1714"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3434E2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2.57</w:t>
            </w:r>
          </w:p>
        </w:tc>
      </w:tr>
      <w:tr w:rsidR="00146C04" w14:paraId="7D8DBB37" w14:textId="77777777">
        <w:trPr>
          <w:trHeight w:val="454"/>
          <w:jc w:val="center"/>
        </w:trPr>
        <w:tc>
          <w:tcPr>
            <w:tcW w:w="6622"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353D403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14"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09D64E7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25.85</w:t>
            </w:r>
          </w:p>
        </w:tc>
      </w:tr>
    </w:tbl>
    <w:p w14:paraId="41543AD2" w14:textId="77777777" w:rsidR="00146C04" w:rsidRDefault="0058685F">
      <w:pPr>
        <w:adjustRightInd w:val="0"/>
        <w:snapToGrid w:val="0"/>
        <w:spacing w:line="600" w:lineRule="exact"/>
        <w:ind w:firstLineChars="200" w:firstLine="560"/>
        <w:rPr>
          <w:rFonts w:ascii="宋体" w:hAnsi="宋体" w:cs="宋体"/>
        </w:rPr>
      </w:pPr>
      <w:r>
        <w:rPr>
          <w:rFonts w:ascii="宋体" w:hAnsi="宋体" w:cs="宋体" w:hint="eastAsia"/>
          <w:bCs/>
          <w:sz w:val="28"/>
          <w:szCs w:val="28"/>
        </w:rPr>
        <w:t>本单位严格按照一般债券资金规定用途使用，不存在资金用途调整情况。</w:t>
      </w:r>
    </w:p>
    <w:p w14:paraId="57615E48" w14:textId="77777777" w:rsidR="00146C04" w:rsidRDefault="0058685F">
      <w:pPr>
        <w:pStyle w:val="2"/>
        <w:spacing w:before="0" w:after="0" w:line="600" w:lineRule="exact"/>
        <w:ind w:firstLine="549"/>
        <w:rPr>
          <w:rFonts w:ascii="宋体" w:eastAsia="宋体" w:hAnsi="宋体"/>
          <w:bCs w:val="0"/>
          <w:kern w:val="0"/>
          <w:sz w:val="28"/>
          <w:szCs w:val="28"/>
        </w:rPr>
      </w:pPr>
      <w:bookmarkStart w:id="108" w:name="_Toc6150_WPSOffice_Level1"/>
      <w:bookmarkStart w:id="109" w:name="_Toc24140_WPSOffice_Level1"/>
      <w:r>
        <w:rPr>
          <w:rFonts w:ascii="宋体" w:eastAsia="宋体" w:hAnsi="宋体" w:hint="eastAsia"/>
          <w:bCs w:val="0"/>
          <w:kern w:val="0"/>
          <w:sz w:val="28"/>
          <w:szCs w:val="28"/>
        </w:rPr>
        <w:t>四、债券资金</w:t>
      </w:r>
      <w:r>
        <w:rPr>
          <w:rFonts w:ascii="宋体" w:eastAsia="宋体" w:hAnsi="宋体" w:hint="eastAsia"/>
          <w:bCs w:val="0"/>
          <w:sz w:val="28"/>
          <w:szCs w:val="28"/>
        </w:rPr>
        <w:t>对应的投资项目</w:t>
      </w:r>
      <w:bookmarkEnd w:id="108"/>
      <w:bookmarkEnd w:id="109"/>
    </w:p>
    <w:p w14:paraId="4D6AE1BF"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hint="eastAsia"/>
          <w:bCs/>
          <w:sz w:val="28"/>
          <w:szCs w:val="28"/>
        </w:rPr>
        <w:t>一般债券资金对应的投资项目为</w:t>
      </w:r>
      <w:r>
        <w:rPr>
          <w:rFonts w:ascii="宋体" w:hAnsi="宋体" w:cs="宋体" w:hint="eastAsia"/>
          <w:bCs/>
          <w:kern w:val="0"/>
          <w:sz w:val="28"/>
          <w:szCs w:val="28"/>
        </w:rPr>
        <w:t>阳泉市郊区档案馆建设项目。</w:t>
      </w:r>
    </w:p>
    <w:p w14:paraId="18634451"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110" w:name="_Toc6515_WPSOffice_Level2"/>
      <w:r>
        <w:rPr>
          <w:rFonts w:ascii="宋体" w:hAnsi="宋体" w:cs="宋体" w:hint="eastAsia"/>
          <w:b/>
          <w:kern w:val="0"/>
          <w:sz w:val="28"/>
          <w:szCs w:val="28"/>
        </w:rPr>
        <w:t>1.项目基本情况</w:t>
      </w:r>
      <w:bookmarkEnd w:id="110"/>
    </w:p>
    <w:p w14:paraId="3340886E"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该项目位于阳泉市郊区荫营镇南窑庄村，项目总建筑面积4566平方米，主要建设内容为档案库、档案业务和技术用房、对外服务用房以及其它附属工程。</w:t>
      </w:r>
    </w:p>
    <w:p w14:paraId="4DBEB5DB"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111" w:name="_Toc12221_WPSOffice_Level2"/>
      <w:r>
        <w:rPr>
          <w:rFonts w:ascii="宋体" w:hAnsi="宋体" w:cs="宋体" w:hint="eastAsia"/>
          <w:b/>
          <w:kern w:val="0"/>
          <w:sz w:val="28"/>
          <w:szCs w:val="28"/>
        </w:rPr>
        <w:t>2.项目投资及资金来源</w:t>
      </w:r>
      <w:bookmarkEnd w:id="111"/>
    </w:p>
    <w:p w14:paraId="285380DB" w14:textId="77777777" w:rsidR="00146C04" w:rsidRDefault="0058685F">
      <w:pPr>
        <w:widowControl/>
        <w:adjustRightInd w:val="0"/>
        <w:snapToGrid w:val="0"/>
        <w:spacing w:line="600" w:lineRule="exact"/>
        <w:ind w:firstLine="560"/>
        <w:rPr>
          <w:rFonts w:ascii="宋体" w:hAnsi="宋体" w:cstheme="minorEastAsia"/>
          <w:bCs/>
          <w:kern w:val="0"/>
          <w:sz w:val="28"/>
          <w:szCs w:val="28"/>
        </w:rPr>
      </w:pPr>
      <w:r>
        <w:rPr>
          <w:rFonts w:ascii="宋体" w:hAnsi="宋体" w:cstheme="minorEastAsia" w:hint="eastAsia"/>
          <w:bCs/>
          <w:kern w:val="0"/>
          <w:sz w:val="28"/>
          <w:szCs w:val="28"/>
        </w:rPr>
        <w:t>本项目总投资2817.56万元，资金来源为政府投资。</w:t>
      </w:r>
    </w:p>
    <w:p w14:paraId="2683136C" w14:textId="77777777" w:rsidR="00146C04" w:rsidRDefault="0058685F">
      <w:pPr>
        <w:widowControl/>
        <w:adjustRightInd w:val="0"/>
        <w:snapToGrid w:val="0"/>
        <w:spacing w:line="600" w:lineRule="exact"/>
        <w:ind w:firstLine="561"/>
        <w:outlineLvl w:val="1"/>
        <w:rPr>
          <w:rFonts w:ascii="宋体" w:hAnsi="宋体" w:cs="宋体"/>
          <w:b/>
          <w:kern w:val="0"/>
          <w:sz w:val="28"/>
          <w:szCs w:val="28"/>
        </w:rPr>
      </w:pPr>
      <w:bookmarkStart w:id="112" w:name="_Toc24140_WPSOffice_Level2"/>
      <w:r>
        <w:rPr>
          <w:rFonts w:ascii="宋体" w:hAnsi="宋体" w:cs="宋体" w:hint="eastAsia"/>
          <w:b/>
          <w:kern w:val="0"/>
          <w:sz w:val="28"/>
          <w:szCs w:val="28"/>
        </w:rPr>
        <w:t>3.项目审批情况</w:t>
      </w:r>
      <w:bookmarkEnd w:id="112"/>
    </w:p>
    <w:p w14:paraId="0D8CE31D"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2010年10月21日，项目取得阳泉市发展与改革委员会《关于对阳泉市郊区档案馆建设项目可行性研究报告的批复》（阳发改社[2010]300号）。</w:t>
      </w:r>
    </w:p>
    <w:p w14:paraId="70F190F2"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113" w:name="_Toc23943_WPSOffice_Level2"/>
      <w:r>
        <w:rPr>
          <w:rFonts w:ascii="宋体" w:hAnsi="宋体" w:cs="宋体" w:hint="eastAsia"/>
          <w:b/>
          <w:kern w:val="0"/>
          <w:sz w:val="28"/>
          <w:szCs w:val="28"/>
        </w:rPr>
        <w:t>4.项目建设及进展情况</w:t>
      </w:r>
      <w:bookmarkEnd w:id="113"/>
    </w:p>
    <w:p w14:paraId="7E5283B4" w14:textId="77777777" w:rsidR="00146C04" w:rsidRDefault="0058685F">
      <w:pPr>
        <w:adjustRightInd w:val="0"/>
        <w:snapToGrid w:val="0"/>
        <w:spacing w:line="600" w:lineRule="exact"/>
        <w:ind w:firstLine="561"/>
        <w:rPr>
          <w:rFonts w:ascii="宋体" w:hAnsi="宋体" w:cs="宋体"/>
          <w:bCs/>
          <w:kern w:val="0"/>
          <w:sz w:val="28"/>
          <w:szCs w:val="28"/>
        </w:rPr>
      </w:pPr>
      <w:r>
        <w:rPr>
          <w:rFonts w:ascii="宋体" w:hAnsi="宋体" w:cs="宋体" w:hint="eastAsia"/>
          <w:bCs/>
          <w:kern w:val="0"/>
          <w:sz w:val="28"/>
          <w:szCs w:val="28"/>
        </w:rPr>
        <w:t>本项目于2011年3月开工，于2012年12月完工。</w:t>
      </w:r>
    </w:p>
    <w:p w14:paraId="3E9390E5" w14:textId="77777777" w:rsidR="00146C04" w:rsidRDefault="0058685F">
      <w:pPr>
        <w:adjustRightInd w:val="0"/>
        <w:snapToGrid w:val="0"/>
        <w:spacing w:line="600" w:lineRule="exact"/>
        <w:ind w:firstLine="561"/>
        <w:rPr>
          <w:rFonts w:ascii="宋体" w:hAnsi="宋体" w:cs="宋体"/>
          <w:bCs/>
          <w:kern w:val="0"/>
          <w:sz w:val="28"/>
          <w:szCs w:val="28"/>
        </w:rPr>
      </w:pPr>
      <w:r>
        <w:rPr>
          <w:rFonts w:ascii="宋体" w:hAnsi="宋体" w:cs="宋体" w:hint="eastAsia"/>
          <w:sz w:val="28"/>
          <w:szCs w:val="28"/>
        </w:rPr>
        <w:t>截止2019年3月31日，本项目已累计完成投资额2781.58万元，占总投资的99%。</w:t>
      </w:r>
    </w:p>
    <w:p w14:paraId="3E2A6873" w14:textId="77777777" w:rsidR="00146C04" w:rsidRDefault="0058685F">
      <w:pPr>
        <w:pStyle w:val="2"/>
        <w:spacing w:before="0" w:after="0" w:line="600" w:lineRule="exact"/>
        <w:ind w:firstLine="549"/>
        <w:rPr>
          <w:rFonts w:ascii="宋体" w:eastAsia="宋体" w:hAnsi="宋体"/>
          <w:bCs w:val="0"/>
          <w:kern w:val="0"/>
          <w:sz w:val="28"/>
          <w:szCs w:val="28"/>
        </w:rPr>
      </w:pPr>
      <w:bookmarkStart w:id="114" w:name="_Toc22012_WPSOffice_Level1"/>
      <w:bookmarkStart w:id="115" w:name="_Toc23943_WPSOffice_Level1"/>
      <w:r>
        <w:rPr>
          <w:rFonts w:ascii="宋体" w:eastAsia="宋体" w:hAnsi="宋体" w:hint="eastAsia"/>
          <w:bCs w:val="0"/>
          <w:kern w:val="0"/>
          <w:sz w:val="28"/>
          <w:szCs w:val="28"/>
        </w:rPr>
        <w:t>五、债券重大公开事项</w:t>
      </w:r>
      <w:bookmarkEnd w:id="114"/>
      <w:bookmarkEnd w:id="115"/>
    </w:p>
    <w:p w14:paraId="7BF5D3A6"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截止2018年末，本单位所在债券资金使用地区未发生可能影响当地一般公共预算收入的重大事项。</w:t>
      </w:r>
    </w:p>
    <w:p w14:paraId="20C57946" w14:textId="77777777" w:rsidR="00146C04" w:rsidRDefault="00146C04">
      <w:pPr>
        <w:widowControl/>
        <w:adjustRightInd w:val="0"/>
        <w:snapToGrid w:val="0"/>
        <w:spacing w:line="600" w:lineRule="exact"/>
        <w:ind w:firstLine="560"/>
        <w:rPr>
          <w:rFonts w:ascii="宋体" w:hAnsi="宋体" w:cs="宋体"/>
          <w:bCs/>
          <w:kern w:val="0"/>
          <w:sz w:val="28"/>
          <w:szCs w:val="28"/>
        </w:rPr>
      </w:pPr>
    </w:p>
    <w:p w14:paraId="52CA308B" w14:textId="77777777" w:rsidR="00146C04" w:rsidRDefault="00146C04">
      <w:pPr>
        <w:widowControl/>
        <w:adjustRightInd w:val="0"/>
        <w:snapToGrid w:val="0"/>
        <w:spacing w:line="600" w:lineRule="exact"/>
        <w:ind w:firstLine="560"/>
        <w:rPr>
          <w:rFonts w:ascii="宋体" w:hAnsi="宋体" w:cs="宋体"/>
          <w:bCs/>
          <w:kern w:val="0"/>
          <w:sz w:val="28"/>
          <w:szCs w:val="28"/>
        </w:rPr>
      </w:pPr>
    </w:p>
    <w:p w14:paraId="31B53497"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阳泉市郊区档案局</w:t>
      </w:r>
    </w:p>
    <w:p w14:paraId="0FAF5482" w14:textId="77777777" w:rsidR="00146C04" w:rsidRDefault="0058685F">
      <w:pPr>
        <w:widowControl/>
        <w:wordWrap w:val="0"/>
        <w:adjustRightInd w:val="0"/>
        <w:snapToGrid w:val="0"/>
        <w:spacing w:line="600" w:lineRule="exact"/>
        <w:ind w:firstLine="560"/>
        <w:jc w:val="right"/>
        <w:rPr>
          <w:rFonts w:ascii="宋体" w:hAnsi="宋体" w:cs="宋体"/>
          <w:bCs/>
          <w:kern w:val="0"/>
          <w:sz w:val="28"/>
          <w:szCs w:val="28"/>
        </w:rPr>
      </w:pPr>
      <w:r>
        <w:rPr>
          <w:rFonts w:ascii="宋体" w:hAnsi="宋体" w:cs="宋体" w:hint="eastAsia"/>
          <w:bCs/>
          <w:kern w:val="0"/>
          <w:sz w:val="28"/>
          <w:szCs w:val="28"/>
        </w:rPr>
        <w:t>二〇一九年八月</w:t>
      </w:r>
      <w:r>
        <w:rPr>
          <w:rFonts w:ascii="宋体" w:hAnsi="宋体" w:cs="宋体"/>
          <w:bCs/>
          <w:kern w:val="0"/>
          <w:sz w:val="28"/>
          <w:szCs w:val="28"/>
        </w:rPr>
        <w:t xml:space="preserve"> </w:t>
      </w:r>
    </w:p>
    <w:p w14:paraId="5449B5EC" w14:textId="77777777" w:rsidR="00146C04" w:rsidRDefault="0058685F">
      <w:pPr>
        <w:rPr>
          <w:rFonts w:ascii="宋体" w:hAnsi="宋体" w:cs="宋体"/>
          <w:bCs/>
          <w:kern w:val="0"/>
          <w:sz w:val="28"/>
          <w:szCs w:val="28"/>
        </w:rPr>
      </w:pPr>
      <w:r>
        <w:rPr>
          <w:rFonts w:ascii="宋体" w:hAnsi="宋体" w:cs="宋体"/>
          <w:bCs/>
          <w:kern w:val="0"/>
          <w:sz w:val="28"/>
          <w:szCs w:val="28"/>
        </w:rPr>
        <w:br w:type="page"/>
      </w:r>
    </w:p>
    <w:p w14:paraId="2AD50F81" w14:textId="77777777" w:rsidR="00146C04" w:rsidRPr="007A6E0F" w:rsidRDefault="0058685F">
      <w:pPr>
        <w:adjustRightInd w:val="0"/>
        <w:snapToGrid w:val="0"/>
        <w:spacing w:line="600" w:lineRule="exact"/>
        <w:jc w:val="center"/>
        <w:rPr>
          <w:rFonts w:ascii="宋体" w:hAnsi="宋体" w:cs="宋体"/>
          <w:b/>
          <w:sz w:val="32"/>
          <w:szCs w:val="32"/>
        </w:rPr>
      </w:pPr>
      <w:bookmarkStart w:id="116" w:name="_Toc21981_WPSOffice_Level1"/>
      <w:bookmarkStart w:id="117" w:name="_Toc24981_WPSOffice_Level1"/>
      <w:r w:rsidRPr="007A6E0F">
        <w:rPr>
          <w:rFonts w:ascii="宋体" w:hAnsi="宋体" w:cs="宋体" w:hint="eastAsia"/>
          <w:b/>
          <w:sz w:val="32"/>
          <w:szCs w:val="32"/>
        </w:rPr>
        <w:lastRenderedPageBreak/>
        <w:t>阳泉市郊区发展和改革局</w:t>
      </w:r>
      <w:bookmarkEnd w:id="116"/>
      <w:bookmarkEnd w:id="117"/>
    </w:p>
    <w:p w14:paraId="4AC08980" w14:textId="77777777" w:rsidR="00146C04" w:rsidRPr="007A6E0F" w:rsidRDefault="0058685F">
      <w:pPr>
        <w:spacing w:after="240" w:line="600" w:lineRule="exact"/>
        <w:jc w:val="center"/>
        <w:rPr>
          <w:rFonts w:ascii="宋体" w:hAnsi="宋体" w:cs="宋体"/>
          <w:b/>
          <w:sz w:val="32"/>
          <w:szCs w:val="32"/>
        </w:rPr>
      </w:pPr>
      <w:bookmarkStart w:id="118" w:name="_Toc10462_WPSOffice_Level1"/>
      <w:bookmarkStart w:id="119" w:name="_Toc1883_WPSOffice_Level1"/>
      <w:r w:rsidRPr="007A6E0F">
        <w:rPr>
          <w:rFonts w:ascii="宋体" w:hAnsi="宋体" w:cs="宋体" w:hint="eastAsia"/>
          <w:b/>
          <w:sz w:val="32"/>
          <w:szCs w:val="32"/>
        </w:rPr>
        <w:t>债券存续期信息公示</w:t>
      </w:r>
      <w:bookmarkEnd w:id="118"/>
      <w:bookmarkEnd w:id="119"/>
    </w:p>
    <w:p w14:paraId="5767D1D5" w14:textId="77777777" w:rsidR="00146C04" w:rsidRDefault="0058685F">
      <w:pPr>
        <w:spacing w:line="600" w:lineRule="exact"/>
        <w:ind w:firstLineChars="200" w:firstLine="560"/>
        <w:rPr>
          <w:rFonts w:ascii="宋体" w:hAnsi="宋体" w:cs="宋体"/>
          <w:b/>
          <w:sz w:val="28"/>
          <w:szCs w:val="28"/>
        </w:rPr>
      </w:pPr>
      <w:bookmarkStart w:id="120" w:name="_Toc1069_WPSOffice_Level1"/>
      <w:bookmarkStart w:id="121" w:name="_Toc3732_WPSOffice_Level1"/>
      <w:r>
        <w:rPr>
          <w:rFonts w:ascii="宋体" w:hAnsi="宋体" w:cs="宋体" w:hint="eastAsia"/>
          <w:b/>
          <w:sz w:val="28"/>
          <w:szCs w:val="28"/>
        </w:rPr>
        <w:t>一、债券资金使用单位</w:t>
      </w:r>
      <w:bookmarkEnd w:id="120"/>
      <w:bookmarkEnd w:id="121"/>
    </w:p>
    <w:p w14:paraId="44E9CC85"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hint="eastAsia"/>
          <w:bCs/>
          <w:sz w:val="28"/>
          <w:szCs w:val="28"/>
        </w:rPr>
        <w:t>本次信息公示所涉一般债券资金使用单位：</w:t>
      </w:r>
      <w:r>
        <w:rPr>
          <w:rFonts w:ascii="宋体" w:hAnsi="宋体" w:cs="宋体" w:hint="eastAsia"/>
          <w:bCs/>
          <w:kern w:val="0"/>
          <w:sz w:val="28"/>
          <w:szCs w:val="28"/>
        </w:rPr>
        <w:t>阳泉市郊区发展和改革局，本单位依法取得了阳泉市郊区人民政府办公室颁发的《机关法人证书》。基本信息如下：</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3"/>
        <w:gridCol w:w="5857"/>
      </w:tblGrid>
      <w:tr w:rsidR="00146C04" w14:paraId="4BC36DDD"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5857D29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7" w:type="dxa"/>
            <w:tcBorders>
              <w:top w:val="single" w:sz="4" w:space="0" w:color="auto"/>
              <w:left w:val="single" w:sz="4" w:space="0" w:color="auto"/>
              <w:bottom w:val="single" w:sz="4" w:space="0" w:color="auto"/>
              <w:right w:val="single" w:sz="4" w:space="0" w:color="auto"/>
            </w:tcBorders>
            <w:noWrap/>
          </w:tcPr>
          <w:p w14:paraId="3C38027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阳泉市郊区发展和改革局</w:t>
            </w:r>
          </w:p>
        </w:tc>
      </w:tr>
      <w:tr w:rsidR="00146C04" w14:paraId="3FFE65EE"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235AA0F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7" w:type="dxa"/>
            <w:tcBorders>
              <w:top w:val="single" w:sz="4" w:space="0" w:color="auto"/>
              <w:left w:val="single" w:sz="4" w:space="0" w:color="auto"/>
              <w:bottom w:val="single" w:sz="4" w:space="0" w:color="auto"/>
              <w:right w:val="single" w:sz="4" w:space="0" w:color="auto"/>
            </w:tcBorders>
            <w:noWrap/>
          </w:tcPr>
          <w:p w14:paraId="66DCCF0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11140311739323246W</w:t>
            </w:r>
          </w:p>
        </w:tc>
      </w:tr>
      <w:tr w:rsidR="00146C04" w14:paraId="0AD0F4E4"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1D992C0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7" w:type="dxa"/>
            <w:tcBorders>
              <w:top w:val="single" w:sz="4" w:space="0" w:color="auto"/>
              <w:left w:val="single" w:sz="4" w:space="0" w:color="auto"/>
              <w:bottom w:val="single" w:sz="4" w:space="0" w:color="auto"/>
              <w:right w:val="single" w:sz="4" w:space="0" w:color="auto"/>
            </w:tcBorders>
            <w:noWrap/>
          </w:tcPr>
          <w:p w14:paraId="183A2CA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朱应杰</w:t>
            </w:r>
          </w:p>
        </w:tc>
      </w:tr>
      <w:tr w:rsidR="00146C04" w14:paraId="7D2470E3"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0D4F94F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857" w:type="dxa"/>
            <w:tcBorders>
              <w:top w:val="single" w:sz="4" w:space="0" w:color="auto"/>
              <w:left w:val="single" w:sz="4" w:space="0" w:color="auto"/>
              <w:bottom w:val="single" w:sz="4" w:space="0" w:color="auto"/>
              <w:right w:val="single" w:sz="4" w:space="0" w:color="auto"/>
            </w:tcBorders>
            <w:noWrap/>
          </w:tcPr>
          <w:p w14:paraId="41127BC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5E26D2DD"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7A0BB99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7" w:type="dxa"/>
            <w:tcBorders>
              <w:top w:val="single" w:sz="4" w:space="0" w:color="auto"/>
              <w:left w:val="single" w:sz="4" w:space="0" w:color="auto"/>
              <w:bottom w:val="single" w:sz="4" w:space="0" w:color="auto"/>
              <w:right w:val="single" w:sz="4" w:space="0" w:color="auto"/>
            </w:tcBorders>
            <w:noWrap/>
          </w:tcPr>
          <w:p w14:paraId="2EDC8D5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阳泉市郊区江正大街1号</w:t>
            </w:r>
          </w:p>
        </w:tc>
      </w:tr>
      <w:tr w:rsidR="00146C04" w14:paraId="5E6432B5" w14:textId="77777777">
        <w:trPr>
          <w:jc w:val="center"/>
        </w:trPr>
        <w:tc>
          <w:tcPr>
            <w:tcW w:w="2663" w:type="dxa"/>
            <w:tcBorders>
              <w:top w:val="single" w:sz="4" w:space="0" w:color="auto"/>
              <w:left w:val="single" w:sz="4" w:space="0" w:color="auto"/>
              <w:bottom w:val="single" w:sz="4" w:space="0" w:color="auto"/>
              <w:right w:val="single" w:sz="4" w:space="0" w:color="auto"/>
            </w:tcBorders>
            <w:noWrap/>
          </w:tcPr>
          <w:p w14:paraId="1274521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857" w:type="dxa"/>
            <w:tcBorders>
              <w:top w:val="single" w:sz="4" w:space="0" w:color="auto"/>
              <w:left w:val="single" w:sz="4" w:space="0" w:color="auto"/>
              <w:bottom w:val="single" w:sz="4" w:space="0" w:color="auto"/>
              <w:right w:val="single" w:sz="4" w:space="0" w:color="auto"/>
            </w:tcBorders>
            <w:noWrap/>
          </w:tcPr>
          <w:p w14:paraId="137DDBC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阳泉市郊区人民政府办公室</w:t>
            </w:r>
          </w:p>
        </w:tc>
      </w:tr>
    </w:tbl>
    <w:p w14:paraId="44FA416A" w14:textId="77777777" w:rsidR="00146C04" w:rsidRDefault="0058685F">
      <w:pPr>
        <w:spacing w:line="600" w:lineRule="exact"/>
        <w:ind w:firstLineChars="200" w:firstLine="560"/>
        <w:rPr>
          <w:rFonts w:ascii="宋体" w:hAnsi="宋体" w:cs="宋体"/>
          <w:b/>
          <w:sz w:val="28"/>
          <w:szCs w:val="28"/>
        </w:rPr>
      </w:pPr>
      <w:bookmarkStart w:id="122" w:name="_Toc18669_WPSOffice_Level1"/>
      <w:bookmarkStart w:id="123" w:name="_Toc11205_WPSOffice_Level1"/>
      <w:r>
        <w:rPr>
          <w:rFonts w:ascii="宋体" w:hAnsi="宋体" w:cs="宋体" w:hint="eastAsia"/>
          <w:b/>
          <w:sz w:val="28"/>
          <w:szCs w:val="28"/>
        </w:rPr>
        <w:t>二、债券资金拨付情况</w:t>
      </w:r>
      <w:bookmarkEnd w:id="122"/>
      <w:bookmarkEnd w:id="123"/>
    </w:p>
    <w:p w14:paraId="4FAC5C6B"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2018年度，阳泉市郊区发展和改革局共收到阳泉市郊区财政局拨付的债券资金500.00万元，全部为一般债券资金。具体情况如下：</w:t>
      </w:r>
    </w:p>
    <w:p w14:paraId="226257B4"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2018年12月，阳泉市郊区财政局拨付债券资金500.00万元，用于煤改气、煤改电工程。</w:t>
      </w:r>
    </w:p>
    <w:p w14:paraId="31CB5E45" w14:textId="77777777" w:rsidR="00146C04" w:rsidRDefault="0058685F">
      <w:pPr>
        <w:numPr>
          <w:ilvl w:val="0"/>
          <w:numId w:val="2"/>
        </w:numPr>
        <w:spacing w:line="600" w:lineRule="exact"/>
        <w:ind w:firstLineChars="200" w:firstLine="560"/>
        <w:rPr>
          <w:rFonts w:ascii="宋体" w:hAnsi="宋体" w:cs="宋体"/>
          <w:b/>
          <w:sz w:val="28"/>
          <w:szCs w:val="28"/>
        </w:rPr>
      </w:pPr>
      <w:bookmarkStart w:id="124" w:name="_Toc15587_WPSOffice_Level1"/>
      <w:bookmarkStart w:id="125" w:name="_Toc9479_WPSOffice_Level1"/>
      <w:r>
        <w:rPr>
          <w:rFonts w:ascii="宋体" w:hAnsi="宋体" w:cs="宋体" w:hint="eastAsia"/>
          <w:b/>
          <w:sz w:val="28"/>
          <w:szCs w:val="28"/>
        </w:rPr>
        <w:t>债券资金使用情况</w:t>
      </w:r>
      <w:bookmarkEnd w:id="124"/>
      <w:bookmarkEnd w:id="125"/>
    </w:p>
    <w:p w14:paraId="61EC5AA6"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截止2018年12月31日，阳泉市郊区煤改气、煤改电工程的本年度债券资金已全部使用完毕。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32A3DB1C" w14:textId="77777777">
        <w:trPr>
          <w:trHeight w:val="454"/>
          <w:jc w:val="center"/>
        </w:trPr>
        <w:tc>
          <w:tcPr>
            <w:tcW w:w="827" w:type="dxa"/>
            <w:tcBorders>
              <w:top w:val="nil"/>
              <w:left w:val="nil"/>
              <w:bottom w:val="single" w:sz="8" w:space="0" w:color="000000"/>
              <w:right w:val="nil"/>
            </w:tcBorders>
            <w:noWrap/>
            <w:tcMar>
              <w:top w:w="15" w:type="dxa"/>
              <w:left w:w="15" w:type="dxa"/>
              <w:bottom w:w="0" w:type="dxa"/>
              <w:right w:w="15" w:type="dxa"/>
            </w:tcMar>
            <w:vAlign w:val="center"/>
          </w:tcPr>
          <w:p w14:paraId="435E8D7D" w14:textId="77777777" w:rsidR="00146C04" w:rsidRDefault="00146C04">
            <w:pPr>
              <w:spacing w:line="600" w:lineRule="exact"/>
              <w:jc w:val="center"/>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center"/>
          </w:tcPr>
          <w:p w14:paraId="1D66BF91" w14:textId="77777777" w:rsidR="00146C04" w:rsidRDefault="00146C04">
            <w:pPr>
              <w:spacing w:line="600" w:lineRule="exact"/>
              <w:jc w:val="center"/>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center"/>
          </w:tcPr>
          <w:p w14:paraId="09CFD846" w14:textId="77777777" w:rsidR="00146C04" w:rsidRDefault="00146C04">
            <w:pPr>
              <w:spacing w:line="600" w:lineRule="exact"/>
              <w:jc w:val="center"/>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center"/>
          </w:tcPr>
          <w:p w14:paraId="05A8AA8F"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76D88A4C" w14:textId="77777777">
        <w:trPr>
          <w:trHeight w:val="454"/>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53198CA0"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634AC9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DCE0E3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650473BA"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1C0F7C29"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C3E7CB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4447E0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2018.12.18</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2A3E03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支付调整11月5日煤改电资金</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3DE23C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100.00</w:t>
            </w:r>
          </w:p>
        </w:tc>
      </w:tr>
      <w:tr w:rsidR="00146C04" w14:paraId="1CEEFE3D"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91AF5D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A55A40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2018.12.19</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2835EF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支付煤改电资金</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4DFE8B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400.00</w:t>
            </w:r>
          </w:p>
        </w:tc>
      </w:tr>
      <w:tr w:rsidR="00146C04" w14:paraId="1E0B2877"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179C212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5BB085D5"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500.00</w:t>
            </w:r>
          </w:p>
        </w:tc>
      </w:tr>
    </w:tbl>
    <w:p w14:paraId="2D1C2490" w14:textId="77777777" w:rsidR="00146C04" w:rsidRDefault="0058685F">
      <w:pPr>
        <w:adjustRightInd w:val="0"/>
        <w:snapToGrid w:val="0"/>
        <w:spacing w:line="600" w:lineRule="exact"/>
        <w:ind w:firstLineChars="200" w:firstLine="560"/>
        <w:rPr>
          <w:rFonts w:ascii="宋体" w:hAnsi="宋体" w:cs="宋体"/>
        </w:rPr>
      </w:pPr>
      <w:r>
        <w:rPr>
          <w:rFonts w:ascii="宋体" w:hAnsi="宋体" w:cs="宋体" w:hint="eastAsia"/>
          <w:bCs/>
          <w:sz w:val="28"/>
          <w:szCs w:val="28"/>
        </w:rPr>
        <w:t>本单位严格按照一般债券资金规定用途使用，不存在资金用途调整情况。</w:t>
      </w:r>
    </w:p>
    <w:p w14:paraId="2BB37F28" w14:textId="77777777" w:rsidR="00146C04" w:rsidRDefault="0058685F">
      <w:pPr>
        <w:spacing w:line="600" w:lineRule="exact"/>
        <w:ind w:firstLineChars="200" w:firstLine="560"/>
        <w:rPr>
          <w:rFonts w:ascii="宋体" w:eastAsia="宋体" w:hAnsi="宋体"/>
          <w:b/>
          <w:bCs/>
          <w:kern w:val="0"/>
          <w:sz w:val="28"/>
          <w:szCs w:val="28"/>
        </w:rPr>
      </w:pPr>
      <w:bookmarkStart w:id="126" w:name="_Toc19092_WPSOffice_Level1"/>
      <w:bookmarkStart w:id="127" w:name="_Toc1967_WPSOffice_Level1"/>
      <w:r>
        <w:rPr>
          <w:rFonts w:ascii="宋体" w:eastAsia="宋体" w:hAnsi="宋体" w:hint="eastAsia"/>
          <w:b/>
          <w:bCs/>
          <w:kern w:val="0"/>
          <w:sz w:val="28"/>
          <w:szCs w:val="28"/>
        </w:rPr>
        <w:t>四、债券资金</w:t>
      </w:r>
      <w:r>
        <w:rPr>
          <w:rFonts w:ascii="宋体" w:eastAsia="宋体" w:hAnsi="宋体" w:cs="Times New Roman" w:hint="eastAsia"/>
          <w:b/>
          <w:bCs/>
          <w:kern w:val="0"/>
          <w:sz w:val="28"/>
          <w:szCs w:val="28"/>
        </w:rPr>
        <w:t>对应的投资项目</w:t>
      </w:r>
      <w:bookmarkEnd w:id="126"/>
      <w:bookmarkEnd w:id="127"/>
    </w:p>
    <w:p w14:paraId="2021E904"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一般债券对应的投资项目为</w:t>
      </w:r>
      <w:r>
        <w:rPr>
          <w:rFonts w:ascii="宋体" w:hAnsi="宋体" w:cs="宋体" w:hint="eastAsia"/>
          <w:sz w:val="28"/>
          <w:szCs w:val="28"/>
        </w:rPr>
        <w:t>阳泉市郊区发展和改革局</w:t>
      </w:r>
      <w:r>
        <w:rPr>
          <w:rFonts w:ascii="宋体" w:hAnsi="宋体" w:cs="宋体" w:hint="eastAsia"/>
          <w:bCs/>
          <w:kern w:val="0"/>
          <w:sz w:val="28"/>
          <w:szCs w:val="28"/>
        </w:rPr>
        <w:t>煤改气、煤改电工程项目，具体情况如下：</w:t>
      </w:r>
    </w:p>
    <w:p w14:paraId="4FF4FCDE"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128" w:name="_Toc24981_WPSOffice_Level2"/>
      <w:r>
        <w:rPr>
          <w:rFonts w:ascii="宋体" w:hAnsi="宋体" w:cs="宋体" w:hint="eastAsia"/>
          <w:b/>
          <w:kern w:val="0"/>
          <w:sz w:val="28"/>
          <w:szCs w:val="28"/>
        </w:rPr>
        <w:t>1.项目基本情况</w:t>
      </w:r>
      <w:bookmarkEnd w:id="128"/>
    </w:p>
    <w:p w14:paraId="0495B641"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煤改气、煤改电工程项目是郊区平坦镇三个村（辛兴村518户、桑掌村199户、长吉岭村81户，共计798户）的煤改气工程，以及阳泉市郊区教育局决定淘汰燃气锅炉，改为电取暖和集中供暖的采暖方式，电力扩容改造工程，该工程涉及33所学校。</w:t>
      </w:r>
    </w:p>
    <w:p w14:paraId="7E7D9AC6"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129" w:name="_Toc10462_WPSOffice_Level2"/>
      <w:r>
        <w:rPr>
          <w:rFonts w:ascii="宋体" w:hAnsi="宋体" w:cs="宋体" w:hint="eastAsia"/>
          <w:b/>
          <w:kern w:val="0"/>
          <w:sz w:val="28"/>
          <w:szCs w:val="28"/>
        </w:rPr>
        <w:t>2.项目投资及资金来源</w:t>
      </w:r>
      <w:bookmarkEnd w:id="129"/>
    </w:p>
    <w:p w14:paraId="33A7A2DB" w14:textId="77777777" w:rsidR="00146C04" w:rsidRDefault="0058685F">
      <w:pPr>
        <w:widowControl/>
        <w:adjustRightInd w:val="0"/>
        <w:snapToGrid w:val="0"/>
        <w:spacing w:line="600" w:lineRule="exact"/>
        <w:ind w:firstLineChars="200" w:firstLine="560"/>
        <w:outlineLvl w:val="1"/>
        <w:rPr>
          <w:rFonts w:ascii="宋体" w:eastAsia="宋体" w:hAnsi="宋体" w:cs="宋体"/>
          <w:bCs/>
          <w:kern w:val="0"/>
          <w:sz w:val="28"/>
          <w:szCs w:val="28"/>
        </w:rPr>
      </w:pPr>
      <w:r>
        <w:rPr>
          <w:rFonts w:ascii="宋体" w:hAnsi="宋体" w:cs="宋体" w:hint="eastAsia"/>
          <w:bCs/>
          <w:color w:val="000000" w:themeColor="text1"/>
          <w:kern w:val="0"/>
          <w:sz w:val="28"/>
          <w:szCs w:val="28"/>
        </w:rPr>
        <w:t>煤改气项目概算总投资为1197万元，工程审计结算价格为1339.89万元，煤改电项目总投资1755.97万元，已支付1008.6万元，剩下的资金待审计结束后支付。</w:t>
      </w:r>
      <w:r>
        <w:rPr>
          <w:rFonts w:ascii="宋体" w:hAnsi="宋体" w:cs="宋体" w:hint="eastAsia"/>
          <w:bCs/>
          <w:kern w:val="0"/>
          <w:sz w:val="28"/>
          <w:szCs w:val="28"/>
        </w:rPr>
        <w:t>资金来源财政投资和企业自筹。根据阳泉市郊区财政局《关于下达新增一般债券预算指标的通知》（阳郊财建[2018]298号）上述项目使用一般债券资金500万元。</w:t>
      </w:r>
    </w:p>
    <w:p w14:paraId="411F6807"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130" w:name="_Toc3732_WPSOffice_Level2"/>
      <w:r>
        <w:rPr>
          <w:rFonts w:ascii="宋体" w:hAnsi="宋体" w:cs="宋体" w:hint="eastAsia"/>
          <w:b/>
          <w:kern w:val="0"/>
          <w:sz w:val="28"/>
          <w:szCs w:val="28"/>
        </w:rPr>
        <w:t>3.项目审批情况</w:t>
      </w:r>
      <w:bookmarkEnd w:id="130"/>
    </w:p>
    <w:p w14:paraId="6CE69E6B" w14:textId="77777777" w:rsidR="00146C04" w:rsidRDefault="0058685F">
      <w:pPr>
        <w:adjustRightInd w:val="0"/>
        <w:snapToGrid w:val="0"/>
        <w:spacing w:line="600" w:lineRule="exact"/>
        <w:outlineLvl w:val="1"/>
        <w:rPr>
          <w:rFonts w:ascii="宋体" w:hAnsi="宋体" w:cs="宋体"/>
          <w:bCs/>
          <w:kern w:val="0"/>
          <w:sz w:val="28"/>
          <w:szCs w:val="28"/>
        </w:rPr>
      </w:pPr>
      <w:r>
        <w:rPr>
          <w:rFonts w:ascii="宋体" w:hAnsi="宋体" w:cs="宋体" w:hint="eastAsia"/>
          <w:bCs/>
          <w:kern w:val="0"/>
          <w:sz w:val="28"/>
          <w:szCs w:val="28"/>
        </w:rPr>
        <w:t xml:space="preserve">    2017年阳泉市郊区政府（阳郊政发[2017]39号）文件下达“煤改气”工程任务。</w:t>
      </w:r>
    </w:p>
    <w:p w14:paraId="665872D1" w14:textId="77777777" w:rsidR="00146C04" w:rsidRDefault="0058685F">
      <w:pPr>
        <w:widowControl/>
        <w:adjustRightInd w:val="0"/>
        <w:snapToGrid w:val="0"/>
        <w:spacing w:line="600" w:lineRule="exact"/>
        <w:outlineLvl w:val="1"/>
        <w:rPr>
          <w:rFonts w:ascii="宋体" w:hAnsi="宋体" w:cs="宋体"/>
          <w:bCs/>
          <w:kern w:val="0"/>
          <w:sz w:val="28"/>
          <w:szCs w:val="28"/>
        </w:rPr>
      </w:pPr>
      <w:r>
        <w:rPr>
          <w:rFonts w:ascii="宋体" w:hAnsi="宋体" w:cs="宋体" w:hint="eastAsia"/>
          <w:bCs/>
          <w:kern w:val="0"/>
          <w:sz w:val="28"/>
          <w:szCs w:val="28"/>
        </w:rPr>
        <w:lastRenderedPageBreak/>
        <w:t xml:space="preserve">    2018年阳泉市委、市政府《关于阳泉市落实生态环境部约谈问题整改和2018年大气污染防治行动方案》。</w:t>
      </w:r>
    </w:p>
    <w:p w14:paraId="6A39B72E" w14:textId="77777777" w:rsidR="00146C04" w:rsidRDefault="0058685F">
      <w:pPr>
        <w:widowControl/>
        <w:adjustRightInd w:val="0"/>
        <w:snapToGrid w:val="0"/>
        <w:spacing w:line="600" w:lineRule="exact"/>
        <w:ind w:firstLineChars="200" w:firstLine="560"/>
        <w:outlineLvl w:val="1"/>
        <w:rPr>
          <w:rFonts w:ascii="宋体" w:hAnsi="宋体" w:cs="宋体"/>
          <w:b/>
          <w:kern w:val="0"/>
          <w:sz w:val="28"/>
          <w:szCs w:val="28"/>
        </w:rPr>
      </w:pPr>
      <w:r>
        <w:rPr>
          <w:rFonts w:ascii="宋体" w:hAnsi="宋体" w:cs="宋体" w:hint="eastAsia"/>
          <w:bCs/>
          <w:kern w:val="0"/>
          <w:sz w:val="28"/>
          <w:szCs w:val="28"/>
        </w:rPr>
        <w:t>2018年12月14日，项目取得阳泉市郊区财政局《关于下达新增一般债券预算指标的通知》（阳郊财建[2018]298号）。</w:t>
      </w:r>
    </w:p>
    <w:p w14:paraId="43355832" w14:textId="77777777" w:rsidR="00146C04" w:rsidRDefault="0058685F">
      <w:pPr>
        <w:pStyle w:val="a7"/>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131" w:name="_Toc18669_WPSOffice_Level2"/>
      <w:r>
        <w:rPr>
          <w:rFonts w:ascii="宋体" w:hAnsi="宋体" w:cs="宋体" w:hint="eastAsia"/>
          <w:b/>
          <w:kern w:val="0"/>
          <w:sz w:val="28"/>
          <w:szCs w:val="28"/>
        </w:rPr>
        <w:t>4.项目建设及进展情况</w:t>
      </w:r>
      <w:bookmarkEnd w:id="131"/>
    </w:p>
    <w:p w14:paraId="708552FF" w14:textId="77777777" w:rsidR="00146C04" w:rsidRDefault="0058685F">
      <w:pPr>
        <w:widowControl/>
        <w:adjustRightInd w:val="0"/>
        <w:snapToGrid w:val="0"/>
        <w:spacing w:line="600" w:lineRule="exact"/>
        <w:ind w:firstLineChars="200" w:firstLine="560"/>
        <w:rPr>
          <w:rFonts w:ascii="宋体" w:eastAsia="宋体" w:hAnsi="宋体" w:cs="宋体"/>
          <w:color w:val="5B9BD5" w:themeColor="accent1"/>
          <w:kern w:val="0"/>
          <w:sz w:val="28"/>
          <w:szCs w:val="28"/>
        </w:rPr>
      </w:pPr>
      <w:r>
        <w:rPr>
          <w:rFonts w:ascii="宋体" w:hAnsi="宋体" w:cs="宋体" w:hint="eastAsia"/>
          <w:kern w:val="0"/>
          <w:sz w:val="28"/>
          <w:szCs w:val="28"/>
        </w:rPr>
        <w:t>三个村798户的煤改气工程于2017年10月开工，目前工程已经初步完成，预计于2019年年底完成工程验收</w:t>
      </w:r>
      <w:r>
        <w:rPr>
          <w:rFonts w:ascii="宋体" w:hAnsi="宋体" w:cs="宋体"/>
          <w:kern w:val="0"/>
          <w:sz w:val="28"/>
          <w:szCs w:val="28"/>
        </w:rPr>
        <w:t>；</w:t>
      </w:r>
      <w:r>
        <w:rPr>
          <w:rFonts w:ascii="宋体" w:hAnsi="宋体" w:cs="宋体" w:hint="eastAsia"/>
          <w:kern w:val="0"/>
          <w:sz w:val="28"/>
          <w:szCs w:val="28"/>
        </w:rPr>
        <w:t>阳泉市郊区教育局对33所学校的电力扩容改造工程于2017年10月开工，预计于2019年年底完成工程验收。</w:t>
      </w:r>
    </w:p>
    <w:p w14:paraId="45CE02DD"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kern w:val="0"/>
          <w:sz w:val="28"/>
          <w:szCs w:val="28"/>
        </w:rPr>
        <w:t>截止2019年3月31日，本项目已累计完成投资额3095.86万元，占总投资的104.84 %。</w:t>
      </w:r>
    </w:p>
    <w:p w14:paraId="0B50A670" w14:textId="77777777" w:rsidR="00146C04" w:rsidRDefault="0058685F">
      <w:pPr>
        <w:pStyle w:val="2"/>
        <w:spacing w:before="0" w:after="0" w:line="600" w:lineRule="exact"/>
        <w:ind w:firstLine="549"/>
        <w:rPr>
          <w:rFonts w:ascii="宋体" w:eastAsia="宋体" w:hAnsi="宋体"/>
          <w:bCs w:val="0"/>
          <w:kern w:val="0"/>
          <w:sz w:val="28"/>
          <w:szCs w:val="28"/>
        </w:rPr>
      </w:pPr>
      <w:bookmarkStart w:id="132" w:name="_Toc16803_WPSOffice_Level1"/>
      <w:bookmarkStart w:id="133" w:name="_Toc17453_WPSOffice_Level1"/>
      <w:r>
        <w:rPr>
          <w:rFonts w:ascii="宋体" w:eastAsia="宋体" w:hAnsi="宋体" w:hint="eastAsia"/>
          <w:bCs w:val="0"/>
          <w:kern w:val="0"/>
          <w:sz w:val="28"/>
          <w:szCs w:val="28"/>
        </w:rPr>
        <w:t>五、债券重大公开事项</w:t>
      </w:r>
      <w:bookmarkEnd w:id="132"/>
      <w:bookmarkEnd w:id="133"/>
    </w:p>
    <w:p w14:paraId="300DDB79"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截止2</w:t>
      </w:r>
      <w:r>
        <w:rPr>
          <w:rFonts w:ascii="宋体" w:hAnsi="宋体" w:cs="宋体"/>
          <w:bCs/>
          <w:kern w:val="0"/>
          <w:sz w:val="28"/>
          <w:szCs w:val="28"/>
        </w:rPr>
        <w:t>018</w:t>
      </w:r>
      <w:r>
        <w:rPr>
          <w:rFonts w:ascii="宋体" w:hAnsi="宋体" w:cs="宋体" w:hint="eastAsia"/>
          <w:bCs/>
          <w:kern w:val="0"/>
          <w:sz w:val="28"/>
          <w:szCs w:val="28"/>
        </w:rPr>
        <w:t>年末，本单位所在一般债券资金使用地区未发生可能影响当地一般公共预算收入的重大事项。</w:t>
      </w:r>
    </w:p>
    <w:p w14:paraId="1EA9810F" w14:textId="77777777" w:rsidR="00146C04" w:rsidRDefault="00146C04">
      <w:pPr>
        <w:widowControl/>
        <w:adjustRightInd w:val="0"/>
        <w:snapToGrid w:val="0"/>
        <w:spacing w:line="600" w:lineRule="exact"/>
        <w:ind w:firstLine="560"/>
        <w:rPr>
          <w:rFonts w:ascii="宋体" w:hAnsi="宋体" w:cs="宋体"/>
          <w:bCs/>
          <w:kern w:val="0"/>
          <w:sz w:val="28"/>
          <w:szCs w:val="28"/>
        </w:rPr>
      </w:pPr>
    </w:p>
    <w:p w14:paraId="67C8D697" w14:textId="77777777" w:rsidR="00146C04" w:rsidRDefault="0058685F">
      <w:pPr>
        <w:adjustRightInd w:val="0"/>
        <w:snapToGrid w:val="0"/>
        <w:spacing w:line="600" w:lineRule="exact"/>
        <w:jc w:val="right"/>
        <w:rPr>
          <w:rFonts w:ascii="宋体" w:hAnsi="宋体" w:cs="宋体"/>
          <w:sz w:val="28"/>
          <w:szCs w:val="28"/>
        </w:rPr>
      </w:pPr>
      <w:r>
        <w:rPr>
          <w:rFonts w:ascii="宋体" w:hAnsi="宋体" w:cs="宋体" w:hint="eastAsia"/>
          <w:sz w:val="28"/>
          <w:szCs w:val="28"/>
        </w:rPr>
        <w:t>阳泉市郊区发展和改革局</w:t>
      </w:r>
    </w:p>
    <w:p w14:paraId="1EDD5D43" w14:textId="77777777" w:rsidR="00146C04" w:rsidRDefault="0058685F">
      <w:pPr>
        <w:widowControl/>
        <w:wordWrap w:val="0"/>
        <w:adjustRightInd w:val="0"/>
        <w:snapToGrid w:val="0"/>
        <w:spacing w:line="600" w:lineRule="exact"/>
        <w:ind w:firstLine="560"/>
        <w:jc w:val="right"/>
        <w:rPr>
          <w:rFonts w:ascii="宋体" w:hAnsi="宋体" w:cs="宋体"/>
          <w:bCs/>
          <w:kern w:val="0"/>
          <w:sz w:val="28"/>
          <w:szCs w:val="28"/>
        </w:rPr>
      </w:pPr>
      <w:r>
        <w:rPr>
          <w:rFonts w:ascii="宋体" w:hAnsi="宋体" w:cs="宋体" w:hint="eastAsia"/>
          <w:bCs/>
          <w:kern w:val="0"/>
          <w:sz w:val="28"/>
          <w:szCs w:val="28"/>
        </w:rPr>
        <w:t xml:space="preserve">二〇一九年八月 </w:t>
      </w:r>
      <w:r>
        <w:rPr>
          <w:rFonts w:ascii="宋体" w:hAnsi="宋体" w:cs="宋体"/>
          <w:bCs/>
          <w:kern w:val="0"/>
          <w:sz w:val="28"/>
          <w:szCs w:val="28"/>
        </w:rPr>
        <w:t xml:space="preserve">   </w:t>
      </w:r>
    </w:p>
    <w:p w14:paraId="2D4F973A" w14:textId="77777777" w:rsidR="00146C04" w:rsidRDefault="0058685F">
      <w:pPr>
        <w:rPr>
          <w:rFonts w:ascii="宋体" w:hAnsi="宋体" w:cs="宋体"/>
          <w:bCs/>
          <w:kern w:val="0"/>
          <w:sz w:val="28"/>
          <w:szCs w:val="28"/>
        </w:rPr>
      </w:pPr>
      <w:r>
        <w:rPr>
          <w:rFonts w:ascii="宋体" w:hAnsi="宋体" w:cs="宋体"/>
          <w:bCs/>
          <w:kern w:val="0"/>
          <w:sz w:val="28"/>
          <w:szCs w:val="28"/>
        </w:rPr>
        <w:br w:type="page"/>
      </w:r>
    </w:p>
    <w:p w14:paraId="61695546" w14:textId="77777777" w:rsidR="00146C04" w:rsidRPr="007A6E0F" w:rsidRDefault="0058685F">
      <w:pPr>
        <w:spacing w:line="600" w:lineRule="exact"/>
        <w:jc w:val="center"/>
        <w:rPr>
          <w:rFonts w:ascii="宋体" w:hAnsi="宋体" w:cs="宋体"/>
          <w:b/>
          <w:sz w:val="32"/>
          <w:szCs w:val="32"/>
        </w:rPr>
      </w:pPr>
      <w:bookmarkStart w:id="134" w:name="_Toc4674_WPSOffice_Level1"/>
      <w:bookmarkStart w:id="135" w:name="_Toc17726_WPSOffice_Level1"/>
      <w:r w:rsidRPr="007A6E0F">
        <w:rPr>
          <w:rFonts w:ascii="宋体" w:hAnsi="宋体" w:cs="宋体" w:hint="eastAsia"/>
          <w:b/>
          <w:sz w:val="32"/>
          <w:szCs w:val="32"/>
        </w:rPr>
        <w:lastRenderedPageBreak/>
        <w:t>阳泉市郊区交通运输局</w:t>
      </w:r>
      <w:bookmarkEnd w:id="134"/>
      <w:bookmarkEnd w:id="135"/>
    </w:p>
    <w:p w14:paraId="20F94A07" w14:textId="77777777" w:rsidR="00146C04" w:rsidRPr="007A6E0F" w:rsidRDefault="0058685F">
      <w:pPr>
        <w:spacing w:after="240" w:line="600" w:lineRule="exact"/>
        <w:jc w:val="center"/>
        <w:rPr>
          <w:rFonts w:ascii="宋体" w:hAnsi="宋体" w:cs="宋体"/>
          <w:b/>
          <w:sz w:val="32"/>
          <w:szCs w:val="32"/>
        </w:rPr>
      </w:pPr>
      <w:bookmarkStart w:id="136" w:name="_Toc30767_WPSOffice_Level1"/>
      <w:bookmarkStart w:id="137" w:name="_Toc14041_WPSOffice_Level1"/>
      <w:r w:rsidRPr="007A6E0F">
        <w:rPr>
          <w:rFonts w:ascii="宋体" w:hAnsi="宋体" w:cs="宋体" w:hint="eastAsia"/>
          <w:b/>
          <w:sz w:val="32"/>
          <w:szCs w:val="32"/>
        </w:rPr>
        <w:t>债券存续期信息公示</w:t>
      </w:r>
      <w:bookmarkEnd w:id="136"/>
      <w:bookmarkEnd w:id="137"/>
    </w:p>
    <w:p w14:paraId="1699C217" w14:textId="77777777" w:rsidR="00146C04" w:rsidRDefault="0058685F">
      <w:pPr>
        <w:spacing w:line="600" w:lineRule="exact"/>
        <w:ind w:firstLineChars="200" w:firstLine="560"/>
        <w:rPr>
          <w:rFonts w:ascii="宋体" w:hAnsi="宋体" w:cs="宋体"/>
          <w:b/>
          <w:sz w:val="28"/>
          <w:szCs w:val="28"/>
        </w:rPr>
      </w:pPr>
      <w:bookmarkStart w:id="138" w:name="_Toc4987_WPSOffice_Level1"/>
      <w:bookmarkStart w:id="139" w:name="_Toc31312_WPSOffice_Level1"/>
      <w:r>
        <w:rPr>
          <w:rFonts w:ascii="宋体" w:hAnsi="宋体" w:cs="宋体" w:hint="eastAsia"/>
          <w:b/>
          <w:sz w:val="28"/>
          <w:szCs w:val="28"/>
        </w:rPr>
        <w:t>一、债券资金使用单位</w:t>
      </w:r>
      <w:bookmarkEnd w:id="138"/>
      <w:bookmarkEnd w:id="139"/>
    </w:p>
    <w:p w14:paraId="23B7B424"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eastAsia="宋体" w:hAnsi="宋体" w:cs="宋体" w:hint="eastAsia"/>
          <w:bCs/>
          <w:kern w:val="0"/>
          <w:sz w:val="28"/>
          <w:szCs w:val="28"/>
        </w:rPr>
        <w:t>本次信息公示所涉</w:t>
      </w:r>
      <w:r>
        <w:rPr>
          <w:rFonts w:ascii="宋体" w:hAnsi="宋体" w:cs="宋体" w:hint="eastAsia"/>
          <w:bCs/>
          <w:kern w:val="0"/>
          <w:sz w:val="28"/>
          <w:szCs w:val="28"/>
        </w:rPr>
        <w:t>一般债券及普通专项债券资金</w:t>
      </w:r>
      <w:r>
        <w:rPr>
          <w:rFonts w:ascii="宋体" w:eastAsia="宋体" w:hAnsi="宋体" w:cs="宋体" w:hint="eastAsia"/>
          <w:bCs/>
          <w:kern w:val="0"/>
          <w:sz w:val="28"/>
          <w:szCs w:val="28"/>
        </w:rPr>
        <w:t>的使用单位：</w:t>
      </w:r>
      <w:r>
        <w:rPr>
          <w:rFonts w:ascii="宋体" w:hAnsi="宋体" w:cs="宋体" w:hint="eastAsia"/>
          <w:bCs/>
          <w:kern w:val="0"/>
          <w:sz w:val="28"/>
          <w:szCs w:val="28"/>
        </w:rPr>
        <w:t>阳泉市郊区交通运输局，本单位依法取得了阳泉市郊区人民政府办公室颁发的《机关法人证书》。基本信息如下：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146C04" w14:paraId="33F9A9B6" w14:textId="77777777">
        <w:trPr>
          <w:jc w:val="center"/>
        </w:trPr>
        <w:tc>
          <w:tcPr>
            <w:tcW w:w="2664" w:type="dxa"/>
            <w:noWrap/>
          </w:tcPr>
          <w:p w14:paraId="59867D0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8" w:type="dxa"/>
            <w:noWrap/>
          </w:tcPr>
          <w:p w14:paraId="1776647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阳泉市郊区交通运输局</w:t>
            </w:r>
          </w:p>
        </w:tc>
      </w:tr>
      <w:tr w:rsidR="00146C04" w14:paraId="6B3F1DE7" w14:textId="77777777">
        <w:trPr>
          <w:jc w:val="center"/>
        </w:trPr>
        <w:tc>
          <w:tcPr>
            <w:tcW w:w="2664" w:type="dxa"/>
            <w:noWrap/>
          </w:tcPr>
          <w:p w14:paraId="0BF07B9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8" w:type="dxa"/>
            <w:noWrap/>
          </w:tcPr>
          <w:p w14:paraId="23C22CD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111403115635559319</w:t>
            </w:r>
          </w:p>
        </w:tc>
      </w:tr>
      <w:tr w:rsidR="00146C04" w14:paraId="46452C76" w14:textId="77777777">
        <w:trPr>
          <w:jc w:val="center"/>
        </w:trPr>
        <w:tc>
          <w:tcPr>
            <w:tcW w:w="2664" w:type="dxa"/>
            <w:noWrap/>
          </w:tcPr>
          <w:p w14:paraId="6F6B130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8" w:type="dxa"/>
            <w:noWrap/>
          </w:tcPr>
          <w:p w14:paraId="79C644A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武永庆</w:t>
            </w:r>
          </w:p>
        </w:tc>
      </w:tr>
      <w:tr w:rsidR="00146C04" w14:paraId="5781773D" w14:textId="77777777">
        <w:trPr>
          <w:jc w:val="center"/>
        </w:trPr>
        <w:tc>
          <w:tcPr>
            <w:tcW w:w="2664" w:type="dxa"/>
            <w:noWrap/>
          </w:tcPr>
          <w:p w14:paraId="66C78AB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858" w:type="dxa"/>
            <w:noWrap/>
          </w:tcPr>
          <w:p w14:paraId="1020DB1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5181A516" w14:textId="77777777">
        <w:trPr>
          <w:jc w:val="center"/>
        </w:trPr>
        <w:tc>
          <w:tcPr>
            <w:tcW w:w="2664" w:type="dxa"/>
            <w:noWrap/>
          </w:tcPr>
          <w:p w14:paraId="1CC84B5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8" w:type="dxa"/>
            <w:noWrap/>
          </w:tcPr>
          <w:p w14:paraId="4AFFC6F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阳泉市郊区荫营镇江正大街</w:t>
            </w:r>
          </w:p>
        </w:tc>
      </w:tr>
      <w:tr w:rsidR="00146C04" w14:paraId="1472C216" w14:textId="77777777">
        <w:trPr>
          <w:jc w:val="center"/>
        </w:trPr>
        <w:tc>
          <w:tcPr>
            <w:tcW w:w="2664" w:type="dxa"/>
            <w:noWrap/>
          </w:tcPr>
          <w:p w14:paraId="75A71A4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858" w:type="dxa"/>
            <w:noWrap/>
          </w:tcPr>
          <w:p w14:paraId="26A7F51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阳泉市郊区人民政府办公室</w:t>
            </w:r>
          </w:p>
        </w:tc>
      </w:tr>
    </w:tbl>
    <w:p w14:paraId="118C7F17" w14:textId="77777777" w:rsidR="00146C04" w:rsidRDefault="0058685F">
      <w:pPr>
        <w:spacing w:line="600" w:lineRule="exact"/>
        <w:ind w:firstLineChars="200" w:firstLine="560"/>
        <w:rPr>
          <w:rFonts w:ascii="宋体" w:hAnsi="宋体" w:cs="宋体"/>
          <w:b/>
          <w:sz w:val="28"/>
          <w:szCs w:val="28"/>
        </w:rPr>
      </w:pPr>
      <w:bookmarkStart w:id="140" w:name="_Toc7444_WPSOffice_Level1"/>
      <w:bookmarkStart w:id="141" w:name="_Toc17161_WPSOffice_Level1"/>
      <w:r>
        <w:rPr>
          <w:rFonts w:ascii="宋体" w:hAnsi="宋体" w:cs="宋体" w:hint="eastAsia"/>
          <w:b/>
          <w:sz w:val="28"/>
          <w:szCs w:val="28"/>
        </w:rPr>
        <w:t>二、债券资金拨付情况</w:t>
      </w:r>
      <w:bookmarkEnd w:id="140"/>
      <w:bookmarkEnd w:id="141"/>
    </w:p>
    <w:p w14:paraId="55F4589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2018年度，阳泉市郊区交通运输局共收到阳泉市郊区财政局拨付的债券资金707.38万元，其中：一般债券资金229.54万元，普通专项债券资金477.84万元。具体情况如下：</w:t>
      </w:r>
    </w:p>
    <w:p w14:paraId="19F689E5"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1.2018年7月至12月，阳泉市郊区财政局拨付普通专项债券资金477.84万元，用于刘备山旅游道路工程、荫营镇后洼村路面改造工程和207国道、307复线沿线出入口路面硬化工程等3个项目。</w:t>
      </w:r>
    </w:p>
    <w:p w14:paraId="2214DA27"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2.2018年9月至12月，阳泉市郊区财政局拨付一般债券资金229.54万元，用于郊区乡道关街线（关家峪-刘备山段）改造配套工程和2018年“四好农村路”建设工程等2个项目。</w:t>
      </w:r>
    </w:p>
    <w:p w14:paraId="1501DA58" w14:textId="77777777" w:rsidR="00146C04" w:rsidRDefault="0058685F">
      <w:pPr>
        <w:spacing w:line="600" w:lineRule="exact"/>
        <w:ind w:firstLineChars="200" w:firstLine="560"/>
        <w:rPr>
          <w:rFonts w:ascii="宋体" w:hAnsi="宋体" w:cs="宋体"/>
          <w:b/>
          <w:sz w:val="28"/>
          <w:szCs w:val="28"/>
        </w:rPr>
      </w:pPr>
      <w:bookmarkStart w:id="142" w:name="_Toc26048_WPSOffice_Level1"/>
      <w:bookmarkStart w:id="143" w:name="_Toc23477_WPSOffice_Level1"/>
      <w:r>
        <w:rPr>
          <w:rFonts w:ascii="宋体" w:hAnsi="宋体" w:cs="宋体" w:hint="eastAsia"/>
          <w:b/>
          <w:sz w:val="28"/>
          <w:szCs w:val="28"/>
        </w:rPr>
        <w:lastRenderedPageBreak/>
        <w:t>三、债券资金使用情况</w:t>
      </w:r>
      <w:bookmarkEnd w:id="142"/>
      <w:bookmarkEnd w:id="143"/>
    </w:p>
    <w:p w14:paraId="03222316" w14:textId="77777777" w:rsidR="00146C04" w:rsidRDefault="0058685F">
      <w:pPr>
        <w:spacing w:line="600" w:lineRule="exact"/>
        <w:ind w:firstLineChars="200" w:firstLine="560"/>
        <w:rPr>
          <w:rFonts w:ascii="宋体" w:hAnsi="宋体" w:cs="宋体"/>
          <w:sz w:val="28"/>
          <w:szCs w:val="28"/>
        </w:rPr>
      </w:pPr>
      <w:bookmarkStart w:id="144" w:name="_Toc15587_WPSOffice_Level2"/>
      <w:r>
        <w:rPr>
          <w:rFonts w:ascii="宋体" w:hAnsi="宋体" w:cs="宋体" w:hint="eastAsia"/>
          <w:sz w:val="28"/>
          <w:szCs w:val="28"/>
        </w:rPr>
        <w:t>（一）郊区乡道关街线（关家峪-刘备山段）改造工程</w:t>
      </w:r>
      <w:bookmarkEnd w:id="144"/>
    </w:p>
    <w:p w14:paraId="4FA8B08C"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截止2018年12月31日，阳泉市郊区乡道关街线（关家峪-刘备山段）改造工程本年度债券资金已全部使用完毕。</w:t>
      </w:r>
    </w:p>
    <w:tbl>
      <w:tblPr>
        <w:tblW w:w="8300" w:type="dxa"/>
        <w:jc w:val="center"/>
        <w:tblLayout w:type="fixed"/>
        <w:tblCellMar>
          <w:left w:w="0" w:type="dxa"/>
          <w:right w:w="0" w:type="dxa"/>
        </w:tblCellMar>
        <w:tblLook w:val="04A0" w:firstRow="1" w:lastRow="0" w:firstColumn="1" w:lastColumn="0" w:noHBand="0" w:noVBand="1"/>
      </w:tblPr>
      <w:tblGrid>
        <w:gridCol w:w="934"/>
        <w:gridCol w:w="1437"/>
        <w:gridCol w:w="4042"/>
        <w:gridCol w:w="1887"/>
      </w:tblGrid>
      <w:tr w:rsidR="00146C04" w14:paraId="1D128ABE" w14:textId="77777777">
        <w:trPr>
          <w:trHeight w:val="454"/>
          <w:jc w:val="center"/>
        </w:trPr>
        <w:tc>
          <w:tcPr>
            <w:tcW w:w="934" w:type="dxa"/>
            <w:tcBorders>
              <w:top w:val="nil"/>
              <w:left w:val="nil"/>
              <w:bottom w:val="single" w:sz="8" w:space="0" w:color="000000"/>
              <w:right w:val="nil"/>
            </w:tcBorders>
            <w:noWrap/>
            <w:tcMar>
              <w:top w:w="15" w:type="dxa"/>
              <w:left w:w="15" w:type="dxa"/>
              <w:bottom w:w="0" w:type="dxa"/>
              <w:right w:w="15" w:type="dxa"/>
            </w:tcMar>
            <w:vAlign w:val="bottom"/>
          </w:tcPr>
          <w:p w14:paraId="1589D57D" w14:textId="77777777" w:rsidR="00146C04" w:rsidRDefault="00146C04">
            <w:pPr>
              <w:spacing w:line="600" w:lineRule="exact"/>
              <w:ind w:firstLine="400"/>
              <w:jc w:val="right"/>
              <w:rPr>
                <w:rFonts w:ascii="宋体" w:hAnsi="宋体" w:cs="宋体"/>
                <w:color w:val="000000"/>
                <w:sz w:val="20"/>
                <w:szCs w:val="20"/>
              </w:rPr>
            </w:pPr>
          </w:p>
        </w:tc>
        <w:tc>
          <w:tcPr>
            <w:tcW w:w="1437" w:type="dxa"/>
            <w:tcBorders>
              <w:top w:val="nil"/>
              <w:left w:val="nil"/>
              <w:bottom w:val="single" w:sz="8" w:space="0" w:color="000000"/>
              <w:right w:val="nil"/>
            </w:tcBorders>
            <w:noWrap/>
            <w:tcMar>
              <w:top w:w="15" w:type="dxa"/>
              <w:left w:w="15" w:type="dxa"/>
              <w:bottom w:w="0" w:type="dxa"/>
              <w:right w:w="15" w:type="dxa"/>
            </w:tcMar>
            <w:vAlign w:val="bottom"/>
          </w:tcPr>
          <w:p w14:paraId="63CFD2BB" w14:textId="77777777" w:rsidR="00146C04" w:rsidRDefault="00146C04">
            <w:pPr>
              <w:spacing w:line="600" w:lineRule="exact"/>
              <w:ind w:firstLine="400"/>
              <w:jc w:val="right"/>
              <w:rPr>
                <w:rFonts w:ascii="宋体" w:hAnsi="宋体" w:cs="宋体"/>
                <w:color w:val="000000"/>
                <w:sz w:val="20"/>
                <w:szCs w:val="20"/>
              </w:rPr>
            </w:pPr>
          </w:p>
        </w:tc>
        <w:tc>
          <w:tcPr>
            <w:tcW w:w="4042" w:type="dxa"/>
            <w:tcBorders>
              <w:top w:val="nil"/>
              <w:left w:val="nil"/>
              <w:bottom w:val="single" w:sz="8" w:space="0" w:color="000000"/>
              <w:right w:val="nil"/>
            </w:tcBorders>
            <w:noWrap/>
            <w:tcMar>
              <w:top w:w="15" w:type="dxa"/>
              <w:left w:w="15" w:type="dxa"/>
              <w:bottom w:w="0" w:type="dxa"/>
              <w:right w:w="15" w:type="dxa"/>
            </w:tcMar>
            <w:vAlign w:val="bottom"/>
          </w:tcPr>
          <w:p w14:paraId="36D44439" w14:textId="77777777" w:rsidR="00146C04" w:rsidRDefault="00146C04">
            <w:pPr>
              <w:spacing w:line="600" w:lineRule="exact"/>
              <w:ind w:firstLine="400"/>
              <w:jc w:val="right"/>
              <w:rPr>
                <w:rFonts w:ascii="宋体" w:hAnsi="宋体" w:cs="宋体"/>
                <w:color w:val="000000"/>
                <w:sz w:val="20"/>
                <w:szCs w:val="20"/>
              </w:rPr>
            </w:pPr>
          </w:p>
        </w:tc>
        <w:tc>
          <w:tcPr>
            <w:tcW w:w="1887" w:type="dxa"/>
            <w:tcBorders>
              <w:top w:val="nil"/>
              <w:left w:val="nil"/>
              <w:bottom w:val="single" w:sz="8" w:space="0" w:color="000000"/>
              <w:right w:val="nil"/>
            </w:tcBorders>
            <w:noWrap/>
            <w:tcMar>
              <w:top w:w="15" w:type="dxa"/>
              <w:left w:w="15" w:type="dxa"/>
              <w:bottom w:w="0" w:type="dxa"/>
              <w:right w:w="15" w:type="dxa"/>
            </w:tcMar>
            <w:vAlign w:val="bottom"/>
          </w:tcPr>
          <w:p w14:paraId="084A14F4" w14:textId="77777777" w:rsidR="00146C04" w:rsidRDefault="0058685F">
            <w:pPr>
              <w:widowControl/>
              <w:spacing w:line="600" w:lineRule="exact"/>
              <w:ind w:firstLine="400"/>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6BD926A7" w14:textId="77777777">
        <w:trPr>
          <w:trHeight w:val="454"/>
          <w:jc w:val="center"/>
        </w:trPr>
        <w:tc>
          <w:tcPr>
            <w:tcW w:w="934"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6B61540B" w14:textId="77777777" w:rsidR="00146C04" w:rsidRDefault="0058685F">
            <w:pPr>
              <w:widowControl/>
              <w:spacing w:line="600" w:lineRule="exact"/>
              <w:ind w:firstLine="402"/>
              <w:jc w:val="center"/>
              <w:textAlignment w:val="center"/>
              <w:rPr>
                <w:rFonts w:ascii="宋体" w:hAnsi="宋体" w:cs="宋体"/>
                <w:b/>
                <w:color w:val="000000"/>
                <w:sz w:val="20"/>
                <w:szCs w:val="20"/>
              </w:rPr>
            </w:pPr>
            <w:r>
              <w:rPr>
                <w:rFonts w:ascii="宋体" w:hAnsi="宋体" w:cs="宋体" w:hint="eastAsia"/>
                <w:b/>
                <w:color w:val="000000"/>
                <w:kern w:val="0"/>
                <w:sz w:val="20"/>
                <w:szCs w:val="20"/>
              </w:rPr>
              <w:t>序 号</w:t>
            </w:r>
          </w:p>
        </w:tc>
        <w:tc>
          <w:tcPr>
            <w:tcW w:w="143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0FE20C9B" w14:textId="77777777" w:rsidR="00146C04" w:rsidRDefault="0058685F">
            <w:pPr>
              <w:widowControl/>
              <w:spacing w:line="600" w:lineRule="exact"/>
              <w:ind w:firstLine="402"/>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42"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6E0A4B48" w14:textId="77777777" w:rsidR="00146C04" w:rsidRDefault="0058685F">
            <w:pPr>
              <w:widowControl/>
              <w:spacing w:line="600" w:lineRule="exact"/>
              <w:ind w:firstLine="402"/>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887" w:type="dxa"/>
            <w:tcBorders>
              <w:top w:val="single" w:sz="8" w:space="0" w:color="000000"/>
              <w:left w:val="nil"/>
              <w:bottom w:val="dotted" w:sz="4" w:space="0" w:color="000000"/>
              <w:right w:val="nil"/>
            </w:tcBorders>
            <w:noWrap/>
            <w:tcMar>
              <w:top w:w="15" w:type="dxa"/>
              <w:left w:w="15" w:type="dxa"/>
              <w:bottom w:w="0" w:type="dxa"/>
              <w:right w:w="15" w:type="dxa"/>
            </w:tcMar>
            <w:vAlign w:val="center"/>
          </w:tcPr>
          <w:p w14:paraId="1BF6F31B" w14:textId="77777777" w:rsidR="00146C04" w:rsidRDefault="0058685F">
            <w:pPr>
              <w:widowControl/>
              <w:spacing w:line="600" w:lineRule="exact"/>
              <w:ind w:firstLine="402"/>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17B1AA52" w14:textId="77777777">
        <w:trPr>
          <w:trHeight w:val="454"/>
          <w:jc w:val="center"/>
        </w:trPr>
        <w:tc>
          <w:tcPr>
            <w:tcW w:w="934"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4ACB854" w14:textId="77777777" w:rsidR="00146C04" w:rsidRDefault="0058685F">
            <w:pPr>
              <w:widowControl/>
              <w:spacing w:line="600" w:lineRule="exact"/>
              <w:ind w:firstLine="400"/>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3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128121B" w14:textId="77777777" w:rsidR="00146C04" w:rsidRDefault="0058685F">
            <w:pPr>
              <w:widowControl/>
              <w:spacing w:line="600" w:lineRule="exact"/>
              <w:ind w:firstLine="400"/>
              <w:jc w:val="center"/>
              <w:textAlignment w:val="center"/>
              <w:rPr>
                <w:rFonts w:ascii="宋体" w:hAnsi="宋体" w:cs="宋体"/>
                <w:color w:val="000000"/>
                <w:sz w:val="20"/>
                <w:szCs w:val="20"/>
              </w:rPr>
            </w:pPr>
            <w:r>
              <w:rPr>
                <w:rFonts w:ascii="宋体" w:hAnsi="宋体" w:cs="宋体" w:hint="eastAsia"/>
                <w:color w:val="000000"/>
                <w:kern w:val="0"/>
                <w:sz w:val="20"/>
                <w:szCs w:val="20"/>
              </w:rPr>
              <w:t>2018.7.31</w:t>
            </w:r>
          </w:p>
        </w:tc>
        <w:tc>
          <w:tcPr>
            <w:tcW w:w="404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94B7A5D" w14:textId="77777777" w:rsidR="00146C04" w:rsidRDefault="0058685F">
            <w:pPr>
              <w:widowControl/>
              <w:spacing w:line="600" w:lineRule="exact"/>
              <w:ind w:firstLine="400"/>
              <w:jc w:val="center"/>
              <w:textAlignment w:val="center"/>
              <w:rPr>
                <w:rFonts w:ascii="宋体" w:hAnsi="宋体" w:cs="宋体"/>
                <w:color w:val="000000"/>
                <w:sz w:val="20"/>
                <w:szCs w:val="20"/>
              </w:rPr>
            </w:pPr>
            <w:r>
              <w:rPr>
                <w:rFonts w:ascii="宋体" w:hAnsi="宋体" w:cs="宋体" w:hint="eastAsia"/>
                <w:color w:val="000000"/>
                <w:sz w:val="20"/>
                <w:szCs w:val="20"/>
              </w:rPr>
              <w:t>支付工程进度款</w:t>
            </w:r>
          </w:p>
        </w:tc>
        <w:tc>
          <w:tcPr>
            <w:tcW w:w="188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FA212A2" w14:textId="77777777" w:rsidR="00146C04" w:rsidRDefault="0058685F">
            <w:pPr>
              <w:widowControl/>
              <w:spacing w:line="600" w:lineRule="exact"/>
              <w:ind w:firstLine="400"/>
              <w:jc w:val="center"/>
              <w:textAlignment w:val="center"/>
              <w:rPr>
                <w:rFonts w:ascii="宋体" w:hAnsi="宋体" w:cs="宋体"/>
                <w:color w:val="000000"/>
                <w:sz w:val="20"/>
                <w:szCs w:val="20"/>
              </w:rPr>
            </w:pPr>
            <w:r>
              <w:rPr>
                <w:rFonts w:ascii="宋体" w:hAnsi="宋体" w:cs="宋体" w:hint="eastAsia"/>
                <w:color w:val="000000"/>
                <w:sz w:val="20"/>
                <w:szCs w:val="20"/>
              </w:rPr>
              <w:t>300.00</w:t>
            </w:r>
          </w:p>
        </w:tc>
      </w:tr>
      <w:tr w:rsidR="00146C04" w14:paraId="517FA856" w14:textId="77777777">
        <w:trPr>
          <w:trHeight w:val="454"/>
          <w:jc w:val="center"/>
        </w:trPr>
        <w:tc>
          <w:tcPr>
            <w:tcW w:w="934"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5DFBA9F" w14:textId="77777777" w:rsidR="00146C04" w:rsidRDefault="0058685F">
            <w:pPr>
              <w:widowControl/>
              <w:spacing w:line="600" w:lineRule="exact"/>
              <w:ind w:firstLine="400"/>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43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3072D65" w14:textId="77777777" w:rsidR="00146C04" w:rsidRDefault="0058685F">
            <w:pPr>
              <w:widowControl/>
              <w:spacing w:line="600" w:lineRule="exact"/>
              <w:ind w:firstLine="400"/>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2018.9.26</w:t>
            </w:r>
          </w:p>
        </w:tc>
        <w:tc>
          <w:tcPr>
            <w:tcW w:w="404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565480C" w14:textId="77777777" w:rsidR="00146C04" w:rsidRDefault="0058685F">
            <w:pPr>
              <w:widowControl/>
              <w:spacing w:line="600" w:lineRule="exact"/>
              <w:ind w:firstLine="400"/>
              <w:jc w:val="center"/>
              <w:textAlignment w:val="center"/>
              <w:rPr>
                <w:rFonts w:ascii="宋体" w:hAnsi="宋体" w:cs="宋体"/>
                <w:color w:val="000000"/>
                <w:kern w:val="0"/>
                <w:sz w:val="20"/>
                <w:szCs w:val="20"/>
              </w:rPr>
            </w:pPr>
            <w:r>
              <w:rPr>
                <w:rFonts w:ascii="宋体" w:hAnsi="宋体" w:cs="宋体" w:hint="eastAsia"/>
                <w:color w:val="000000"/>
                <w:sz w:val="20"/>
                <w:szCs w:val="20"/>
              </w:rPr>
              <w:t>支付工程进度款</w:t>
            </w:r>
          </w:p>
        </w:tc>
        <w:tc>
          <w:tcPr>
            <w:tcW w:w="188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989AB5C" w14:textId="77777777" w:rsidR="00146C04" w:rsidRDefault="0058685F">
            <w:pPr>
              <w:widowControl/>
              <w:spacing w:line="600" w:lineRule="exact"/>
              <w:ind w:firstLine="400"/>
              <w:jc w:val="center"/>
              <w:textAlignment w:val="center"/>
              <w:rPr>
                <w:rFonts w:ascii="宋体" w:hAnsi="宋体" w:cs="宋体"/>
                <w:color w:val="000000"/>
                <w:sz w:val="20"/>
                <w:szCs w:val="20"/>
              </w:rPr>
            </w:pPr>
            <w:r>
              <w:rPr>
                <w:rFonts w:ascii="宋体" w:hAnsi="宋体" w:cs="宋体" w:hint="eastAsia"/>
                <w:color w:val="000000"/>
                <w:sz w:val="20"/>
                <w:szCs w:val="20"/>
              </w:rPr>
              <w:t>100.00</w:t>
            </w:r>
          </w:p>
        </w:tc>
      </w:tr>
      <w:tr w:rsidR="00146C04" w14:paraId="0984F8C1" w14:textId="77777777">
        <w:trPr>
          <w:trHeight w:val="454"/>
          <w:jc w:val="center"/>
        </w:trPr>
        <w:tc>
          <w:tcPr>
            <w:tcW w:w="6413"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2969C2C3" w14:textId="77777777" w:rsidR="00146C04" w:rsidRDefault="0058685F">
            <w:pPr>
              <w:widowControl/>
              <w:spacing w:line="600" w:lineRule="exact"/>
              <w:ind w:firstLine="402"/>
              <w:jc w:val="center"/>
              <w:textAlignment w:val="center"/>
              <w:rPr>
                <w:rFonts w:ascii="宋体" w:hAnsi="宋体" w:cs="宋体"/>
                <w:b/>
                <w:color w:val="000000"/>
                <w:sz w:val="20"/>
                <w:szCs w:val="20"/>
              </w:rPr>
            </w:pPr>
            <w:r>
              <w:rPr>
                <w:rFonts w:ascii="宋体" w:hAnsi="宋体" w:cs="宋体" w:hint="eastAsia"/>
                <w:b/>
                <w:color w:val="000000"/>
                <w:sz w:val="20"/>
                <w:szCs w:val="20"/>
              </w:rPr>
              <w:t>合  计</w:t>
            </w:r>
          </w:p>
        </w:tc>
        <w:tc>
          <w:tcPr>
            <w:tcW w:w="1887"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59616C4F" w14:textId="77777777" w:rsidR="00146C04" w:rsidRDefault="0058685F">
            <w:pPr>
              <w:widowControl/>
              <w:spacing w:line="600" w:lineRule="exact"/>
              <w:ind w:firstLine="402"/>
              <w:jc w:val="center"/>
              <w:textAlignment w:val="center"/>
              <w:rPr>
                <w:rFonts w:ascii="宋体" w:hAnsi="宋体" w:cs="宋体"/>
                <w:b/>
                <w:color w:val="000000"/>
                <w:sz w:val="20"/>
                <w:szCs w:val="20"/>
              </w:rPr>
            </w:pPr>
            <w:r>
              <w:rPr>
                <w:rFonts w:ascii="宋体" w:hAnsi="宋体" w:cs="宋体"/>
                <w:b/>
                <w:bCs/>
                <w:color w:val="000000"/>
                <w:sz w:val="20"/>
                <w:szCs w:val="20"/>
              </w:rPr>
              <w:t>4</w:t>
            </w:r>
            <w:r>
              <w:rPr>
                <w:rFonts w:ascii="宋体" w:hAnsi="宋体" w:cs="宋体" w:hint="eastAsia"/>
                <w:b/>
                <w:bCs/>
                <w:color w:val="000000"/>
                <w:sz w:val="20"/>
                <w:szCs w:val="20"/>
              </w:rPr>
              <w:t>00.00</w:t>
            </w:r>
          </w:p>
        </w:tc>
      </w:tr>
    </w:tbl>
    <w:p w14:paraId="4D47C6B9" w14:textId="77777777" w:rsidR="00146C04" w:rsidRDefault="00146C04">
      <w:pPr>
        <w:ind w:left="560" w:firstLine="560"/>
        <w:rPr>
          <w:rFonts w:ascii="宋体" w:hAnsi="宋体"/>
        </w:rPr>
      </w:pPr>
    </w:p>
    <w:p w14:paraId="559F9367" w14:textId="77777777" w:rsidR="00146C04" w:rsidRDefault="0058685F">
      <w:pPr>
        <w:spacing w:line="600" w:lineRule="exact"/>
        <w:ind w:firstLineChars="150" w:firstLine="420"/>
        <w:rPr>
          <w:rFonts w:ascii="宋体" w:hAnsi="宋体" w:cs="宋体"/>
          <w:sz w:val="28"/>
          <w:szCs w:val="28"/>
        </w:rPr>
      </w:pPr>
      <w:bookmarkStart w:id="145" w:name="_Toc1967_WPSOffice_Level2"/>
      <w:r>
        <w:rPr>
          <w:rFonts w:ascii="宋体" w:hAnsi="宋体" w:cs="宋体" w:hint="eastAsia"/>
          <w:sz w:val="28"/>
          <w:szCs w:val="28"/>
        </w:rPr>
        <w:t>（二）2018年“四好农村路”建设项目</w:t>
      </w:r>
      <w:bookmarkEnd w:id="145"/>
    </w:p>
    <w:p w14:paraId="65E6BB58"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截止2018年12月31日，阳泉市郊区2018年“四好农村路”建设项目本年度债券资金已全部使用完毕。</w:t>
      </w:r>
    </w:p>
    <w:tbl>
      <w:tblPr>
        <w:tblW w:w="8300" w:type="dxa"/>
        <w:jc w:val="center"/>
        <w:tblLayout w:type="fixed"/>
        <w:tblLook w:val="04A0" w:firstRow="1" w:lastRow="0" w:firstColumn="1" w:lastColumn="0" w:noHBand="0" w:noVBand="1"/>
      </w:tblPr>
      <w:tblGrid>
        <w:gridCol w:w="766"/>
        <w:gridCol w:w="2068"/>
        <w:gridCol w:w="4645"/>
        <w:gridCol w:w="821"/>
      </w:tblGrid>
      <w:tr w:rsidR="00146C04" w14:paraId="50D14531" w14:textId="77777777">
        <w:trPr>
          <w:trHeight w:hRule="exact" w:val="454"/>
          <w:tblHeader/>
          <w:jc w:val="center"/>
        </w:trPr>
        <w:tc>
          <w:tcPr>
            <w:tcW w:w="766" w:type="dxa"/>
            <w:tcBorders>
              <w:top w:val="nil"/>
              <w:left w:val="nil"/>
              <w:bottom w:val="single" w:sz="8" w:space="0" w:color="000000"/>
              <w:right w:val="nil"/>
            </w:tcBorders>
            <w:shd w:val="clear" w:color="auto" w:fill="auto"/>
            <w:noWrap/>
            <w:vAlign w:val="center"/>
          </w:tcPr>
          <w:p w14:paraId="5FAE1282" w14:textId="77777777" w:rsidR="00146C04" w:rsidRDefault="00146C04">
            <w:pPr>
              <w:widowControl/>
              <w:jc w:val="center"/>
              <w:rPr>
                <w:rFonts w:ascii="宋体" w:hAnsi="宋体" w:cs="宋体"/>
                <w:color w:val="000000"/>
                <w:kern w:val="0"/>
                <w:sz w:val="20"/>
                <w:szCs w:val="20"/>
              </w:rPr>
            </w:pPr>
          </w:p>
        </w:tc>
        <w:tc>
          <w:tcPr>
            <w:tcW w:w="2068" w:type="dxa"/>
            <w:tcBorders>
              <w:top w:val="nil"/>
              <w:left w:val="nil"/>
              <w:bottom w:val="single" w:sz="8" w:space="0" w:color="000000"/>
              <w:right w:val="nil"/>
            </w:tcBorders>
            <w:shd w:val="clear" w:color="auto" w:fill="auto"/>
            <w:noWrap/>
            <w:vAlign w:val="center"/>
          </w:tcPr>
          <w:p w14:paraId="3408E283" w14:textId="77777777" w:rsidR="00146C04" w:rsidRDefault="00146C04">
            <w:pPr>
              <w:widowControl/>
              <w:jc w:val="center"/>
              <w:rPr>
                <w:rFonts w:ascii="宋体" w:hAnsi="宋体" w:cs="宋体"/>
                <w:color w:val="000000"/>
                <w:kern w:val="0"/>
                <w:sz w:val="20"/>
                <w:szCs w:val="20"/>
              </w:rPr>
            </w:pPr>
          </w:p>
        </w:tc>
        <w:tc>
          <w:tcPr>
            <w:tcW w:w="5466" w:type="dxa"/>
            <w:gridSpan w:val="2"/>
            <w:tcBorders>
              <w:top w:val="nil"/>
              <w:left w:val="nil"/>
              <w:bottom w:val="single" w:sz="8" w:space="0" w:color="000000"/>
              <w:right w:val="nil"/>
            </w:tcBorders>
            <w:shd w:val="clear" w:color="auto" w:fill="auto"/>
            <w:noWrap/>
            <w:vAlign w:val="center"/>
          </w:tcPr>
          <w:p w14:paraId="53E69AE6" w14:textId="77777777" w:rsidR="00146C04" w:rsidRDefault="0058685F">
            <w:pPr>
              <w:widowControl/>
              <w:jc w:val="right"/>
              <w:rPr>
                <w:rFonts w:ascii="宋体" w:hAnsi="宋体" w:cs="宋体"/>
                <w:color w:val="000000"/>
                <w:kern w:val="0"/>
                <w:sz w:val="20"/>
                <w:szCs w:val="20"/>
              </w:rPr>
            </w:pPr>
            <w:r>
              <w:rPr>
                <w:rFonts w:ascii="宋体" w:hAnsi="宋体" w:cs="宋体" w:hint="eastAsia"/>
                <w:color w:val="000000"/>
                <w:kern w:val="0"/>
                <w:sz w:val="20"/>
                <w:szCs w:val="20"/>
              </w:rPr>
              <w:t>金额单位：万元</w:t>
            </w:r>
          </w:p>
        </w:tc>
      </w:tr>
      <w:tr w:rsidR="00146C04" w14:paraId="19D1CB57" w14:textId="77777777">
        <w:trPr>
          <w:trHeight w:hRule="exact" w:val="454"/>
          <w:tblHeader/>
          <w:jc w:val="center"/>
        </w:trPr>
        <w:tc>
          <w:tcPr>
            <w:tcW w:w="766" w:type="dxa"/>
            <w:tcBorders>
              <w:top w:val="nil"/>
              <w:left w:val="nil"/>
              <w:bottom w:val="dotted" w:sz="4" w:space="0" w:color="000000"/>
              <w:right w:val="dotted" w:sz="4" w:space="0" w:color="000000"/>
            </w:tcBorders>
            <w:shd w:val="clear" w:color="auto" w:fill="auto"/>
            <w:noWrap/>
            <w:vAlign w:val="center"/>
          </w:tcPr>
          <w:p w14:paraId="07584843" w14:textId="77777777" w:rsidR="00146C04" w:rsidRDefault="0058685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序 号</w:t>
            </w:r>
          </w:p>
        </w:tc>
        <w:tc>
          <w:tcPr>
            <w:tcW w:w="2068" w:type="dxa"/>
            <w:tcBorders>
              <w:top w:val="nil"/>
              <w:left w:val="nil"/>
              <w:bottom w:val="dotted" w:sz="4" w:space="0" w:color="000000"/>
              <w:right w:val="dotted" w:sz="4" w:space="0" w:color="000000"/>
            </w:tcBorders>
            <w:shd w:val="clear" w:color="auto" w:fill="auto"/>
            <w:noWrap/>
            <w:vAlign w:val="center"/>
          </w:tcPr>
          <w:p w14:paraId="60D8F58D" w14:textId="77777777" w:rsidR="00146C04" w:rsidRDefault="0058685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日 期</w:t>
            </w:r>
          </w:p>
        </w:tc>
        <w:tc>
          <w:tcPr>
            <w:tcW w:w="4645" w:type="dxa"/>
            <w:tcBorders>
              <w:top w:val="nil"/>
              <w:left w:val="nil"/>
              <w:bottom w:val="dotted" w:sz="4" w:space="0" w:color="000000"/>
              <w:right w:val="dotted" w:sz="4" w:space="0" w:color="000000"/>
            </w:tcBorders>
            <w:shd w:val="clear" w:color="auto" w:fill="auto"/>
            <w:noWrap/>
            <w:vAlign w:val="center"/>
          </w:tcPr>
          <w:p w14:paraId="7E50F970" w14:textId="77777777" w:rsidR="00146C04" w:rsidRDefault="0058685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摘 要</w:t>
            </w:r>
          </w:p>
        </w:tc>
        <w:tc>
          <w:tcPr>
            <w:tcW w:w="821" w:type="dxa"/>
            <w:tcBorders>
              <w:top w:val="nil"/>
              <w:left w:val="nil"/>
              <w:bottom w:val="dotted" w:sz="4" w:space="0" w:color="000000"/>
              <w:right w:val="nil"/>
            </w:tcBorders>
            <w:shd w:val="clear" w:color="auto" w:fill="auto"/>
            <w:noWrap/>
            <w:vAlign w:val="center"/>
          </w:tcPr>
          <w:p w14:paraId="037E2804" w14:textId="77777777" w:rsidR="00146C04" w:rsidRDefault="0058685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金 额</w:t>
            </w:r>
          </w:p>
        </w:tc>
      </w:tr>
      <w:tr w:rsidR="00146C04" w14:paraId="519F6951" w14:textId="77777777">
        <w:trPr>
          <w:trHeight w:hRule="exact" w:val="454"/>
          <w:jc w:val="center"/>
        </w:trPr>
        <w:tc>
          <w:tcPr>
            <w:tcW w:w="766" w:type="dxa"/>
            <w:tcBorders>
              <w:top w:val="nil"/>
              <w:left w:val="nil"/>
              <w:bottom w:val="dotted" w:sz="4" w:space="0" w:color="000000"/>
              <w:right w:val="dotted" w:sz="4" w:space="0" w:color="000000"/>
            </w:tcBorders>
            <w:shd w:val="clear" w:color="auto" w:fill="auto"/>
            <w:noWrap/>
            <w:vAlign w:val="center"/>
          </w:tcPr>
          <w:p w14:paraId="207290B0" w14:textId="77777777" w:rsidR="00146C04" w:rsidRDefault="0058685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068" w:type="dxa"/>
            <w:tcBorders>
              <w:top w:val="nil"/>
              <w:left w:val="nil"/>
              <w:bottom w:val="dotted" w:sz="4" w:space="0" w:color="000000"/>
              <w:right w:val="dotted" w:sz="4" w:space="0" w:color="000000"/>
            </w:tcBorders>
            <w:shd w:val="clear" w:color="auto" w:fill="auto"/>
            <w:noWrap/>
            <w:vAlign w:val="center"/>
          </w:tcPr>
          <w:p w14:paraId="66257FBC" w14:textId="77777777" w:rsidR="00146C04" w:rsidRDefault="0058685F">
            <w:pPr>
              <w:widowControl/>
              <w:jc w:val="center"/>
              <w:rPr>
                <w:rFonts w:ascii="宋体" w:hAnsi="宋体" w:cs="宋体"/>
                <w:color w:val="000000"/>
                <w:kern w:val="0"/>
                <w:sz w:val="20"/>
                <w:szCs w:val="20"/>
              </w:rPr>
            </w:pPr>
            <w:r>
              <w:rPr>
                <w:rFonts w:ascii="宋体" w:hAnsi="宋体" w:cs="宋体" w:hint="eastAsia"/>
                <w:color w:val="000000"/>
                <w:kern w:val="0"/>
                <w:sz w:val="20"/>
                <w:szCs w:val="20"/>
              </w:rPr>
              <w:t>2018.12.18-</w:t>
            </w:r>
            <w:r>
              <w:rPr>
                <w:rFonts w:ascii="宋体" w:hAnsi="宋体" w:cs="宋体"/>
                <w:color w:val="000000"/>
                <w:kern w:val="0"/>
                <w:sz w:val="20"/>
                <w:szCs w:val="20"/>
              </w:rPr>
              <w:t>12.20</w:t>
            </w:r>
          </w:p>
        </w:tc>
        <w:tc>
          <w:tcPr>
            <w:tcW w:w="4645" w:type="dxa"/>
            <w:tcBorders>
              <w:top w:val="nil"/>
              <w:left w:val="nil"/>
              <w:bottom w:val="dotted" w:sz="4" w:space="0" w:color="000000"/>
              <w:right w:val="dotted" w:sz="4" w:space="0" w:color="000000"/>
            </w:tcBorders>
            <w:shd w:val="clear" w:color="auto" w:fill="auto"/>
            <w:noWrap/>
            <w:vAlign w:val="center"/>
          </w:tcPr>
          <w:p w14:paraId="47A23A4B" w14:textId="77777777" w:rsidR="00146C04" w:rsidRDefault="0058685F">
            <w:pPr>
              <w:widowControl/>
              <w:jc w:val="center"/>
              <w:rPr>
                <w:rFonts w:ascii="宋体" w:hAnsi="宋体" w:cs="宋体"/>
                <w:color w:val="000000"/>
                <w:kern w:val="0"/>
                <w:sz w:val="20"/>
                <w:szCs w:val="20"/>
              </w:rPr>
            </w:pPr>
            <w:r>
              <w:rPr>
                <w:rFonts w:ascii="宋体" w:hAnsi="宋体" w:cs="宋体" w:hint="eastAsia"/>
                <w:color w:val="000000"/>
                <w:sz w:val="20"/>
                <w:szCs w:val="20"/>
              </w:rPr>
              <w:t>支付工程进度款</w:t>
            </w:r>
          </w:p>
        </w:tc>
        <w:tc>
          <w:tcPr>
            <w:tcW w:w="821" w:type="dxa"/>
            <w:tcBorders>
              <w:top w:val="nil"/>
              <w:left w:val="nil"/>
              <w:bottom w:val="dotted" w:sz="4" w:space="0" w:color="000000"/>
              <w:right w:val="nil"/>
            </w:tcBorders>
            <w:shd w:val="clear" w:color="auto" w:fill="auto"/>
            <w:noWrap/>
            <w:vAlign w:val="center"/>
          </w:tcPr>
          <w:p w14:paraId="35A337C6" w14:textId="77777777" w:rsidR="00146C04" w:rsidRDefault="0058685F">
            <w:pPr>
              <w:widowControl/>
              <w:jc w:val="center"/>
              <w:rPr>
                <w:rFonts w:ascii="宋体" w:hAnsi="宋体" w:cs="宋体"/>
                <w:color w:val="000000"/>
                <w:kern w:val="0"/>
                <w:sz w:val="20"/>
                <w:szCs w:val="20"/>
              </w:rPr>
            </w:pPr>
            <w:r>
              <w:rPr>
                <w:rFonts w:ascii="宋体" w:hAnsi="宋体"/>
                <w:color w:val="000000"/>
                <w:sz w:val="20"/>
                <w:szCs w:val="20"/>
              </w:rPr>
              <w:t>97.20</w:t>
            </w:r>
          </w:p>
        </w:tc>
      </w:tr>
      <w:tr w:rsidR="00146C04" w14:paraId="167509AC" w14:textId="77777777">
        <w:trPr>
          <w:trHeight w:hRule="exact" w:val="454"/>
          <w:jc w:val="center"/>
        </w:trPr>
        <w:tc>
          <w:tcPr>
            <w:tcW w:w="766" w:type="dxa"/>
            <w:tcBorders>
              <w:top w:val="nil"/>
              <w:left w:val="nil"/>
              <w:bottom w:val="dotted" w:sz="4" w:space="0" w:color="000000"/>
              <w:right w:val="dotted" w:sz="4" w:space="0" w:color="000000"/>
            </w:tcBorders>
            <w:shd w:val="clear" w:color="auto" w:fill="auto"/>
            <w:noWrap/>
            <w:vAlign w:val="center"/>
          </w:tcPr>
          <w:p w14:paraId="6B981FB7" w14:textId="77777777" w:rsidR="00146C04" w:rsidRDefault="0058685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068" w:type="dxa"/>
            <w:tcBorders>
              <w:top w:val="nil"/>
              <w:left w:val="nil"/>
              <w:bottom w:val="dotted" w:sz="4" w:space="0" w:color="000000"/>
              <w:right w:val="dotted" w:sz="4" w:space="0" w:color="000000"/>
            </w:tcBorders>
            <w:shd w:val="clear" w:color="auto" w:fill="auto"/>
            <w:noWrap/>
            <w:vAlign w:val="center"/>
          </w:tcPr>
          <w:p w14:paraId="4605A0C6" w14:textId="77777777" w:rsidR="00146C04" w:rsidRDefault="0058685F">
            <w:pPr>
              <w:widowControl/>
              <w:jc w:val="center"/>
              <w:rPr>
                <w:rFonts w:ascii="宋体" w:hAnsi="宋体" w:cs="宋体"/>
                <w:color w:val="000000"/>
                <w:kern w:val="0"/>
                <w:sz w:val="20"/>
                <w:szCs w:val="20"/>
              </w:rPr>
            </w:pPr>
            <w:r>
              <w:rPr>
                <w:rFonts w:ascii="宋体" w:hAnsi="宋体" w:cs="宋体" w:hint="eastAsia"/>
                <w:color w:val="000000"/>
                <w:kern w:val="0"/>
                <w:sz w:val="20"/>
                <w:szCs w:val="20"/>
              </w:rPr>
              <w:t>2018.12.18-</w:t>
            </w:r>
            <w:r>
              <w:rPr>
                <w:rFonts w:ascii="宋体" w:hAnsi="宋体" w:cs="宋体"/>
                <w:color w:val="000000"/>
                <w:kern w:val="0"/>
                <w:sz w:val="20"/>
                <w:szCs w:val="20"/>
              </w:rPr>
              <w:t>12.20</w:t>
            </w:r>
          </w:p>
        </w:tc>
        <w:tc>
          <w:tcPr>
            <w:tcW w:w="4645" w:type="dxa"/>
            <w:tcBorders>
              <w:top w:val="nil"/>
              <w:left w:val="nil"/>
              <w:bottom w:val="dotted" w:sz="4" w:space="0" w:color="000000"/>
              <w:right w:val="dotted" w:sz="4" w:space="0" w:color="000000"/>
            </w:tcBorders>
            <w:shd w:val="clear" w:color="auto" w:fill="auto"/>
            <w:noWrap/>
            <w:vAlign w:val="center"/>
          </w:tcPr>
          <w:p w14:paraId="60F597FB" w14:textId="77777777" w:rsidR="00146C04" w:rsidRDefault="0058685F">
            <w:pPr>
              <w:widowControl/>
              <w:jc w:val="center"/>
              <w:rPr>
                <w:rFonts w:ascii="宋体" w:hAnsi="宋体" w:cs="宋体"/>
                <w:color w:val="000000"/>
                <w:kern w:val="0"/>
                <w:sz w:val="20"/>
                <w:szCs w:val="20"/>
              </w:rPr>
            </w:pPr>
            <w:r>
              <w:rPr>
                <w:rFonts w:ascii="宋体" w:hAnsi="宋体" w:cs="宋体" w:hint="eastAsia"/>
                <w:color w:val="000000"/>
                <w:kern w:val="0"/>
                <w:sz w:val="20"/>
                <w:szCs w:val="20"/>
              </w:rPr>
              <w:t>支付设计费及咨询费</w:t>
            </w:r>
          </w:p>
        </w:tc>
        <w:tc>
          <w:tcPr>
            <w:tcW w:w="821" w:type="dxa"/>
            <w:tcBorders>
              <w:top w:val="nil"/>
              <w:left w:val="nil"/>
              <w:bottom w:val="dotted" w:sz="4" w:space="0" w:color="000000"/>
              <w:right w:val="nil"/>
            </w:tcBorders>
            <w:shd w:val="clear" w:color="auto" w:fill="auto"/>
            <w:noWrap/>
            <w:vAlign w:val="center"/>
          </w:tcPr>
          <w:p w14:paraId="48D46009" w14:textId="77777777" w:rsidR="00146C04" w:rsidRDefault="0058685F">
            <w:pPr>
              <w:widowControl/>
              <w:jc w:val="center"/>
              <w:rPr>
                <w:rFonts w:ascii="宋体" w:hAnsi="宋体" w:cs="宋体"/>
                <w:color w:val="000000"/>
                <w:kern w:val="0"/>
                <w:sz w:val="20"/>
                <w:szCs w:val="20"/>
              </w:rPr>
            </w:pPr>
            <w:r>
              <w:rPr>
                <w:rFonts w:ascii="宋体" w:hAnsi="宋体"/>
                <w:color w:val="000000"/>
                <w:sz w:val="20"/>
                <w:szCs w:val="20"/>
              </w:rPr>
              <w:t>32.34</w:t>
            </w:r>
          </w:p>
        </w:tc>
      </w:tr>
      <w:tr w:rsidR="00146C04" w14:paraId="2DE9019A" w14:textId="77777777">
        <w:trPr>
          <w:trHeight w:hRule="exact" w:val="454"/>
          <w:jc w:val="center"/>
        </w:trPr>
        <w:tc>
          <w:tcPr>
            <w:tcW w:w="7479" w:type="dxa"/>
            <w:gridSpan w:val="3"/>
            <w:tcBorders>
              <w:top w:val="dotted" w:sz="4" w:space="0" w:color="000000"/>
              <w:left w:val="nil"/>
              <w:bottom w:val="single" w:sz="8" w:space="0" w:color="000000"/>
              <w:right w:val="dotted" w:sz="4" w:space="0" w:color="000000"/>
            </w:tcBorders>
            <w:shd w:val="clear" w:color="auto" w:fill="auto"/>
            <w:noWrap/>
            <w:vAlign w:val="center"/>
          </w:tcPr>
          <w:p w14:paraId="2300BB24" w14:textId="77777777" w:rsidR="00146C04" w:rsidRDefault="0058685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合 </w:t>
            </w:r>
            <w:r>
              <w:rPr>
                <w:rFonts w:ascii="宋体" w:hAnsi="宋体" w:cs="宋体"/>
                <w:b/>
                <w:bCs/>
                <w:color w:val="000000"/>
                <w:kern w:val="0"/>
                <w:sz w:val="20"/>
                <w:szCs w:val="20"/>
              </w:rPr>
              <w:t xml:space="preserve"> </w:t>
            </w:r>
            <w:r>
              <w:rPr>
                <w:rFonts w:ascii="宋体" w:hAnsi="宋体" w:cs="宋体" w:hint="eastAsia"/>
                <w:b/>
                <w:bCs/>
                <w:color w:val="000000"/>
                <w:kern w:val="0"/>
                <w:sz w:val="20"/>
                <w:szCs w:val="20"/>
              </w:rPr>
              <w:t>计</w:t>
            </w:r>
          </w:p>
        </w:tc>
        <w:tc>
          <w:tcPr>
            <w:tcW w:w="821" w:type="dxa"/>
            <w:tcBorders>
              <w:top w:val="nil"/>
              <w:left w:val="nil"/>
              <w:bottom w:val="single" w:sz="8" w:space="0" w:color="000000"/>
              <w:right w:val="nil"/>
            </w:tcBorders>
            <w:shd w:val="clear" w:color="auto" w:fill="auto"/>
            <w:noWrap/>
            <w:vAlign w:val="center"/>
          </w:tcPr>
          <w:p w14:paraId="6E181BA2" w14:textId="77777777" w:rsidR="00146C04" w:rsidRDefault="0058685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129.54</w:t>
            </w:r>
          </w:p>
        </w:tc>
      </w:tr>
    </w:tbl>
    <w:p w14:paraId="5EEF2C36" w14:textId="77777777" w:rsidR="00146C04" w:rsidRDefault="0058685F">
      <w:pPr>
        <w:spacing w:line="600" w:lineRule="exact"/>
        <w:ind w:firstLineChars="200" w:firstLine="560"/>
        <w:rPr>
          <w:rFonts w:ascii="宋体" w:hAnsi="宋体" w:cs="宋体"/>
          <w:sz w:val="28"/>
          <w:szCs w:val="28"/>
        </w:rPr>
      </w:pPr>
      <w:bookmarkStart w:id="146" w:name="_Toc17453_WPSOffice_Level2"/>
      <w:r>
        <w:rPr>
          <w:rFonts w:ascii="宋体" w:hAnsi="宋体" w:cs="宋体" w:hint="eastAsia"/>
          <w:sz w:val="28"/>
          <w:szCs w:val="28"/>
        </w:rPr>
        <w:t>（三）荫营镇后洼村路面改造工程和207国道、307复线沿线出入口路面硬化工程</w:t>
      </w:r>
      <w:bookmarkEnd w:id="146"/>
    </w:p>
    <w:p w14:paraId="18800776"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截止2018年12月31日，2018年度阳泉市郊区荫营镇后洼村路面改造工程和207国道、307复线沿线出入口路面硬化项目的债券资金，已全部使用完毕。</w:t>
      </w:r>
    </w:p>
    <w:tbl>
      <w:tblPr>
        <w:tblW w:w="8522" w:type="dxa"/>
        <w:jc w:val="center"/>
        <w:tblLayout w:type="fixed"/>
        <w:tblLook w:val="04A0" w:firstRow="1" w:lastRow="0" w:firstColumn="1" w:lastColumn="0" w:noHBand="0" w:noVBand="1"/>
      </w:tblPr>
      <w:tblGrid>
        <w:gridCol w:w="816"/>
        <w:gridCol w:w="2552"/>
        <w:gridCol w:w="884"/>
        <w:gridCol w:w="2094"/>
        <w:gridCol w:w="2176"/>
      </w:tblGrid>
      <w:tr w:rsidR="00146C04" w14:paraId="3EC1DF3A" w14:textId="77777777">
        <w:trPr>
          <w:trHeight w:val="454"/>
          <w:jc w:val="center"/>
        </w:trPr>
        <w:tc>
          <w:tcPr>
            <w:tcW w:w="816" w:type="dxa"/>
            <w:tcBorders>
              <w:top w:val="nil"/>
              <w:left w:val="nil"/>
              <w:bottom w:val="nil"/>
              <w:right w:val="nil"/>
            </w:tcBorders>
            <w:shd w:val="clear" w:color="auto" w:fill="auto"/>
            <w:noWrap/>
            <w:vAlign w:val="center"/>
          </w:tcPr>
          <w:p w14:paraId="02AAE64E" w14:textId="77777777" w:rsidR="00146C04" w:rsidRDefault="00146C04">
            <w:pPr>
              <w:widowControl/>
              <w:spacing w:line="360" w:lineRule="auto"/>
              <w:jc w:val="center"/>
              <w:rPr>
                <w:rFonts w:ascii="宋体" w:hAnsi="宋体" w:cs="宋体"/>
                <w:color w:val="000000"/>
                <w:kern w:val="0"/>
                <w:sz w:val="20"/>
                <w:szCs w:val="20"/>
              </w:rPr>
            </w:pPr>
          </w:p>
        </w:tc>
        <w:tc>
          <w:tcPr>
            <w:tcW w:w="3436" w:type="dxa"/>
            <w:gridSpan w:val="2"/>
            <w:tcBorders>
              <w:top w:val="nil"/>
              <w:left w:val="nil"/>
              <w:bottom w:val="nil"/>
              <w:right w:val="nil"/>
            </w:tcBorders>
            <w:shd w:val="clear" w:color="auto" w:fill="auto"/>
            <w:noWrap/>
            <w:vAlign w:val="center"/>
          </w:tcPr>
          <w:p w14:paraId="7151E6CB" w14:textId="77777777" w:rsidR="00146C04" w:rsidRDefault="00146C04">
            <w:pPr>
              <w:widowControl/>
              <w:spacing w:line="360" w:lineRule="auto"/>
              <w:jc w:val="center"/>
              <w:rPr>
                <w:rFonts w:ascii="宋体" w:hAnsi="宋体" w:cs="宋体"/>
                <w:color w:val="000000"/>
                <w:kern w:val="0"/>
                <w:sz w:val="20"/>
                <w:szCs w:val="20"/>
              </w:rPr>
            </w:pPr>
          </w:p>
        </w:tc>
        <w:tc>
          <w:tcPr>
            <w:tcW w:w="2094" w:type="dxa"/>
            <w:tcBorders>
              <w:top w:val="nil"/>
              <w:left w:val="nil"/>
              <w:bottom w:val="nil"/>
              <w:right w:val="nil"/>
            </w:tcBorders>
            <w:shd w:val="clear" w:color="auto" w:fill="auto"/>
            <w:noWrap/>
            <w:vAlign w:val="center"/>
          </w:tcPr>
          <w:p w14:paraId="6E0FFD3F" w14:textId="77777777" w:rsidR="00146C04" w:rsidRDefault="00146C04">
            <w:pPr>
              <w:widowControl/>
              <w:spacing w:line="360" w:lineRule="auto"/>
              <w:jc w:val="center"/>
              <w:rPr>
                <w:rFonts w:ascii="宋体" w:hAnsi="宋体" w:cs="宋体"/>
                <w:color w:val="000000"/>
                <w:kern w:val="0"/>
                <w:sz w:val="20"/>
                <w:szCs w:val="20"/>
              </w:rPr>
            </w:pPr>
          </w:p>
        </w:tc>
        <w:tc>
          <w:tcPr>
            <w:tcW w:w="2176" w:type="dxa"/>
            <w:tcBorders>
              <w:top w:val="nil"/>
              <w:left w:val="nil"/>
              <w:bottom w:val="single" w:sz="8" w:space="0" w:color="000000"/>
              <w:right w:val="nil"/>
            </w:tcBorders>
            <w:shd w:val="clear" w:color="auto" w:fill="auto"/>
            <w:noWrap/>
            <w:vAlign w:val="center"/>
          </w:tcPr>
          <w:p w14:paraId="76734242" w14:textId="77777777" w:rsidR="00146C04" w:rsidRDefault="0058685F">
            <w:pPr>
              <w:widowControl/>
              <w:spacing w:line="360" w:lineRule="auto"/>
              <w:jc w:val="right"/>
              <w:rPr>
                <w:rFonts w:ascii="宋体" w:hAnsi="宋体" w:cs="宋体"/>
                <w:color w:val="000000"/>
                <w:kern w:val="0"/>
                <w:sz w:val="20"/>
                <w:szCs w:val="20"/>
              </w:rPr>
            </w:pPr>
            <w:r>
              <w:rPr>
                <w:rFonts w:ascii="宋体" w:hAnsi="宋体" w:cs="宋体" w:hint="eastAsia"/>
                <w:color w:val="000000"/>
                <w:kern w:val="0"/>
                <w:sz w:val="20"/>
                <w:szCs w:val="20"/>
              </w:rPr>
              <w:t>金额单位：万元</w:t>
            </w:r>
          </w:p>
        </w:tc>
      </w:tr>
      <w:tr w:rsidR="00146C04" w14:paraId="037FCD86" w14:textId="77777777">
        <w:trPr>
          <w:trHeight w:val="454"/>
          <w:jc w:val="center"/>
        </w:trPr>
        <w:tc>
          <w:tcPr>
            <w:tcW w:w="816" w:type="dxa"/>
            <w:tcBorders>
              <w:top w:val="single" w:sz="8" w:space="0" w:color="000000"/>
              <w:left w:val="nil"/>
              <w:bottom w:val="dotted" w:sz="4" w:space="0" w:color="000000"/>
              <w:right w:val="dotted" w:sz="4" w:space="0" w:color="000000"/>
            </w:tcBorders>
            <w:shd w:val="clear" w:color="auto" w:fill="auto"/>
            <w:noWrap/>
            <w:vAlign w:val="center"/>
          </w:tcPr>
          <w:p w14:paraId="2E9D9AA6"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2552" w:type="dxa"/>
            <w:tcBorders>
              <w:top w:val="single" w:sz="8" w:space="0" w:color="000000"/>
              <w:left w:val="nil"/>
              <w:bottom w:val="dotted" w:sz="4" w:space="0" w:color="000000"/>
              <w:right w:val="dotted" w:sz="4" w:space="0" w:color="000000"/>
            </w:tcBorders>
            <w:shd w:val="clear" w:color="auto" w:fill="auto"/>
            <w:noWrap/>
            <w:vAlign w:val="center"/>
          </w:tcPr>
          <w:p w14:paraId="6F429F54"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日期</w:t>
            </w:r>
          </w:p>
        </w:tc>
        <w:tc>
          <w:tcPr>
            <w:tcW w:w="2978" w:type="dxa"/>
            <w:gridSpan w:val="2"/>
            <w:tcBorders>
              <w:top w:val="single" w:sz="8" w:space="0" w:color="000000"/>
              <w:left w:val="nil"/>
              <w:bottom w:val="dotted" w:sz="4" w:space="0" w:color="000000"/>
              <w:right w:val="dotted" w:sz="4" w:space="0" w:color="000000"/>
            </w:tcBorders>
            <w:shd w:val="clear" w:color="auto" w:fill="auto"/>
            <w:noWrap/>
            <w:vAlign w:val="center"/>
          </w:tcPr>
          <w:p w14:paraId="69E74F3A"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摘要</w:t>
            </w:r>
          </w:p>
        </w:tc>
        <w:tc>
          <w:tcPr>
            <w:tcW w:w="2176" w:type="dxa"/>
            <w:tcBorders>
              <w:top w:val="nil"/>
              <w:left w:val="nil"/>
              <w:bottom w:val="dotted" w:sz="4" w:space="0" w:color="000000"/>
              <w:right w:val="nil"/>
            </w:tcBorders>
            <w:shd w:val="clear" w:color="auto" w:fill="auto"/>
            <w:noWrap/>
            <w:vAlign w:val="center"/>
          </w:tcPr>
          <w:p w14:paraId="69D74BB2"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金 额</w:t>
            </w:r>
          </w:p>
        </w:tc>
      </w:tr>
      <w:tr w:rsidR="00146C04" w14:paraId="311C8092" w14:textId="77777777">
        <w:trPr>
          <w:trHeight w:val="454"/>
          <w:jc w:val="center"/>
        </w:trPr>
        <w:tc>
          <w:tcPr>
            <w:tcW w:w="816" w:type="dxa"/>
            <w:tcBorders>
              <w:top w:val="nil"/>
              <w:left w:val="nil"/>
              <w:bottom w:val="dotted" w:sz="4" w:space="0" w:color="000000"/>
              <w:right w:val="dotted" w:sz="4" w:space="0" w:color="000000"/>
            </w:tcBorders>
            <w:shd w:val="clear" w:color="auto" w:fill="auto"/>
            <w:noWrap/>
            <w:vAlign w:val="center"/>
          </w:tcPr>
          <w:p w14:paraId="58FC49B2"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color w:val="000000"/>
                <w:sz w:val="20"/>
                <w:szCs w:val="20"/>
              </w:rPr>
              <w:lastRenderedPageBreak/>
              <w:t>1</w:t>
            </w:r>
          </w:p>
        </w:tc>
        <w:tc>
          <w:tcPr>
            <w:tcW w:w="2552" w:type="dxa"/>
            <w:tcBorders>
              <w:top w:val="nil"/>
              <w:left w:val="nil"/>
              <w:bottom w:val="dotted" w:sz="4" w:space="0" w:color="000000"/>
              <w:right w:val="dotted" w:sz="4" w:space="0" w:color="000000"/>
            </w:tcBorders>
            <w:shd w:val="clear" w:color="auto" w:fill="auto"/>
            <w:noWrap/>
            <w:vAlign w:val="center"/>
          </w:tcPr>
          <w:p w14:paraId="61A41E75"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2018.12.20</w:t>
            </w:r>
          </w:p>
        </w:tc>
        <w:tc>
          <w:tcPr>
            <w:tcW w:w="2978" w:type="dxa"/>
            <w:gridSpan w:val="2"/>
            <w:tcBorders>
              <w:top w:val="nil"/>
              <w:left w:val="nil"/>
              <w:bottom w:val="dotted" w:sz="4" w:space="0" w:color="000000"/>
              <w:right w:val="dotted" w:sz="4" w:space="0" w:color="000000"/>
            </w:tcBorders>
            <w:shd w:val="clear" w:color="auto" w:fill="auto"/>
            <w:noWrap/>
            <w:vAlign w:val="center"/>
          </w:tcPr>
          <w:p w14:paraId="703164D0"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sz w:val="20"/>
                <w:szCs w:val="20"/>
              </w:rPr>
              <w:t>支付工程进度款</w:t>
            </w:r>
          </w:p>
        </w:tc>
        <w:tc>
          <w:tcPr>
            <w:tcW w:w="2176" w:type="dxa"/>
            <w:tcBorders>
              <w:top w:val="nil"/>
              <w:left w:val="nil"/>
              <w:bottom w:val="dotted" w:sz="4" w:space="0" w:color="000000"/>
              <w:right w:val="nil"/>
            </w:tcBorders>
            <w:shd w:val="clear" w:color="auto" w:fill="auto"/>
            <w:noWrap/>
            <w:vAlign w:val="center"/>
          </w:tcPr>
          <w:p w14:paraId="31F5787F"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84.00</w:t>
            </w:r>
          </w:p>
        </w:tc>
      </w:tr>
      <w:tr w:rsidR="00146C04" w14:paraId="035F794C" w14:textId="77777777">
        <w:trPr>
          <w:trHeight w:val="454"/>
          <w:jc w:val="center"/>
        </w:trPr>
        <w:tc>
          <w:tcPr>
            <w:tcW w:w="816" w:type="dxa"/>
            <w:tcBorders>
              <w:top w:val="nil"/>
              <w:left w:val="nil"/>
              <w:bottom w:val="dotted" w:sz="4" w:space="0" w:color="000000"/>
              <w:right w:val="dotted" w:sz="4" w:space="0" w:color="000000"/>
            </w:tcBorders>
            <w:shd w:val="clear" w:color="auto" w:fill="auto"/>
            <w:noWrap/>
            <w:vAlign w:val="center"/>
          </w:tcPr>
          <w:p w14:paraId="2D7D321D"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color w:val="000000"/>
                <w:sz w:val="20"/>
                <w:szCs w:val="20"/>
              </w:rPr>
              <w:t>2</w:t>
            </w:r>
          </w:p>
        </w:tc>
        <w:tc>
          <w:tcPr>
            <w:tcW w:w="2552" w:type="dxa"/>
            <w:tcBorders>
              <w:top w:val="nil"/>
              <w:left w:val="nil"/>
              <w:bottom w:val="dotted" w:sz="4" w:space="0" w:color="000000"/>
              <w:right w:val="dotted" w:sz="4" w:space="0" w:color="000000"/>
            </w:tcBorders>
            <w:shd w:val="clear" w:color="auto" w:fill="auto"/>
            <w:noWrap/>
            <w:vAlign w:val="center"/>
          </w:tcPr>
          <w:p w14:paraId="36F84A8B"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2018.12.21</w:t>
            </w:r>
          </w:p>
        </w:tc>
        <w:tc>
          <w:tcPr>
            <w:tcW w:w="2978" w:type="dxa"/>
            <w:gridSpan w:val="2"/>
            <w:tcBorders>
              <w:top w:val="nil"/>
              <w:left w:val="nil"/>
              <w:bottom w:val="dotted" w:sz="4" w:space="0" w:color="000000"/>
              <w:right w:val="dotted" w:sz="4" w:space="0" w:color="000000"/>
            </w:tcBorders>
            <w:shd w:val="clear" w:color="auto" w:fill="auto"/>
            <w:noWrap/>
            <w:vAlign w:val="center"/>
          </w:tcPr>
          <w:p w14:paraId="6E507F53"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sz w:val="20"/>
                <w:szCs w:val="20"/>
              </w:rPr>
              <w:t>支付工程进度款</w:t>
            </w:r>
          </w:p>
        </w:tc>
        <w:tc>
          <w:tcPr>
            <w:tcW w:w="2176" w:type="dxa"/>
            <w:tcBorders>
              <w:top w:val="nil"/>
              <w:left w:val="nil"/>
              <w:bottom w:val="dotted" w:sz="4" w:space="0" w:color="000000"/>
              <w:right w:val="nil"/>
            </w:tcBorders>
            <w:shd w:val="clear" w:color="auto" w:fill="auto"/>
            <w:noWrap/>
            <w:vAlign w:val="center"/>
          </w:tcPr>
          <w:p w14:paraId="21318246"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93.84</w:t>
            </w:r>
          </w:p>
        </w:tc>
      </w:tr>
      <w:tr w:rsidR="00146C04" w14:paraId="6903B910" w14:textId="77777777">
        <w:trPr>
          <w:trHeight w:val="454"/>
          <w:jc w:val="center"/>
        </w:trPr>
        <w:tc>
          <w:tcPr>
            <w:tcW w:w="6346" w:type="dxa"/>
            <w:gridSpan w:val="4"/>
            <w:tcBorders>
              <w:top w:val="nil"/>
              <w:left w:val="nil"/>
              <w:bottom w:val="single" w:sz="8" w:space="0" w:color="000000"/>
              <w:right w:val="dotted" w:sz="4" w:space="0" w:color="000000"/>
            </w:tcBorders>
            <w:shd w:val="clear" w:color="auto" w:fill="auto"/>
            <w:noWrap/>
            <w:vAlign w:val="center"/>
          </w:tcPr>
          <w:p w14:paraId="00BCFF20"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合 </w:t>
            </w:r>
            <w:r>
              <w:rPr>
                <w:rFonts w:ascii="宋体" w:hAnsi="宋体" w:cs="宋体"/>
                <w:b/>
                <w:bCs/>
                <w:color w:val="000000"/>
                <w:kern w:val="0"/>
                <w:sz w:val="20"/>
                <w:szCs w:val="20"/>
              </w:rPr>
              <w:t xml:space="preserve"> </w:t>
            </w:r>
            <w:r>
              <w:rPr>
                <w:rFonts w:ascii="宋体" w:hAnsi="宋体" w:cs="宋体" w:hint="eastAsia"/>
                <w:b/>
                <w:bCs/>
                <w:color w:val="000000"/>
                <w:kern w:val="0"/>
                <w:sz w:val="20"/>
                <w:szCs w:val="20"/>
              </w:rPr>
              <w:t>计</w:t>
            </w:r>
          </w:p>
        </w:tc>
        <w:tc>
          <w:tcPr>
            <w:tcW w:w="2176" w:type="dxa"/>
            <w:tcBorders>
              <w:top w:val="nil"/>
              <w:left w:val="nil"/>
              <w:bottom w:val="single" w:sz="8" w:space="0" w:color="000000"/>
              <w:right w:val="nil"/>
            </w:tcBorders>
            <w:shd w:val="clear" w:color="auto" w:fill="auto"/>
            <w:noWrap/>
            <w:vAlign w:val="center"/>
          </w:tcPr>
          <w:p w14:paraId="6D943009"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177.84</w:t>
            </w:r>
          </w:p>
        </w:tc>
      </w:tr>
    </w:tbl>
    <w:p w14:paraId="4EDF807D" w14:textId="77777777" w:rsidR="00146C04" w:rsidRDefault="0058685F">
      <w:pPr>
        <w:adjustRightInd w:val="0"/>
        <w:snapToGrid w:val="0"/>
        <w:spacing w:line="600" w:lineRule="exact"/>
        <w:ind w:firstLineChars="200" w:firstLine="560"/>
        <w:rPr>
          <w:rFonts w:ascii="宋体" w:hAnsi="宋体" w:cs="宋体"/>
        </w:rPr>
      </w:pPr>
      <w:r>
        <w:rPr>
          <w:rFonts w:ascii="宋体" w:hAnsi="宋体" w:cs="宋体" w:hint="eastAsia"/>
          <w:bCs/>
          <w:sz w:val="28"/>
          <w:szCs w:val="28"/>
        </w:rPr>
        <w:t>本单位严格按照一般债券资金和普通专项债券资金规定用途使用，不存在资金用途调整情况。</w:t>
      </w:r>
    </w:p>
    <w:p w14:paraId="6F5127E7" w14:textId="77777777" w:rsidR="00146C04" w:rsidRDefault="0058685F">
      <w:pPr>
        <w:pStyle w:val="2"/>
        <w:spacing w:before="0" w:after="0" w:line="600" w:lineRule="exact"/>
        <w:ind w:firstLine="549"/>
        <w:rPr>
          <w:rFonts w:ascii="宋体" w:eastAsia="宋体" w:hAnsi="宋体"/>
          <w:b w:val="0"/>
          <w:bCs w:val="0"/>
          <w:kern w:val="0"/>
          <w:sz w:val="28"/>
          <w:szCs w:val="28"/>
        </w:rPr>
      </w:pPr>
      <w:bookmarkStart w:id="147" w:name="_Toc13188_WPSOffice_Level1"/>
      <w:bookmarkStart w:id="148" w:name="_Toc29848_WPSOffice_Level1"/>
      <w:r>
        <w:rPr>
          <w:rFonts w:ascii="宋体" w:eastAsia="宋体" w:hAnsi="宋体" w:hint="eastAsia"/>
          <w:bCs w:val="0"/>
          <w:kern w:val="0"/>
          <w:sz w:val="28"/>
          <w:szCs w:val="28"/>
        </w:rPr>
        <w:t>四、债券资金对应的投资项目</w:t>
      </w:r>
      <w:bookmarkEnd w:id="147"/>
      <w:bookmarkEnd w:id="148"/>
    </w:p>
    <w:p w14:paraId="1774C9B9" w14:textId="77777777" w:rsidR="00146C04" w:rsidRDefault="0058685F">
      <w:pPr>
        <w:pStyle w:val="2"/>
        <w:spacing w:before="0" w:after="0" w:line="600" w:lineRule="exact"/>
        <w:ind w:firstLine="549"/>
        <w:rPr>
          <w:rFonts w:ascii="宋体" w:eastAsia="宋体" w:hAnsi="宋体"/>
          <w:b w:val="0"/>
          <w:kern w:val="0"/>
          <w:sz w:val="28"/>
          <w:szCs w:val="28"/>
        </w:rPr>
      </w:pPr>
      <w:r>
        <w:rPr>
          <w:rFonts w:ascii="宋体" w:eastAsia="宋体" w:hAnsi="宋体" w:hint="eastAsia"/>
          <w:b w:val="0"/>
          <w:kern w:val="0"/>
          <w:sz w:val="28"/>
          <w:szCs w:val="28"/>
        </w:rPr>
        <w:t>一般债券资金对应的投资项目为乡道关街线（关家峪-刘备山段）改造工程、阳泉市郊区“四好农村路”（贫困村）村通水泥（油）路改造工程项目</w:t>
      </w:r>
    </w:p>
    <w:p w14:paraId="766B7AF9" w14:textId="77777777" w:rsidR="00146C04" w:rsidRDefault="0058685F">
      <w:pPr>
        <w:pStyle w:val="2"/>
        <w:spacing w:before="0" w:after="0" w:line="600" w:lineRule="exact"/>
        <w:ind w:firstLine="549"/>
        <w:rPr>
          <w:rFonts w:ascii="宋体" w:eastAsia="宋体" w:hAnsi="宋体"/>
          <w:b w:val="0"/>
          <w:bCs w:val="0"/>
          <w:kern w:val="0"/>
          <w:sz w:val="28"/>
          <w:szCs w:val="28"/>
        </w:rPr>
      </w:pPr>
      <w:r>
        <w:rPr>
          <w:rFonts w:ascii="宋体" w:eastAsia="宋体" w:hAnsi="宋体" w:hint="eastAsia"/>
          <w:b w:val="0"/>
          <w:bCs w:val="0"/>
          <w:kern w:val="0"/>
          <w:sz w:val="28"/>
          <w:szCs w:val="28"/>
        </w:rPr>
        <w:t>普通专项债券资金对应的投资项目为荫营镇后洼村路面改造工程和207国道、307复线沿线出入口路面硬化项目。具体情况如下：</w:t>
      </w:r>
    </w:p>
    <w:p w14:paraId="14598836"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bookmarkStart w:id="149" w:name="_Toc17726_WPSOffice_Level2"/>
      <w:r>
        <w:rPr>
          <w:rFonts w:ascii="宋体" w:hAnsi="宋体" w:cs="宋体" w:hint="eastAsia"/>
          <w:b/>
          <w:kern w:val="0"/>
          <w:sz w:val="28"/>
          <w:szCs w:val="28"/>
        </w:rPr>
        <w:t>（一）郊区乡道关街线（关家峪-刘备山段）改造工程</w:t>
      </w:r>
      <w:bookmarkEnd w:id="149"/>
    </w:p>
    <w:p w14:paraId="49CB4CDE"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150" w:name="_Toc15661_WPSOffice_Level3"/>
      <w:r>
        <w:rPr>
          <w:rFonts w:ascii="宋体" w:hAnsi="宋体" w:cs="宋体" w:hint="eastAsia"/>
          <w:b/>
          <w:kern w:val="0"/>
          <w:sz w:val="28"/>
          <w:szCs w:val="28"/>
        </w:rPr>
        <w:t>1.项目基本情况</w:t>
      </w:r>
      <w:bookmarkEnd w:id="150"/>
    </w:p>
    <w:p w14:paraId="1750C4E8"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郊区乡道关街线（关家峪-刘备山段）改造工程全长9.151公里（主线长6.879公里，连接线长1.872公里），起点关家峪村村北，与G239国道相接后，沿现有道路由东向西布设，路线经过煤运中心发运站后，与白荫铁路支线平交，经关家峪村后，向西南方向沿现有道路布设到刘备山顶，与原水泥混凝土路相连（2013年度关街线改造工程），长6.879公里。与矾道路连接，增设一条连接线，长1.872公里。道路设计速度20km/h。路基宽6.5米，桥涵宽6.5米，路面结构采用水泥混凝土路面，设计年限为10年。实施内容包括路基、路面、排水、防护设施等。</w:t>
      </w:r>
    </w:p>
    <w:p w14:paraId="109EAD1C"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151" w:name="_Toc10979_WPSOffice_Level3"/>
      <w:r>
        <w:rPr>
          <w:rFonts w:ascii="宋体" w:hAnsi="宋体" w:cs="宋体" w:hint="eastAsia"/>
          <w:b/>
          <w:kern w:val="0"/>
          <w:sz w:val="28"/>
          <w:szCs w:val="28"/>
        </w:rPr>
        <w:t>2.项目投资及资金来源</w:t>
      </w:r>
      <w:bookmarkEnd w:id="151"/>
    </w:p>
    <w:p w14:paraId="3263C0D2"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本项目总投资为2297.875万元，资金来源除上级补助资金外，其余由项目单位自筹解决。</w:t>
      </w:r>
    </w:p>
    <w:p w14:paraId="37E9143A"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152" w:name="_Toc21274_WPSOffice_Level3"/>
      <w:r>
        <w:rPr>
          <w:rFonts w:ascii="宋体" w:hAnsi="宋体" w:cs="宋体" w:hint="eastAsia"/>
          <w:b/>
          <w:kern w:val="0"/>
          <w:sz w:val="28"/>
          <w:szCs w:val="28"/>
        </w:rPr>
        <w:t>3.项目审批情况</w:t>
      </w:r>
      <w:bookmarkEnd w:id="152"/>
    </w:p>
    <w:p w14:paraId="03B9CA0B" w14:textId="77777777" w:rsidR="00146C04" w:rsidRDefault="0058685F">
      <w:pPr>
        <w:widowControl/>
        <w:adjustRightInd w:val="0"/>
        <w:snapToGrid w:val="0"/>
        <w:spacing w:line="600" w:lineRule="exact"/>
        <w:ind w:firstLine="560"/>
        <w:outlineLvl w:val="1"/>
        <w:rPr>
          <w:rFonts w:ascii="宋体" w:hAnsi="宋体" w:cs="宋体"/>
          <w:bCs/>
          <w:kern w:val="0"/>
          <w:sz w:val="28"/>
          <w:szCs w:val="28"/>
        </w:rPr>
      </w:pPr>
      <w:r>
        <w:rPr>
          <w:rFonts w:ascii="宋体" w:hAnsi="宋体" w:cs="宋体" w:hint="eastAsia"/>
          <w:bCs/>
          <w:kern w:val="0"/>
          <w:sz w:val="28"/>
          <w:szCs w:val="28"/>
        </w:rPr>
        <w:t>2017年3月23日，阳泉市郊区环境保护局下发《关于阳泉市郊区关家峪-街上农村公路改造工程的函》（阳郊环函[2017]26号）。2017年5月3日，阳泉市郊区发展和改革局下发《关于对阳泉市郊区乡道关街线（关家峪-刘备山段）公路改造工程可行性研究报告的批复》（阳郊发改字[2017]40号）。</w:t>
      </w:r>
    </w:p>
    <w:p w14:paraId="0988BABA" w14:textId="77777777" w:rsidR="00146C04" w:rsidRDefault="0058685F">
      <w:pPr>
        <w:widowControl/>
        <w:adjustRightInd w:val="0"/>
        <w:snapToGrid w:val="0"/>
        <w:spacing w:line="600" w:lineRule="exact"/>
        <w:ind w:firstLine="560"/>
        <w:outlineLvl w:val="1"/>
        <w:rPr>
          <w:rFonts w:ascii="宋体" w:hAnsi="宋体" w:cs="宋体"/>
          <w:bCs/>
          <w:kern w:val="0"/>
          <w:sz w:val="28"/>
          <w:szCs w:val="28"/>
        </w:rPr>
      </w:pPr>
      <w:r>
        <w:rPr>
          <w:rFonts w:ascii="宋体" w:hAnsi="宋体" w:cs="宋体" w:hint="eastAsia"/>
          <w:bCs/>
          <w:kern w:val="0"/>
          <w:sz w:val="28"/>
          <w:szCs w:val="28"/>
        </w:rPr>
        <w:t>2017年6月29日，阳泉市交通运输局下发《关于郊区乡道关街线（关家峪-刘备山段）改造工程一阶段施工图设计和预算的批复》（阳交道发[2017]87号）。</w:t>
      </w:r>
    </w:p>
    <w:p w14:paraId="5D7023EC"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153" w:name="_Toc156_WPSOffice_Level3"/>
      <w:r>
        <w:rPr>
          <w:rFonts w:ascii="宋体" w:hAnsi="宋体" w:cs="宋体" w:hint="eastAsia"/>
          <w:b/>
          <w:kern w:val="0"/>
          <w:sz w:val="28"/>
          <w:szCs w:val="28"/>
        </w:rPr>
        <w:t>4.项目建设及进展情况</w:t>
      </w:r>
      <w:bookmarkEnd w:id="153"/>
    </w:p>
    <w:p w14:paraId="321EF0F9"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本项目于2017年6月6日公开招标，于2018年年末完工。</w:t>
      </w:r>
    </w:p>
    <w:p w14:paraId="680F4AEF"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hint="eastAsia"/>
          <w:sz w:val="28"/>
        </w:rPr>
        <w:t>截至</w:t>
      </w:r>
      <w:r>
        <w:rPr>
          <w:rFonts w:ascii="宋体" w:hAnsi="宋体" w:cs="宋体" w:hint="eastAsia"/>
          <w:sz w:val="28"/>
          <w:szCs w:val="28"/>
        </w:rPr>
        <w:t>2019年3月31日</w:t>
      </w:r>
      <w:r>
        <w:rPr>
          <w:rFonts w:ascii="宋体" w:hAnsi="宋体" w:cs="宋体" w:hint="eastAsia"/>
          <w:bCs/>
          <w:kern w:val="0"/>
          <w:sz w:val="28"/>
          <w:szCs w:val="28"/>
        </w:rPr>
        <w:t>，已累计完成投资额1606.8万元，占总投资的69.9%。</w:t>
      </w:r>
      <w:r>
        <w:rPr>
          <w:rFonts w:ascii="宋体" w:hAnsi="宋体" w:cs="宋体"/>
          <w:bCs/>
          <w:kern w:val="0"/>
          <w:sz w:val="28"/>
          <w:szCs w:val="28"/>
        </w:rPr>
        <w:t xml:space="preserve"> </w:t>
      </w:r>
    </w:p>
    <w:p w14:paraId="2DBAA1CB"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bookmarkStart w:id="154" w:name="_Toc14041_WPSOffice_Level2"/>
      <w:r>
        <w:rPr>
          <w:rFonts w:ascii="宋体" w:hAnsi="宋体" w:cs="宋体" w:hint="eastAsia"/>
          <w:b/>
          <w:kern w:val="0"/>
          <w:sz w:val="28"/>
          <w:szCs w:val="28"/>
        </w:rPr>
        <w:t>（二）阳泉市郊区“四好农村路”（贫困村）村通水泥（油）路改造工程项目</w:t>
      </w:r>
      <w:bookmarkEnd w:id="154"/>
    </w:p>
    <w:p w14:paraId="6BDDC2F5" w14:textId="77777777" w:rsidR="00146C04" w:rsidRDefault="0058685F">
      <w:pPr>
        <w:widowControl/>
        <w:numPr>
          <w:ilvl w:val="255"/>
          <w:numId w:val="0"/>
        </w:numPr>
        <w:adjustRightInd w:val="0"/>
        <w:snapToGrid w:val="0"/>
        <w:spacing w:line="600" w:lineRule="exact"/>
        <w:ind w:firstLineChars="200" w:firstLine="560"/>
        <w:rPr>
          <w:rFonts w:ascii="宋体" w:hAnsi="宋体" w:cs="宋体"/>
          <w:bCs/>
          <w:kern w:val="0"/>
          <w:sz w:val="28"/>
          <w:szCs w:val="28"/>
        </w:rPr>
      </w:pPr>
      <w:bookmarkStart w:id="155" w:name="_Toc22294_WPSOffice_Level3"/>
      <w:r>
        <w:rPr>
          <w:rFonts w:ascii="宋体" w:hAnsi="宋体" w:cs="宋体" w:hint="eastAsia"/>
          <w:b/>
          <w:kern w:val="0"/>
          <w:sz w:val="28"/>
          <w:szCs w:val="28"/>
        </w:rPr>
        <w:t>1.项目基本情况</w:t>
      </w:r>
      <w:bookmarkEnd w:id="155"/>
    </w:p>
    <w:p w14:paraId="358D2585"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阳泉市郊区“四好农村路”（贫困村）村通水泥（油）路改造工程项目共涉及8条农村公路，总长20.63km，全部采用四级公路标准建设，设计速度采用20km/h.实施内容包括路基、路面、排水及防护工程等，该工程为在原有道路上进行改造，具体为杜家庄村委会-杜家庄线（全长2.5km）、代家庄村委会-代家庄线（全长1.195km）、</w:t>
      </w:r>
      <w:r>
        <w:rPr>
          <w:rFonts w:ascii="宋体" w:hAnsi="宋体" w:cs="宋体" w:hint="eastAsia"/>
          <w:bCs/>
          <w:kern w:val="0"/>
          <w:sz w:val="28"/>
          <w:szCs w:val="28"/>
        </w:rPr>
        <w:lastRenderedPageBreak/>
        <w:t>五里庄村委会-桑树坪线（全长3.475km）、虎峪-阳坡线（全长2.5km）、旧后线-阳坡线（全长1.5km）、闫家庄-路家庄线（全长3.1km）、旧街-后山线（全长2.5km）、新庄窝-旧街线（全长3.86km）。</w:t>
      </w:r>
    </w:p>
    <w:p w14:paraId="02E5242E" w14:textId="77777777" w:rsidR="00146C04" w:rsidRDefault="0058685F">
      <w:pPr>
        <w:widowControl/>
        <w:adjustRightInd w:val="0"/>
        <w:snapToGrid w:val="0"/>
        <w:spacing w:line="600" w:lineRule="exact"/>
        <w:rPr>
          <w:rFonts w:ascii="宋体" w:eastAsia="宋体" w:hAnsi="宋体" w:cs="宋体"/>
          <w:b/>
          <w:kern w:val="0"/>
          <w:sz w:val="28"/>
          <w:szCs w:val="28"/>
        </w:rPr>
      </w:pPr>
      <w:r>
        <w:rPr>
          <w:rFonts w:ascii="宋体" w:hAnsi="宋体" w:cs="宋体" w:hint="eastAsia"/>
          <w:b/>
          <w:kern w:val="0"/>
          <w:sz w:val="28"/>
          <w:szCs w:val="28"/>
        </w:rPr>
        <w:t xml:space="preserve">   </w:t>
      </w:r>
      <w:bookmarkStart w:id="156" w:name="_Toc601_WPSOffice_Level3"/>
      <w:r>
        <w:rPr>
          <w:rFonts w:ascii="宋体" w:hAnsi="宋体" w:cs="宋体" w:hint="eastAsia"/>
          <w:b/>
          <w:kern w:val="0"/>
          <w:sz w:val="28"/>
          <w:szCs w:val="28"/>
        </w:rPr>
        <w:t>2.项目投资及资金来源</w:t>
      </w:r>
      <w:bookmarkEnd w:id="156"/>
    </w:p>
    <w:p w14:paraId="2BA9A96A" w14:textId="77777777" w:rsidR="00146C04" w:rsidRDefault="0058685F">
      <w:pPr>
        <w:widowControl/>
        <w:adjustRightInd w:val="0"/>
        <w:snapToGrid w:val="0"/>
        <w:spacing w:line="600" w:lineRule="exact"/>
        <w:ind w:firstLineChars="200" w:firstLine="560"/>
        <w:rPr>
          <w:rFonts w:ascii="宋体" w:eastAsia="宋体" w:hAnsi="宋体" w:cs="宋体"/>
          <w:bCs/>
          <w:kern w:val="0"/>
          <w:sz w:val="28"/>
          <w:szCs w:val="28"/>
        </w:rPr>
      </w:pPr>
      <w:r>
        <w:rPr>
          <w:rFonts w:ascii="宋体" w:hAnsi="宋体" w:cs="宋体" w:hint="eastAsia"/>
          <w:bCs/>
          <w:kern w:val="0"/>
          <w:sz w:val="28"/>
          <w:szCs w:val="28"/>
        </w:rPr>
        <w:t>项目总概算核定为2074.7383万元。其中：杜家庄村委会--杜家庄线，总投资240.3179万元。代家庄村委会--代家庄线，总投资103.1168万元。五里庄村委会---桑树坪线，总投资332.2886万元。虎峪--阳坡线，总投资212.1833万元。旧后线--阳坡线, 总投资125.0274万元。闫家庄---路家庄线，总投资267.5504万元。旧街一后山线，总投资214.8263万元，新庄窝一旧街线，总投资579.4276万。</w:t>
      </w:r>
    </w:p>
    <w:p w14:paraId="26D523E6" w14:textId="77777777" w:rsidR="00146C04" w:rsidRDefault="0058685F">
      <w:pPr>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资金来源为 “四好农村路”（贫困村）专项资金1000万元，新庄窝沿线企业配套270万元，剩余部分申请省、市补助。</w:t>
      </w:r>
    </w:p>
    <w:p w14:paraId="59CEF79C" w14:textId="77777777" w:rsidR="00146C04" w:rsidRDefault="0058685F">
      <w:pPr>
        <w:widowControl/>
        <w:adjustRightInd w:val="0"/>
        <w:snapToGrid w:val="0"/>
        <w:spacing w:line="600" w:lineRule="exact"/>
        <w:ind w:left="700"/>
        <w:rPr>
          <w:rFonts w:ascii="宋体" w:hAnsi="宋体" w:cs="宋体"/>
          <w:b/>
          <w:kern w:val="0"/>
          <w:sz w:val="28"/>
          <w:szCs w:val="28"/>
        </w:rPr>
      </w:pPr>
      <w:bookmarkStart w:id="157" w:name="_Toc20842_WPSOffice_Level3"/>
      <w:r>
        <w:rPr>
          <w:rFonts w:ascii="宋体" w:hAnsi="宋体" w:cs="宋体" w:hint="eastAsia"/>
          <w:b/>
          <w:kern w:val="0"/>
          <w:sz w:val="28"/>
          <w:szCs w:val="28"/>
        </w:rPr>
        <w:t>3.项目审批情况</w:t>
      </w:r>
      <w:bookmarkEnd w:id="157"/>
    </w:p>
    <w:p w14:paraId="73FDF954"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2018年5月29日，项目取得阳泉市郊区发展和改革局下发《关于阳泉市郊区“四好农村路”（贫困村）村通水泥（油）路改造工程项目可行性研究报告的批复》（阳郊发改字[2018]50号）。</w:t>
      </w:r>
    </w:p>
    <w:p w14:paraId="71530DAA" w14:textId="77777777" w:rsidR="00146C04" w:rsidRDefault="0058685F">
      <w:pPr>
        <w:widowControl/>
        <w:adjustRightInd w:val="0"/>
        <w:snapToGrid w:val="0"/>
        <w:spacing w:line="600" w:lineRule="exact"/>
        <w:rPr>
          <w:rFonts w:ascii="宋体" w:hAnsi="宋体" w:cs="宋体"/>
          <w:b/>
          <w:kern w:val="0"/>
          <w:sz w:val="28"/>
          <w:szCs w:val="28"/>
        </w:rPr>
      </w:pPr>
      <w:r>
        <w:rPr>
          <w:rFonts w:ascii="宋体" w:hAnsi="宋体" w:cs="宋体" w:hint="eastAsia"/>
          <w:b/>
          <w:kern w:val="0"/>
          <w:sz w:val="28"/>
          <w:szCs w:val="28"/>
        </w:rPr>
        <w:t xml:space="preserve">    </w:t>
      </w:r>
      <w:bookmarkStart w:id="158" w:name="_Toc6876_WPSOffice_Level3"/>
      <w:r>
        <w:rPr>
          <w:rFonts w:ascii="宋体" w:hAnsi="宋体" w:cs="宋体" w:hint="eastAsia"/>
          <w:b/>
          <w:kern w:val="0"/>
          <w:sz w:val="28"/>
          <w:szCs w:val="28"/>
        </w:rPr>
        <w:t>4.项目建设及进展情况</w:t>
      </w:r>
      <w:bookmarkEnd w:id="158"/>
    </w:p>
    <w:p w14:paraId="1A40203B"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kern w:val="0"/>
          <w:sz w:val="28"/>
          <w:szCs w:val="28"/>
        </w:rPr>
        <w:t>本</w:t>
      </w:r>
      <w:r>
        <w:rPr>
          <w:rFonts w:hint="eastAsia"/>
          <w:sz w:val="28"/>
        </w:rPr>
        <w:t>项目</w:t>
      </w:r>
      <w:r>
        <w:rPr>
          <w:rFonts w:ascii="宋体" w:hAnsi="宋体" w:cs="宋体"/>
          <w:bCs/>
          <w:kern w:val="0"/>
          <w:sz w:val="28"/>
          <w:szCs w:val="28"/>
        </w:rPr>
        <w:t>于</w:t>
      </w:r>
      <w:r>
        <w:rPr>
          <w:rFonts w:ascii="宋体" w:hAnsi="宋体" w:cs="宋体" w:hint="eastAsia"/>
          <w:bCs/>
          <w:kern w:val="0"/>
          <w:sz w:val="28"/>
          <w:szCs w:val="28"/>
        </w:rPr>
        <w:t>2018年9月</w:t>
      </w:r>
      <w:r>
        <w:rPr>
          <w:rFonts w:ascii="宋体" w:hAnsi="宋体" w:cs="宋体"/>
          <w:bCs/>
          <w:kern w:val="0"/>
          <w:sz w:val="28"/>
          <w:szCs w:val="28"/>
        </w:rPr>
        <w:t>开工</w:t>
      </w:r>
      <w:r>
        <w:rPr>
          <w:rFonts w:ascii="宋体" w:hAnsi="宋体" w:cs="宋体" w:hint="eastAsia"/>
          <w:bCs/>
          <w:kern w:val="0"/>
          <w:sz w:val="28"/>
          <w:szCs w:val="28"/>
        </w:rPr>
        <w:t>，于2018年12月</w:t>
      </w:r>
      <w:r>
        <w:rPr>
          <w:rFonts w:ascii="宋体" w:hAnsi="宋体" w:cs="宋体"/>
          <w:bCs/>
          <w:kern w:val="0"/>
          <w:sz w:val="28"/>
          <w:szCs w:val="28"/>
        </w:rPr>
        <w:t>完工。</w:t>
      </w:r>
    </w:p>
    <w:p w14:paraId="29213972" w14:textId="77777777" w:rsidR="00146C04" w:rsidRDefault="0058685F">
      <w:pPr>
        <w:widowControl/>
        <w:adjustRightInd w:val="0"/>
        <w:snapToGrid w:val="0"/>
        <w:spacing w:line="600" w:lineRule="exact"/>
        <w:ind w:firstLine="560"/>
        <w:rPr>
          <w:rFonts w:ascii="宋体" w:hAnsi="宋体" w:cs="宋体"/>
          <w:kern w:val="0"/>
          <w:sz w:val="28"/>
          <w:szCs w:val="28"/>
        </w:rPr>
      </w:pPr>
      <w:r>
        <w:rPr>
          <w:rFonts w:ascii="宋体" w:hAnsi="宋体" w:cs="宋体" w:hint="eastAsia"/>
          <w:bCs/>
          <w:kern w:val="0"/>
          <w:sz w:val="28"/>
          <w:szCs w:val="28"/>
        </w:rPr>
        <w:t>截至2019年3月31日，已累计完成投资额2074.7383万元，占总投资的100%。</w:t>
      </w:r>
    </w:p>
    <w:p w14:paraId="7AA5A539" w14:textId="77777777" w:rsidR="00146C04" w:rsidRDefault="0058685F">
      <w:pPr>
        <w:pStyle w:val="2"/>
        <w:spacing w:before="0" w:after="0" w:line="600" w:lineRule="exact"/>
        <w:ind w:firstLine="549"/>
        <w:rPr>
          <w:rFonts w:ascii="宋体" w:eastAsia="宋体" w:hAnsi="宋体"/>
          <w:bCs w:val="0"/>
          <w:kern w:val="0"/>
          <w:sz w:val="28"/>
          <w:szCs w:val="28"/>
        </w:rPr>
      </w:pPr>
      <w:bookmarkStart w:id="159" w:name="_Toc31312_WPSOffice_Level2"/>
      <w:r>
        <w:rPr>
          <w:rFonts w:ascii="宋体" w:eastAsia="宋体" w:hAnsi="宋体" w:hint="eastAsia"/>
          <w:bCs w:val="0"/>
          <w:kern w:val="0"/>
          <w:sz w:val="28"/>
          <w:szCs w:val="28"/>
        </w:rPr>
        <w:lastRenderedPageBreak/>
        <w:t>（三）荫营镇后洼村路面改造工程和207国道、307复线沿线出入口路面硬化工程</w:t>
      </w:r>
      <w:bookmarkEnd w:id="159"/>
    </w:p>
    <w:p w14:paraId="3FC0819B" w14:textId="77777777" w:rsidR="00146C04" w:rsidRDefault="0058685F">
      <w:pPr>
        <w:spacing w:line="600" w:lineRule="exact"/>
        <w:rPr>
          <w:rFonts w:ascii="宋体" w:hAnsi="宋体" w:cs="宋体"/>
          <w:bCs/>
          <w:kern w:val="0"/>
          <w:sz w:val="28"/>
          <w:szCs w:val="28"/>
        </w:rPr>
      </w:pPr>
      <w:r>
        <w:rPr>
          <w:rFonts w:ascii="宋体" w:hAnsi="宋体" w:cs="宋体" w:hint="eastAsia"/>
          <w:b/>
          <w:kern w:val="0"/>
          <w:sz w:val="28"/>
          <w:szCs w:val="28"/>
        </w:rPr>
        <w:t xml:space="preserve">     </w:t>
      </w:r>
      <w:bookmarkStart w:id="160" w:name="_Toc24322_WPSOffice_Level3"/>
      <w:r>
        <w:rPr>
          <w:rFonts w:ascii="宋体" w:hAnsi="宋体" w:cs="宋体" w:hint="eastAsia"/>
          <w:b/>
          <w:kern w:val="0"/>
          <w:sz w:val="28"/>
          <w:szCs w:val="28"/>
        </w:rPr>
        <w:t>1、项目基本情况</w:t>
      </w:r>
      <w:bookmarkEnd w:id="160"/>
    </w:p>
    <w:p w14:paraId="5738E190" w14:textId="77777777" w:rsidR="00146C04" w:rsidRDefault="0058685F">
      <w:pPr>
        <w:spacing w:line="600" w:lineRule="exact"/>
        <w:ind w:firstLine="560"/>
        <w:rPr>
          <w:rFonts w:ascii="宋体" w:hAnsi="宋体" w:cs="宋体"/>
          <w:bCs/>
          <w:kern w:val="0"/>
          <w:sz w:val="28"/>
          <w:szCs w:val="28"/>
        </w:rPr>
      </w:pPr>
      <w:r>
        <w:rPr>
          <w:rFonts w:ascii="宋体" w:hAnsi="宋体" w:cs="宋体" w:hint="eastAsia"/>
          <w:bCs/>
          <w:kern w:val="0"/>
          <w:sz w:val="28"/>
          <w:szCs w:val="28"/>
        </w:rPr>
        <w:t>阳泉市郊区207国道、307复线等沿线出入路口路面硬化工程地点为G307、G207、义白路、漾泉大道等地。工程内容为沥青路面、水稳路基、基础土方及换填等项目。</w:t>
      </w:r>
    </w:p>
    <w:p w14:paraId="3C322B60" w14:textId="77777777" w:rsidR="00146C04" w:rsidRDefault="0058685F">
      <w:pPr>
        <w:numPr>
          <w:ilvl w:val="255"/>
          <w:numId w:val="0"/>
        </w:numPr>
        <w:spacing w:line="600" w:lineRule="exact"/>
        <w:ind w:firstLineChars="200" w:firstLine="560"/>
        <w:rPr>
          <w:rFonts w:ascii="宋体" w:hAnsi="宋体" w:cs="宋体"/>
          <w:b/>
          <w:kern w:val="0"/>
          <w:sz w:val="28"/>
          <w:szCs w:val="28"/>
        </w:rPr>
      </w:pPr>
      <w:bookmarkStart w:id="161" w:name="_Toc9161_WPSOffice_Level3"/>
      <w:ins w:id="162" w:author="华炬律所刘晓宇" w:date="2019-08-15T12:21:00Z">
        <w:r>
          <w:rPr>
            <w:rFonts w:ascii="宋体" w:hAnsi="宋体" w:cs="宋体" w:hint="eastAsia"/>
            <w:b/>
            <w:kern w:val="0"/>
            <w:sz w:val="28"/>
            <w:szCs w:val="28"/>
          </w:rPr>
          <w:t>2</w:t>
        </w:r>
      </w:ins>
      <w:r>
        <w:rPr>
          <w:rFonts w:ascii="宋体" w:hAnsi="宋体" w:cs="宋体" w:hint="eastAsia"/>
          <w:b/>
          <w:kern w:val="0"/>
          <w:sz w:val="28"/>
          <w:szCs w:val="28"/>
        </w:rPr>
        <w:t>.项目投资及资金来源</w:t>
      </w:r>
      <w:bookmarkEnd w:id="161"/>
    </w:p>
    <w:p w14:paraId="6BB6E873" w14:textId="77777777" w:rsidR="00146C04" w:rsidRDefault="0058685F">
      <w:pPr>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根据山西汇正工程造价咨询有限公司出具的编号为山西汇正基[2019]032号工程预结算编审情况报告：该项目审定日期为2019年1月10日，审定结算总造价为1318680元，其中包括其它财政性资金1038599元。</w:t>
      </w:r>
    </w:p>
    <w:p w14:paraId="6300772A" w14:textId="77777777" w:rsidR="00146C04" w:rsidRDefault="0058685F">
      <w:pPr>
        <w:numPr>
          <w:ilvl w:val="255"/>
          <w:numId w:val="0"/>
        </w:numPr>
        <w:spacing w:line="600" w:lineRule="exact"/>
        <w:ind w:firstLineChars="200" w:firstLine="560"/>
        <w:rPr>
          <w:rFonts w:ascii="宋体" w:hAnsi="宋体" w:cs="宋体"/>
          <w:b/>
          <w:kern w:val="0"/>
          <w:sz w:val="28"/>
          <w:szCs w:val="28"/>
        </w:rPr>
      </w:pPr>
      <w:bookmarkStart w:id="163" w:name="_Toc2489_WPSOffice_Level3"/>
      <w:r>
        <w:rPr>
          <w:rFonts w:ascii="宋体" w:hAnsi="宋体" w:cs="宋体" w:hint="eastAsia"/>
          <w:b/>
          <w:kern w:val="0"/>
          <w:sz w:val="28"/>
          <w:szCs w:val="28"/>
        </w:rPr>
        <w:t>3.项目审批情况</w:t>
      </w:r>
      <w:bookmarkEnd w:id="163"/>
    </w:p>
    <w:p w14:paraId="23E87BF9" w14:textId="77777777" w:rsidR="00146C04" w:rsidRDefault="0058685F">
      <w:pPr>
        <w:spacing w:line="600" w:lineRule="exact"/>
        <w:ind w:left="700"/>
        <w:rPr>
          <w:rFonts w:ascii="宋体" w:hAnsi="宋体" w:cs="宋体"/>
          <w:kern w:val="0"/>
          <w:sz w:val="28"/>
          <w:szCs w:val="28"/>
        </w:rPr>
      </w:pPr>
      <w:r>
        <w:rPr>
          <w:rFonts w:ascii="宋体" w:hAnsi="宋体" w:cs="宋体"/>
          <w:kern w:val="0"/>
          <w:sz w:val="28"/>
          <w:szCs w:val="28"/>
        </w:rPr>
        <w:t>该项目取得</w:t>
      </w:r>
      <w:r>
        <w:rPr>
          <w:rFonts w:ascii="宋体" w:hAnsi="宋体" w:cs="宋体" w:hint="eastAsia"/>
          <w:kern w:val="0"/>
          <w:sz w:val="28"/>
          <w:szCs w:val="28"/>
        </w:rPr>
        <w:t>《项目工程初步设计》及其批复；</w:t>
      </w:r>
    </w:p>
    <w:p w14:paraId="28E8C0A5" w14:textId="77777777" w:rsidR="00146C04" w:rsidRDefault="0058685F">
      <w:pPr>
        <w:spacing w:line="600" w:lineRule="exact"/>
        <w:ind w:left="700"/>
        <w:rPr>
          <w:rFonts w:ascii="宋体" w:hAnsi="宋体" w:cs="宋体"/>
          <w:kern w:val="0"/>
          <w:sz w:val="28"/>
          <w:szCs w:val="28"/>
        </w:rPr>
      </w:pPr>
      <w:r>
        <w:rPr>
          <w:rFonts w:ascii="宋体" w:hAnsi="宋体" w:cs="宋体" w:hint="eastAsia"/>
          <w:kern w:val="0"/>
          <w:sz w:val="28"/>
          <w:szCs w:val="28"/>
        </w:rPr>
        <w:t>《项目环境影响报告》及其批复。</w:t>
      </w:r>
    </w:p>
    <w:p w14:paraId="043354D5" w14:textId="77777777" w:rsidR="00146C04" w:rsidRDefault="0058685F">
      <w:pPr>
        <w:numPr>
          <w:ilvl w:val="255"/>
          <w:numId w:val="0"/>
        </w:numPr>
        <w:spacing w:line="600" w:lineRule="exact"/>
        <w:ind w:firstLineChars="200" w:firstLine="560"/>
        <w:rPr>
          <w:rFonts w:ascii="宋体" w:hAnsi="宋体" w:cs="宋体"/>
          <w:b/>
          <w:kern w:val="0"/>
          <w:sz w:val="28"/>
          <w:szCs w:val="28"/>
        </w:rPr>
      </w:pPr>
      <w:bookmarkStart w:id="164" w:name="_Toc17229_WPSOffice_Level3"/>
      <w:r>
        <w:rPr>
          <w:rFonts w:ascii="宋体" w:hAnsi="宋体" w:cs="宋体" w:hint="eastAsia"/>
          <w:b/>
          <w:kern w:val="0"/>
          <w:sz w:val="28"/>
          <w:szCs w:val="28"/>
        </w:rPr>
        <w:t>4.项目建设及进展情况</w:t>
      </w:r>
      <w:bookmarkEnd w:id="164"/>
    </w:p>
    <w:p w14:paraId="404A2F85"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kern w:val="0"/>
          <w:sz w:val="28"/>
          <w:szCs w:val="28"/>
        </w:rPr>
        <w:t>本项目</w:t>
      </w:r>
      <w:r>
        <w:rPr>
          <w:rFonts w:ascii="宋体" w:hAnsi="宋体" w:cs="宋体" w:hint="eastAsia"/>
          <w:sz w:val="28"/>
          <w:szCs w:val="28"/>
        </w:rPr>
        <w:t>于2018年9月27日开工，于2018年10月25日完工</w:t>
      </w:r>
    </w:p>
    <w:p w14:paraId="790DC75F"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截止2019年3月31日，已累计完成投资额137.3万元，占总投资的132%。</w:t>
      </w:r>
    </w:p>
    <w:p w14:paraId="20A68159" w14:textId="77777777" w:rsidR="00146C04" w:rsidRDefault="0058685F">
      <w:pPr>
        <w:pStyle w:val="2"/>
        <w:spacing w:before="0" w:after="0" w:line="600" w:lineRule="exact"/>
        <w:ind w:firstLine="549"/>
        <w:rPr>
          <w:rFonts w:ascii="宋体" w:eastAsia="宋体" w:hAnsi="宋体"/>
          <w:bCs w:val="0"/>
          <w:kern w:val="0"/>
          <w:sz w:val="28"/>
          <w:szCs w:val="28"/>
        </w:rPr>
      </w:pPr>
      <w:bookmarkStart w:id="165" w:name="_Toc2642_WPSOffice_Level1"/>
      <w:bookmarkStart w:id="166" w:name="_Toc3817_WPSOffice_Level1"/>
      <w:r>
        <w:rPr>
          <w:rFonts w:ascii="宋体" w:eastAsia="宋体" w:hAnsi="宋体" w:hint="eastAsia"/>
          <w:bCs w:val="0"/>
          <w:kern w:val="0"/>
          <w:sz w:val="28"/>
          <w:szCs w:val="28"/>
        </w:rPr>
        <w:t>五、债券重大公开事项</w:t>
      </w:r>
      <w:bookmarkEnd w:id="165"/>
      <w:bookmarkEnd w:id="166"/>
    </w:p>
    <w:p w14:paraId="2EBCF44C" w14:textId="77777777" w:rsidR="00146C04" w:rsidRDefault="0058685F">
      <w:pPr>
        <w:ind w:firstLineChars="200" w:firstLine="560"/>
        <w:rPr>
          <w:rFonts w:ascii="宋体" w:hAnsi="宋体" w:cs="宋体"/>
          <w:bCs/>
          <w:kern w:val="0"/>
          <w:sz w:val="28"/>
          <w:szCs w:val="28"/>
        </w:rPr>
      </w:pPr>
      <w:r>
        <w:rPr>
          <w:rFonts w:ascii="宋体" w:hAnsi="宋体" w:cs="宋体" w:hint="eastAsia"/>
          <w:bCs/>
          <w:kern w:val="0"/>
          <w:sz w:val="28"/>
          <w:szCs w:val="28"/>
        </w:rPr>
        <w:t>截止2018年末，本单位所在一般债券资金使用地区未发生可能影响当地一般公共预算收入和政府性基金预算收入的重大事项。</w:t>
      </w:r>
    </w:p>
    <w:p w14:paraId="21F4CD98"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阳泉市郊区交通运输局</w:t>
      </w:r>
    </w:p>
    <w:p w14:paraId="47800CB8" w14:textId="77777777" w:rsidR="00146C04" w:rsidRDefault="0058685F">
      <w:pPr>
        <w:wordWrap w:val="0"/>
        <w:spacing w:line="600" w:lineRule="exact"/>
        <w:jc w:val="right"/>
        <w:rPr>
          <w:rFonts w:ascii="宋体" w:hAnsi="宋体" w:cs="宋体"/>
          <w:sz w:val="28"/>
          <w:szCs w:val="28"/>
        </w:rPr>
      </w:pPr>
      <w:r>
        <w:rPr>
          <w:rFonts w:ascii="宋体" w:hAnsi="宋体" w:cs="宋体" w:hint="eastAsia"/>
          <w:sz w:val="28"/>
          <w:szCs w:val="28"/>
        </w:rPr>
        <w:t xml:space="preserve">二〇一九年八月 </w:t>
      </w:r>
    </w:p>
    <w:p w14:paraId="1674DA25" w14:textId="77777777" w:rsidR="00146C04" w:rsidRPr="007A6E0F" w:rsidRDefault="0058685F">
      <w:pPr>
        <w:spacing w:line="600" w:lineRule="exact"/>
        <w:jc w:val="center"/>
        <w:rPr>
          <w:rFonts w:ascii="宋体" w:hAnsi="宋体" w:cs="宋体"/>
          <w:b/>
          <w:sz w:val="32"/>
          <w:szCs w:val="32"/>
        </w:rPr>
      </w:pPr>
      <w:r>
        <w:rPr>
          <w:rFonts w:ascii="宋体" w:hAnsi="宋体" w:cs="宋体" w:hint="eastAsia"/>
          <w:sz w:val="28"/>
          <w:szCs w:val="28"/>
        </w:rPr>
        <w:lastRenderedPageBreak/>
        <w:t xml:space="preserve"> </w:t>
      </w:r>
      <w:r w:rsidRPr="007A6E0F">
        <w:rPr>
          <w:rFonts w:ascii="宋体" w:hAnsi="宋体" w:cs="宋体"/>
          <w:sz w:val="32"/>
          <w:szCs w:val="32"/>
        </w:rPr>
        <w:t xml:space="preserve"> </w:t>
      </w:r>
      <w:bookmarkStart w:id="167" w:name="_Toc10234_WPSOffice_Level1"/>
      <w:bookmarkStart w:id="168" w:name="_Toc24391_WPSOffice_Level1"/>
      <w:r w:rsidRPr="007A6E0F">
        <w:rPr>
          <w:rFonts w:ascii="宋体" w:hAnsi="宋体" w:cs="宋体" w:hint="eastAsia"/>
          <w:b/>
          <w:sz w:val="32"/>
          <w:szCs w:val="32"/>
        </w:rPr>
        <w:t>阳泉市郊区教育科技局</w:t>
      </w:r>
      <w:bookmarkEnd w:id="167"/>
      <w:bookmarkEnd w:id="168"/>
    </w:p>
    <w:p w14:paraId="1BE1751E" w14:textId="77777777" w:rsidR="00146C04" w:rsidRPr="007A6E0F" w:rsidRDefault="0058685F">
      <w:pPr>
        <w:spacing w:after="240" w:line="600" w:lineRule="exact"/>
        <w:jc w:val="center"/>
        <w:rPr>
          <w:rFonts w:ascii="宋体" w:hAnsi="宋体" w:cs="宋体"/>
          <w:b/>
          <w:sz w:val="32"/>
          <w:szCs w:val="32"/>
        </w:rPr>
      </w:pPr>
      <w:bookmarkStart w:id="169" w:name="_Toc18233_WPSOffice_Level1"/>
      <w:bookmarkStart w:id="170" w:name="_Toc8167_WPSOffice_Level1"/>
      <w:r w:rsidRPr="007A6E0F">
        <w:rPr>
          <w:rFonts w:ascii="宋体" w:hAnsi="宋体" w:cs="宋体" w:hint="eastAsia"/>
          <w:b/>
          <w:sz w:val="32"/>
          <w:szCs w:val="32"/>
        </w:rPr>
        <w:t>债券存续期信息公示</w:t>
      </w:r>
      <w:bookmarkEnd w:id="169"/>
      <w:bookmarkEnd w:id="170"/>
    </w:p>
    <w:p w14:paraId="3356B1CD" w14:textId="77777777" w:rsidR="00146C04" w:rsidRDefault="0058685F">
      <w:pPr>
        <w:spacing w:line="600" w:lineRule="exact"/>
        <w:ind w:firstLineChars="200" w:firstLine="560"/>
        <w:rPr>
          <w:rFonts w:ascii="宋体" w:hAnsi="宋体" w:cs="宋体"/>
          <w:b/>
          <w:sz w:val="28"/>
          <w:szCs w:val="28"/>
        </w:rPr>
      </w:pPr>
      <w:bookmarkStart w:id="171" w:name="_Toc16930_WPSOffice_Level1"/>
      <w:bookmarkStart w:id="172" w:name="_Toc15661_WPSOffice_Level1"/>
      <w:r>
        <w:rPr>
          <w:rFonts w:ascii="宋体" w:hAnsi="宋体" w:cs="宋体" w:hint="eastAsia"/>
          <w:b/>
          <w:sz w:val="28"/>
          <w:szCs w:val="28"/>
        </w:rPr>
        <w:t>一、债券资金使用单位</w:t>
      </w:r>
      <w:bookmarkEnd w:id="171"/>
      <w:bookmarkEnd w:id="172"/>
    </w:p>
    <w:p w14:paraId="1FEFDE44"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eastAsia="宋体" w:hAnsi="宋体" w:cs="宋体" w:hint="eastAsia"/>
          <w:bCs/>
          <w:kern w:val="0"/>
          <w:sz w:val="28"/>
          <w:szCs w:val="28"/>
        </w:rPr>
        <w:t>本次信息公示所涉</w:t>
      </w:r>
      <w:r>
        <w:rPr>
          <w:rFonts w:ascii="宋体" w:hAnsi="宋体" w:cs="宋体" w:hint="eastAsia"/>
          <w:bCs/>
          <w:kern w:val="0"/>
          <w:sz w:val="28"/>
          <w:szCs w:val="28"/>
        </w:rPr>
        <w:t>一般债券及普通专项债券资金</w:t>
      </w:r>
      <w:r>
        <w:rPr>
          <w:rFonts w:ascii="宋体" w:eastAsia="宋体" w:hAnsi="宋体" w:cs="宋体" w:hint="eastAsia"/>
          <w:bCs/>
          <w:kern w:val="0"/>
          <w:sz w:val="28"/>
          <w:szCs w:val="28"/>
        </w:rPr>
        <w:t>使用单位：</w:t>
      </w:r>
      <w:r>
        <w:rPr>
          <w:rFonts w:ascii="宋体" w:hAnsi="宋体" w:cs="宋体" w:hint="eastAsia"/>
          <w:bCs/>
          <w:kern w:val="0"/>
          <w:sz w:val="28"/>
          <w:szCs w:val="28"/>
        </w:rPr>
        <w:t>阳泉市郊区教育科技局。本单位依法取得了中共阳泉市郊区委员会、郊区政府颁发的《机关法人证书》，2019年3月21日，单位名称变更为阳泉市郊区教育科技局。基本信息如下：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1"/>
        <w:gridCol w:w="5571"/>
      </w:tblGrid>
      <w:tr w:rsidR="00146C04" w14:paraId="7D16B552" w14:textId="77777777">
        <w:trPr>
          <w:jc w:val="center"/>
        </w:trPr>
        <w:tc>
          <w:tcPr>
            <w:tcW w:w="2951" w:type="dxa"/>
            <w:noWrap/>
          </w:tcPr>
          <w:p w14:paraId="502E938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571" w:type="dxa"/>
            <w:noWrap/>
          </w:tcPr>
          <w:p w14:paraId="25DF283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阳泉市郊区教育科技局</w:t>
            </w:r>
          </w:p>
        </w:tc>
      </w:tr>
      <w:tr w:rsidR="00146C04" w14:paraId="392134D8" w14:textId="77777777">
        <w:trPr>
          <w:jc w:val="center"/>
        </w:trPr>
        <w:tc>
          <w:tcPr>
            <w:tcW w:w="2951" w:type="dxa"/>
            <w:noWrap/>
          </w:tcPr>
          <w:p w14:paraId="6B3707D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571" w:type="dxa"/>
            <w:noWrap/>
          </w:tcPr>
          <w:p w14:paraId="3934C97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11140311012325195Q</w:t>
            </w:r>
          </w:p>
        </w:tc>
      </w:tr>
      <w:tr w:rsidR="00146C04" w14:paraId="2B2DD7A8" w14:textId="77777777">
        <w:trPr>
          <w:jc w:val="center"/>
        </w:trPr>
        <w:tc>
          <w:tcPr>
            <w:tcW w:w="2951" w:type="dxa"/>
            <w:noWrap/>
          </w:tcPr>
          <w:p w14:paraId="49F503C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法定代表人或负责人</w:t>
            </w:r>
          </w:p>
        </w:tc>
        <w:tc>
          <w:tcPr>
            <w:tcW w:w="5571" w:type="dxa"/>
            <w:noWrap/>
          </w:tcPr>
          <w:p w14:paraId="579FDEA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荆翔阳</w:t>
            </w:r>
          </w:p>
        </w:tc>
      </w:tr>
      <w:tr w:rsidR="00146C04" w14:paraId="2823B7BD" w14:textId="77777777">
        <w:trPr>
          <w:jc w:val="center"/>
        </w:trPr>
        <w:tc>
          <w:tcPr>
            <w:tcW w:w="2951" w:type="dxa"/>
            <w:noWrap/>
          </w:tcPr>
          <w:p w14:paraId="18B70ED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571" w:type="dxa"/>
            <w:noWrap/>
          </w:tcPr>
          <w:p w14:paraId="41C11A8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0AE1B24C" w14:textId="77777777">
        <w:trPr>
          <w:jc w:val="center"/>
        </w:trPr>
        <w:tc>
          <w:tcPr>
            <w:tcW w:w="2951" w:type="dxa"/>
            <w:noWrap/>
          </w:tcPr>
          <w:p w14:paraId="7D4C897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开办资金</w:t>
            </w:r>
          </w:p>
        </w:tc>
        <w:tc>
          <w:tcPr>
            <w:tcW w:w="5571" w:type="dxa"/>
            <w:noWrap/>
          </w:tcPr>
          <w:p w14:paraId="7C41FF0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0.0万元</w:t>
            </w:r>
          </w:p>
        </w:tc>
      </w:tr>
      <w:tr w:rsidR="00146C04" w14:paraId="0AB8F31E" w14:textId="77777777">
        <w:trPr>
          <w:jc w:val="center"/>
        </w:trPr>
        <w:tc>
          <w:tcPr>
            <w:tcW w:w="2951" w:type="dxa"/>
            <w:noWrap/>
          </w:tcPr>
          <w:p w14:paraId="0F81BFB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571" w:type="dxa"/>
            <w:noWrap/>
          </w:tcPr>
          <w:p w14:paraId="7FA57CF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山西省阳泉市郊区荫营东大街3号</w:t>
            </w:r>
          </w:p>
        </w:tc>
      </w:tr>
      <w:tr w:rsidR="00146C04" w14:paraId="2C519419" w14:textId="77777777">
        <w:trPr>
          <w:jc w:val="center"/>
        </w:trPr>
        <w:tc>
          <w:tcPr>
            <w:tcW w:w="2951" w:type="dxa"/>
            <w:noWrap/>
          </w:tcPr>
          <w:p w14:paraId="74538D7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571" w:type="dxa"/>
            <w:noWrap/>
          </w:tcPr>
          <w:p w14:paraId="446686E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中共阳泉市郊区委员会、郊区政府</w:t>
            </w:r>
          </w:p>
        </w:tc>
      </w:tr>
    </w:tbl>
    <w:p w14:paraId="50AB508F" w14:textId="77777777" w:rsidR="00146C04" w:rsidRDefault="0058685F">
      <w:pPr>
        <w:spacing w:line="600" w:lineRule="exact"/>
        <w:ind w:firstLineChars="200" w:firstLine="560"/>
        <w:rPr>
          <w:rFonts w:ascii="宋体" w:hAnsi="宋体" w:cs="宋体"/>
          <w:b/>
          <w:sz w:val="28"/>
          <w:szCs w:val="28"/>
        </w:rPr>
      </w:pPr>
      <w:bookmarkStart w:id="173" w:name="_Toc17306_WPSOffice_Level1"/>
      <w:bookmarkStart w:id="174" w:name="_Toc10979_WPSOffice_Level1"/>
      <w:r>
        <w:rPr>
          <w:rFonts w:ascii="宋体" w:hAnsi="宋体" w:cs="宋体" w:hint="eastAsia"/>
          <w:b/>
          <w:sz w:val="28"/>
          <w:szCs w:val="28"/>
        </w:rPr>
        <w:t>二、债券资金拨付情况</w:t>
      </w:r>
      <w:bookmarkEnd w:id="173"/>
      <w:bookmarkEnd w:id="174"/>
    </w:p>
    <w:p w14:paraId="573E50BE"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w:t>
      </w:r>
      <w:r>
        <w:rPr>
          <w:rFonts w:ascii="宋体" w:hAnsi="宋体" w:cs="宋体" w:hint="eastAsia"/>
          <w:bCs/>
          <w:kern w:val="0"/>
          <w:sz w:val="28"/>
          <w:szCs w:val="28"/>
        </w:rPr>
        <w:t>阳泉市郊区教育科技局</w:t>
      </w:r>
      <w:r>
        <w:rPr>
          <w:rFonts w:ascii="宋体" w:hAnsi="宋体" w:cs="宋体" w:hint="eastAsia"/>
          <w:sz w:val="28"/>
          <w:szCs w:val="28"/>
        </w:rPr>
        <w:t>共收到阳泉市郊区财政局拨付的债券资金583.16万元，其中：一般债券资金285.00万元，普通专项债券资金298.16万元。具体情况如下：</w:t>
      </w:r>
    </w:p>
    <w:p w14:paraId="0CAC7E37"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1.2018年12月，阳泉市郊区财政局拨付一般债券资金285.00万元，用于教育系统旱厕改造工程项目和脱硫除尘工程。</w:t>
      </w:r>
    </w:p>
    <w:p w14:paraId="5072BAC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2.阳泉市郊区财政局拨付普通专项债券资金298.16万元，用于荫营二中实验</w:t>
      </w:r>
      <w:r>
        <w:rPr>
          <w:rFonts w:ascii="宋体" w:hAnsi="宋体" w:cs="宋体" w:hint="eastAsia"/>
          <w:kern w:val="0"/>
          <w:sz w:val="28"/>
          <w:szCs w:val="28"/>
        </w:rPr>
        <w:t>综合楼及附属</w:t>
      </w:r>
      <w:r>
        <w:rPr>
          <w:rFonts w:ascii="宋体" w:hAnsi="宋体" w:cs="宋体" w:hint="eastAsia"/>
          <w:sz w:val="28"/>
          <w:szCs w:val="28"/>
        </w:rPr>
        <w:t>工程。</w:t>
      </w:r>
    </w:p>
    <w:p w14:paraId="5C734F7C" w14:textId="77777777" w:rsidR="00146C04" w:rsidRDefault="0058685F">
      <w:pPr>
        <w:spacing w:line="600" w:lineRule="exact"/>
        <w:ind w:firstLineChars="200" w:firstLine="560"/>
        <w:rPr>
          <w:rFonts w:ascii="宋体" w:hAnsi="宋体" w:cs="宋体"/>
          <w:b/>
          <w:sz w:val="28"/>
          <w:szCs w:val="28"/>
        </w:rPr>
      </w:pPr>
      <w:bookmarkStart w:id="175" w:name="_Toc2384_WPSOffice_Level1"/>
      <w:bookmarkStart w:id="176" w:name="_Toc21274_WPSOffice_Level1"/>
      <w:r>
        <w:rPr>
          <w:rFonts w:ascii="宋体" w:hAnsi="宋体" w:cs="宋体" w:hint="eastAsia"/>
          <w:b/>
          <w:sz w:val="28"/>
          <w:szCs w:val="28"/>
        </w:rPr>
        <w:lastRenderedPageBreak/>
        <w:t>三、债券资金使用情况</w:t>
      </w:r>
      <w:bookmarkEnd w:id="175"/>
      <w:bookmarkEnd w:id="176"/>
    </w:p>
    <w:p w14:paraId="4EBD2BED" w14:textId="77777777" w:rsidR="00146C04" w:rsidRDefault="0058685F">
      <w:pPr>
        <w:spacing w:line="600" w:lineRule="exact"/>
        <w:ind w:firstLineChars="200" w:firstLine="560"/>
        <w:rPr>
          <w:rFonts w:ascii="宋体" w:hAnsi="宋体" w:cs="宋体"/>
          <w:sz w:val="28"/>
          <w:szCs w:val="28"/>
        </w:rPr>
      </w:pPr>
      <w:bookmarkStart w:id="177" w:name="_Toc17161_WPSOffice_Level2"/>
      <w:r>
        <w:rPr>
          <w:rFonts w:ascii="宋体" w:hAnsi="宋体" w:cs="宋体" w:hint="eastAsia"/>
          <w:sz w:val="28"/>
          <w:szCs w:val="28"/>
        </w:rPr>
        <w:t>（一）教育系统旱厕改造工程</w:t>
      </w:r>
      <w:bookmarkEnd w:id="177"/>
    </w:p>
    <w:p w14:paraId="4A4B01CF"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w:t>
      </w:r>
      <w:r>
        <w:rPr>
          <w:rFonts w:ascii="宋体" w:hAnsi="宋体" w:cs="宋体" w:hint="eastAsia"/>
          <w:bCs/>
          <w:kern w:val="0"/>
          <w:sz w:val="28"/>
          <w:szCs w:val="28"/>
        </w:rPr>
        <w:t>阳泉市郊区</w:t>
      </w:r>
      <w:r>
        <w:rPr>
          <w:rFonts w:ascii="宋体" w:hAnsi="宋体" w:cs="宋体" w:hint="eastAsia"/>
          <w:sz w:val="28"/>
          <w:szCs w:val="28"/>
        </w:rPr>
        <w:t>教育系统旱厕改造工程本年度债券资金已全部使用完毕。</w:t>
      </w:r>
    </w:p>
    <w:tbl>
      <w:tblPr>
        <w:tblW w:w="8522" w:type="dxa"/>
        <w:jc w:val="center"/>
        <w:tblLayout w:type="fixed"/>
        <w:tblLook w:val="04A0" w:firstRow="1" w:lastRow="0" w:firstColumn="1" w:lastColumn="0" w:noHBand="0" w:noVBand="1"/>
      </w:tblPr>
      <w:tblGrid>
        <w:gridCol w:w="1128"/>
        <w:gridCol w:w="2088"/>
        <w:gridCol w:w="3363"/>
        <w:gridCol w:w="1943"/>
      </w:tblGrid>
      <w:tr w:rsidR="00146C04" w14:paraId="73A23C0E" w14:textId="77777777">
        <w:trPr>
          <w:trHeight w:val="454"/>
          <w:jc w:val="center"/>
        </w:trPr>
        <w:tc>
          <w:tcPr>
            <w:tcW w:w="1128" w:type="dxa"/>
            <w:tcBorders>
              <w:top w:val="nil"/>
              <w:left w:val="nil"/>
              <w:bottom w:val="single" w:sz="8" w:space="0" w:color="000000"/>
              <w:right w:val="nil"/>
            </w:tcBorders>
            <w:shd w:val="clear" w:color="auto" w:fill="auto"/>
            <w:noWrap/>
            <w:vAlign w:val="center"/>
          </w:tcPr>
          <w:p w14:paraId="3A912C74" w14:textId="77777777" w:rsidR="00146C04" w:rsidRDefault="00146C04">
            <w:pPr>
              <w:widowControl/>
              <w:spacing w:line="600" w:lineRule="exact"/>
              <w:jc w:val="center"/>
              <w:rPr>
                <w:rFonts w:ascii="宋体" w:hAnsi="宋体" w:cs="宋体"/>
                <w:color w:val="000000"/>
                <w:kern w:val="0"/>
                <w:sz w:val="20"/>
                <w:szCs w:val="20"/>
              </w:rPr>
            </w:pPr>
          </w:p>
        </w:tc>
        <w:tc>
          <w:tcPr>
            <w:tcW w:w="2088" w:type="dxa"/>
            <w:tcBorders>
              <w:top w:val="nil"/>
              <w:left w:val="nil"/>
              <w:bottom w:val="single" w:sz="8" w:space="0" w:color="000000"/>
              <w:right w:val="nil"/>
            </w:tcBorders>
            <w:shd w:val="clear" w:color="auto" w:fill="auto"/>
            <w:noWrap/>
            <w:vAlign w:val="center"/>
          </w:tcPr>
          <w:p w14:paraId="6E633834" w14:textId="77777777" w:rsidR="00146C04" w:rsidRDefault="00146C04">
            <w:pPr>
              <w:widowControl/>
              <w:spacing w:line="600" w:lineRule="exact"/>
              <w:jc w:val="center"/>
              <w:rPr>
                <w:rFonts w:ascii="宋体" w:hAnsi="宋体" w:cs="宋体"/>
                <w:color w:val="000000"/>
                <w:kern w:val="0"/>
                <w:sz w:val="20"/>
                <w:szCs w:val="20"/>
              </w:rPr>
            </w:pPr>
          </w:p>
        </w:tc>
        <w:tc>
          <w:tcPr>
            <w:tcW w:w="3363" w:type="dxa"/>
            <w:tcBorders>
              <w:top w:val="nil"/>
              <w:left w:val="nil"/>
              <w:bottom w:val="single" w:sz="8" w:space="0" w:color="000000"/>
              <w:right w:val="nil"/>
            </w:tcBorders>
            <w:shd w:val="clear" w:color="auto" w:fill="auto"/>
            <w:noWrap/>
            <w:vAlign w:val="center"/>
          </w:tcPr>
          <w:p w14:paraId="6F700977" w14:textId="77777777" w:rsidR="00146C04" w:rsidRDefault="00146C04">
            <w:pPr>
              <w:widowControl/>
              <w:spacing w:line="600" w:lineRule="exact"/>
              <w:jc w:val="center"/>
              <w:rPr>
                <w:rFonts w:ascii="宋体" w:hAnsi="宋体" w:cs="宋体"/>
                <w:color w:val="000000"/>
                <w:kern w:val="0"/>
                <w:sz w:val="20"/>
                <w:szCs w:val="20"/>
              </w:rPr>
            </w:pPr>
          </w:p>
        </w:tc>
        <w:tc>
          <w:tcPr>
            <w:tcW w:w="1943" w:type="dxa"/>
            <w:tcBorders>
              <w:top w:val="nil"/>
              <w:left w:val="nil"/>
              <w:bottom w:val="single" w:sz="8" w:space="0" w:color="000000"/>
              <w:right w:val="nil"/>
            </w:tcBorders>
            <w:shd w:val="clear" w:color="auto" w:fill="auto"/>
            <w:noWrap/>
            <w:vAlign w:val="center"/>
          </w:tcPr>
          <w:p w14:paraId="38280DB2"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金额单位：万元</w:t>
            </w:r>
          </w:p>
        </w:tc>
      </w:tr>
      <w:tr w:rsidR="00146C04" w14:paraId="79873579" w14:textId="77777777">
        <w:trPr>
          <w:trHeight w:val="454"/>
          <w:jc w:val="center"/>
        </w:trPr>
        <w:tc>
          <w:tcPr>
            <w:tcW w:w="1128" w:type="dxa"/>
            <w:tcBorders>
              <w:top w:val="nil"/>
              <w:left w:val="nil"/>
              <w:bottom w:val="dotted" w:sz="4" w:space="0" w:color="000000"/>
              <w:right w:val="dotted" w:sz="4" w:space="0" w:color="000000"/>
            </w:tcBorders>
            <w:shd w:val="clear" w:color="auto" w:fill="auto"/>
            <w:noWrap/>
            <w:vAlign w:val="center"/>
          </w:tcPr>
          <w:p w14:paraId="31E6CF7C"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2088" w:type="dxa"/>
            <w:tcBorders>
              <w:top w:val="nil"/>
              <w:left w:val="nil"/>
              <w:bottom w:val="dotted" w:sz="4" w:space="0" w:color="000000"/>
              <w:right w:val="dotted" w:sz="4" w:space="0" w:color="000000"/>
            </w:tcBorders>
            <w:shd w:val="clear" w:color="auto" w:fill="auto"/>
            <w:noWrap/>
            <w:vAlign w:val="center"/>
          </w:tcPr>
          <w:p w14:paraId="7EB29F2F"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日 期</w:t>
            </w:r>
          </w:p>
        </w:tc>
        <w:tc>
          <w:tcPr>
            <w:tcW w:w="3363" w:type="dxa"/>
            <w:tcBorders>
              <w:top w:val="nil"/>
              <w:left w:val="nil"/>
              <w:bottom w:val="dotted" w:sz="4" w:space="0" w:color="000000"/>
              <w:right w:val="dotted" w:sz="4" w:space="0" w:color="000000"/>
            </w:tcBorders>
            <w:shd w:val="clear" w:color="auto" w:fill="auto"/>
            <w:noWrap/>
            <w:vAlign w:val="center"/>
          </w:tcPr>
          <w:p w14:paraId="2591D7CB"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摘 要</w:t>
            </w:r>
          </w:p>
        </w:tc>
        <w:tc>
          <w:tcPr>
            <w:tcW w:w="1943" w:type="dxa"/>
            <w:tcBorders>
              <w:top w:val="nil"/>
              <w:left w:val="nil"/>
              <w:bottom w:val="dotted" w:sz="4" w:space="0" w:color="000000"/>
              <w:right w:val="nil"/>
            </w:tcBorders>
            <w:shd w:val="clear" w:color="auto" w:fill="auto"/>
            <w:noWrap/>
            <w:vAlign w:val="center"/>
          </w:tcPr>
          <w:p w14:paraId="67105B30"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金 额</w:t>
            </w:r>
          </w:p>
        </w:tc>
      </w:tr>
      <w:tr w:rsidR="00146C04" w14:paraId="264A9C0D" w14:textId="77777777">
        <w:trPr>
          <w:trHeight w:val="454"/>
          <w:jc w:val="center"/>
        </w:trPr>
        <w:tc>
          <w:tcPr>
            <w:tcW w:w="1128" w:type="dxa"/>
            <w:tcBorders>
              <w:top w:val="nil"/>
              <w:left w:val="nil"/>
              <w:bottom w:val="dotted" w:sz="4" w:space="0" w:color="000000"/>
              <w:right w:val="dotted" w:sz="4" w:space="0" w:color="000000"/>
            </w:tcBorders>
            <w:shd w:val="clear" w:color="auto" w:fill="auto"/>
            <w:noWrap/>
            <w:vAlign w:val="center"/>
          </w:tcPr>
          <w:p w14:paraId="531B5885"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088" w:type="dxa"/>
            <w:tcBorders>
              <w:top w:val="nil"/>
              <w:left w:val="nil"/>
              <w:bottom w:val="dotted" w:sz="4" w:space="0" w:color="000000"/>
              <w:right w:val="dotted" w:sz="4" w:space="0" w:color="000000"/>
            </w:tcBorders>
            <w:shd w:val="clear" w:color="auto" w:fill="auto"/>
            <w:noWrap/>
            <w:vAlign w:val="center"/>
          </w:tcPr>
          <w:p w14:paraId="5B1FC001"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2018.12.24</w:t>
            </w:r>
          </w:p>
        </w:tc>
        <w:tc>
          <w:tcPr>
            <w:tcW w:w="3363" w:type="dxa"/>
            <w:tcBorders>
              <w:top w:val="nil"/>
              <w:left w:val="nil"/>
              <w:bottom w:val="dotted" w:sz="4" w:space="0" w:color="000000"/>
              <w:right w:val="dotted" w:sz="4" w:space="0" w:color="000000"/>
            </w:tcBorders>
            <w:shd w:val="clear" w:color="auto" w:fill="auto"/>
            <w:noWrap/>
            <w:vAlign w:val="center"/>
          </w:tcPr>
          <w:p w14:paraId="6C15D076"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支付教育系统旱厕改造工程款</w:t>
            </w:r>
          </w:p>
        </w:tc>
        <w:tc>
          <w:tcPr>
            <w:tcW w:w="1943" w:type="dxa"/>
            <w:tcBorders>
              <w:top w:val="nil"/>
              <w:left w:val="nil"/>
              <w:bottom w:val="dotted" w:sz="4" w:space="0" w:color="000000"/>
              <w:right w:val="nil"/>
            </w:tcBorders>
            <w:shd w:val="clear" w:color="auto" w:fill="auto"/>
            <w:noWrap/>
            <w:vAlign w:val="center"/>
          </w:tcPr>
          <w:p w14:paraId="1BEB2080"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185.00</w:t>
            </w:r>
          </w:p>
        </w:tc>
      </w:tr>
      <w:tr w:rsidR="00146C04" w14:paraId="1FF81C0C" w14:textId="77777777">
        <w:trPr>
          <w:trHeight w:val="454"/>
          <w:jc w:val="center"/>
        </w:trPr>
        <w:tc>
          <w:tcPr>
            <w:tcW w:w="6579" w:type="dxa"/>
            <w:gridSpan w:val="3"/>
            <w:tcBorders>
              <w:top w:val="nil"/>
              <w:left w:val="nil"/>
              <w:bottom w:val="single" w:sz="8" w:space="0" w:color="000000"/>
              <w:right w:val="dotted" w:sz="4" w:space="0" w:color="000000"/>
            </w:tcBorders>
            <w:shd w:val="clear" w:color="auto" w:fill="auto"/>
            <w:noWrap/>
            <w:vAlign w:val="center"/>
          </w:tcPr>
          <w:p w14:paraId="1751787D"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合 计</w:t>
            </w:r>
          </w:p>
        </w:tc>
        <w:tc>
          <w:tcPr>
            <w:tcW w:w="1943" w:type="dxa"/>
            <w:tcBorders>
              <w:top w:val="nil"/>
              <w:left w:val="nil"/>
              <w:bottom w:val="single" w:sz="8" w:space="0" w:color="000000"/>
              <w:right w:val="nil"/>
            </w:tcBorders>
            <w:shd w:val="clear" w:color="auto" w:fill="auto"/>
            <w:noWrap/>
            <w:vAlign w:val="center"/>
          </w:tcPr>
          <w:p w14:paraId="2B881E1E"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185.00</w:t>
            </w:r>
          </w:p>
        </w:tc>
      </w:tr>
    </w:tbl>
    <w:p w14:paraId="0C58C637" w14:textId="77777777" w:rsidR="00146C04" w:rsidRDefault="0058685F">
      <w:pPr>
        <w:spacing w:line="600" w:lineRule="exact"/>
        <w:ind w:firstLineChars="200" w:firstLine="560"/>
        <w:rPr>
          <w:rFonts w:ascii="宋体" w:hAnsi="宋体" w:cs="宋体"/>
          <w:sz w:val="28"/>
          <w:szCs w:val="28"/>
        </w:rPr>
      </w:pPr>
      <w:bookmarkStart w:id="178" w:name="_Toc23477_WPSOffice_Level2"/>
      <w:r>
        <w:rPr>
          <w:rFonts w:ascii="宋体" w:hAnsi="宋体" w:cs="宋体" w:hint="eastAsia"/>
          <w:sz w:val="28"/>
          <w:szCs w:val="28"/>
        </w:rPr>
        <w:t>（二）脱硫除尘工程</w:t>
      </w:r>
      <w:bookmarkEnd w:id="178"/>
    </w:p>
    <w:p w14:paraId="44B8D4E4"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w:t>
      </w:r>
      <w:r>
        <w:rPr>
          <w:rFonts w:ascii="宋体" w:hAnsi="宋体" w:cs="宋体" w:hint="eastAsia"/>
          <w:bCs/>
          <w:kern w:val="0"/>
          <w:sz w:val="28"/>
          <w:szCs w:val="28"/>
        </w:rPr>
        <w:t>阳泉市郊区</w:t>
      </w:r>
      <w:r>
        <w:rPr>
          <w:rFonts w:ascii="宋体" w:hAnsi="宋体" w:cs="宋体" w:hint="eastAsia"/>
          <w:sz w:val="28"/>
          <w:szCs w:val="28"/>
        </w:rPr>
        <w:t>脱硫除尘工程本年度债券资金已全部使用完毕。</w:t>
      </w:r>
    </w:p>
    <w:tbl>
      <w:tblPr>
        <w:tblW w:w="8522" w:type="dxa"/>
        <w:tblLayout w:type="fixed"/>
        <w:tblLook w:val="04A0" w:firstRow="1" w:lastRow="0" w:firstColumn="1" w:lastColumn="0" w:noHBand="0" w:noVBand="1"/>
      </w:tblPr>
      <w:tblGrid>
        <w:gridCol w:w="1128"/>
        <w:gridCol w:w="2088"/>
        <w:gridCol w:w="3363"/>
        <w:gridCol w:w="1943"/>
      </w:tblGrid>
      <w:tr w:rsidR="00146C04" w14:paraId="7A4202DF" w14:textId="77777777">
        <w:trPr>
          <w:trHeight w:val="635"/>
        </w:trPr>
        <w:tc>
          <w:tcPr>
            <w:tcW w:w="1128" w:type="dxa"/>
            <w:tcBorders>
              <w:top w:val="nil"/>
              <w:left w:val="nil"/>
              <w:bottom w:val="single" w:sz="8" w:space="0" w:color="000000"/>
              <w:right w:val="nil"/>
            </w:tcBorders>
            <w:shd w:val="clear" w:color="auto" w:fill="auto"/>
            <w:noWrap/>
            <w:vAlign w:val="bottom"/>
          </w:tcPr>
          <w:p w14:paraId="01CC0F6A" w14:textId="77777777" w:rsidR="00146C04" w:rsidRDefault="00146C04">
            <w:pPr>
              <w:widowControl/>
              <w:spacing w:line="600" w:lineRule="exact"/>
              <w:jc w:val="right"/>
              <w:rPr>
                <w:rFonts w:ascii="宋体" w:hAnsi="宋体" w:cs="宋体"/>
                <w:color w:val="000000"/>
                <w:kern w:val="0"/>
                <w:sz w:val="20"/>
                <w:szCs w:val="20"/>
              </w:rPr>
            </w:pPr>
          </w:p>
        </w:tc>
        <w:tc>
          <w:tcPr>
            <w:tcW w:w="2088" w:type="dxa"/>
            <w:tcBorders>
              <w:top w:val="nil"/>
              <w:left w:val="nil"/>
              <w:bottom w:val="single" w:sz="8" w:space="0" w:color="000000"/>
              <w:right w:val="nil"/>
            </w:tcBorders>
            <w:shd w:val="clear" w:color="auto" w:fill="auto"/>
            <w:noWrap/>
            <w:vAlign w:val="bottom"/>
          </w:tcPr>
          <w:p w14:paraId="0C780E28" w14:textId="77777777" w:rsidR="00146C04" w:rsidRDefault="00146C04">
            <w:pPr>
              <w:widowControl/>
              <w:spacing w:line="600" w:lineRule="exact"/>
              <w:jc w:val="right"/>
              <w:rPr>
                <w:rFonts w:ascii="宋体" w:hAnsi="宋体" w:cs="宋体"/>
                <w:color w:val="000000"/>
                <w:kern w:val="0"/>
                <w:sz w:val="20"/>
                <w:szCs w:val="20"/>
              </w:rPr>
            </w:pPr>
          </w:p>
        </w:tc>
        <w:tc>
          <w:tcPr>
            <w:tcW w:w="3363" w:type="dxa"/>
            <w:tcBorders>
              <w:top w:val="nil"/>
              <w:left w:val="nil"/>
              <w:bottom w:val="single" w:sz="8" w:space="0" w:color="000000"/>
              <w:right w:val="nil"/>
            </w:tcBorders>
            <w:shd w:val="clear" w:color="auto" w:fill="auto"/>
            <w:noWrap/>
            <w:vAlign w:val="bottom"/>
          </w:tcPr>
          <w:p w14:paraId="74C3D44B" w14:textId="77777777" w:rsidR="00146C04" w:rsidRDefault="00146C04">
            <w:pPr>
              <w:widowControl/>
              <w:spacing w:line="600" w:lineRule="exact"/>
              <w:jc w:val="right"/>
              <w:rPr>
                <w:rFonts w:ascii="宋体" w:hAnsi="宋体" w:cs="宋体"/>
                <w:color w:val="000000"/>
                <w:kern w:val="0"/>
                <w:sz w:val="20"/>
                <w:szCs w:val="20"/>
              </w:rPr>
            </w:pPr>
          </w:p>
        </w:tc>
        <w:tc>
          <w:tcPr>
            <w:tcW w:w="1943" w:type="dxa"/>
            <w:tcBorders>
              <w:top w:val="nil"/>
              <w:left w:val="nil"/>
              <w:bottom w:val="single" w:sz="8" w:space="0" w:color="000000"/>
              <w:right w:val="nil"/>
            </w:tcBorders>
            <w:shd w:val="clear" w:color="auto" w:fill="auto"/>
            <w:noWrap/>
            <w:vAlign w:val="bottom"/>
          </w:tcPr>
          <w:p w14:paraId="17B4482F" w14:textId="77777777" w:rsidR="00146C04" w:rsidRDefault="0058685F">
            <w:pPr>
              <w:widowControl/>
              <w:spacing w:line="600" w:lineRule="exact"/>
              <w:jc w:val="right"/>
              <w:rPr>
                <w:rFonts w:ascii="宋体" w:hAnsi="宋体" w:cs="宋体"/>
                <w:color w:val="000000"/>
                <w:kern w:val="0"/>
                <w:sz w:val="20"/>
                <w:szCs w:val="20"/>
              </w:rPr>
            </w:pPr>
            <w:r>
              <w:rPr>
                <w:rFonts w:ascii="宋体" w:hAnsi="宋体" w:cs="宋体" w:hint="eastAsia"/>
                <w:color w:val="000000"/>
                <w:kern w:val="0"/>
                <w:sz w:val="20"/>
                <w:szCs w:val="20"/>
              </w:rPr>
              <w:t>金额单位：万元</w:t>
            </w:r>
          </w:p>
        </w:tc>
      </w:tr>
      <w:tr w:rsidR="00146C04" w14:paraId="5982BC2C" w14:textId="77777777">
        <w:trPr>
          <w:trHeight w:val="602"/>
        </w:trPr>
        <w:tc>
          <w:tcPr>
            <w:tcW w:w="1128" w:type="dxa"/>
            <w:tcBorders>
              <w:top w:val="nil"/>
              <w:left w:val="nil"/>
              <w:bottom w:val="dotted" w:sz="4" w:space="0" w:color="000000"/>
              <w:right w:val="dotted" w:sz="4" w:space="0" w:color="000000"/>
            </w:tcBorders>
            <w:shd w:val="clear" w:color="auto" w:fill="auto"/>
            <w:noWrap/>
            <w:vAlign w:val="center"/>
          </w:tcPr>
          <w:p w14:paraId="51751002"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2088" w:type="dxa"/>
            <w:tcBorders>
              <w:top w:val="nil"/>
              <w:left w:val="nil"/>
              <w:bottom w:val="dotted" w:sz="4" w:space="0" w:color="000000"/>
              <w:right w:val="dotted" w:sz="4" w:space="0" w:color="000000"/>
            </w:tcBorders>
            <w:shd w:val="clear" w:color="auto" w:fill="auto"/>
            <w:noWrap/>
            <w:vAlign w:val="center"/>
          </w:tcPr>
          <w:p w14:paraId="12F40541"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日 期</w:t>
            </w:r>
          </w:p>
        </w:tc>
        <w:tc>
          <w:tcPr>
            <w:tcW w:w="3363" w:type="dxa"/>
            <w:tcBorders>
              <w:top w:val="nil"/>
              <w:left w:val="nil"/>
              <w:bottom w:val="dotted" w:sz="4" w:space="0" w:color="000000"/>
              <w:right w:val="dotted" w:sz="4" w:space="0" w:color="000000"/>
            </w:tcBorders>
            <w:shd w:val="clear" w:color="auto" w:fill="auto"/>
            <w:noWrap/>
            <w:vAlign w:val="center"/>
          </w:tcPr>
          <w:p w14:paraId="367A5100"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摘 要</w:t>
            </w:r>
          </w:p>
        </w:tc>
        <w:tc>
          <w:tcPr>
            <w:tcW w:w="1943" w:type="dxa"/>
            <w:tcBorders>
              <w:top w:val="nil"/>
              <w:left w:val="nil"/>
              <w:bottom w:val="dotted" w:sz="4" w:space="0" w:color="000000"/>
              <w:right w:val="nil"/>
            </w:tcBorders>
            <w:shd w:val="clear" w:color="auto" w:fill="auto"/>
            <w:noWrap/>
            <w:vAlign w:val="center"/>
          </w:tcPr>
          <w:p w14:paraId="0D82444B"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金 额</w:t>
            </w:r>
          </w:p>
        </w:tc>
      </w:tr>
      <w:tr w:rsidR="00146C04" w14:paraId="200C1DFE" w14:textId="77777777">
        <w:trPr>
          <w:trHeight w:val="602"/>
        </w:trPr>
        <w:tc>
          <w:tcPr>
            <w:tcW w:w="1128" w:type="dxa"/>
            <w:tcBorders>
              <w:top w:val="nil"/>
              <w:left w:val="nil"/>
              <w:bottom w:val="dotted" w:sz="4" w:space="0" w:color="000000"/>
              <w:right w:val="dotted" w:sz="4" w:space="0" w:color="000000"/>
            </w:tcBorders>
            <w:shd w:val="clear" w:color="auto" w:fill="auto"/>
            <w:noWrap/>
            <w:vAlign w:val="center"/>
          </w:tcPr>
          <w:p w14:paraId="0779D667"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088" w:type="dxa"/>
            <w:tcBorders>
              <w:top w:val="nil"/>
              <w:left w:val="nil"/>
              <w:bottom w:val="dotted" w:sz="4" w:space="0" w:color="000000"/>
              <w:right w:val="dotted" w:sz="4" w:space="0" w:color="000000"/>
            </w:tcBorders>
            <w:shd w:val="clear" w:color="auto" w:fill="auto"/>
            <w:noWrap/>
            <w:vAlign w:val="center"/>
          </w:tcPr>
          <w:p w14:paraId="6822EEE7"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2018.12.20</w:t>
            </w:r>
          </w:p>
        </w:tc>
        <w:tc>
          <w:tcPr>
            <w:tcW w:w="3363" w:type="dxa"/>
            <w:tcBorders>
              <w:top w:val="nil"/>
              <w:left w:val="nil"/>
              <w:bottom w:val="dotted" w:sz="4" w:space="0" w:color="000000"/>
              <w:right w:val="dotted" w:sz="4" w:space="0" w:color="000000"/>
            </w:tcBorders>
            <w:shd w:val="clear" w:color="auto" w:fill="auto"/>
            <w:noWrap/>
            <w:vAlign w:val="center"/>
          </w:tcPr>
          <w:p w14:paraId="1F340AAE"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支付脱硫除尘审计费</w:t>
            </w:r>
          </w:p>
        </w:tc>
        <w:tc>
          <w:tcPr>
            <w:tcW w:w="1943" w:type="dxa"/>
            <w:tcBorders>
              <w:top w:val="nil"/>
              <w:left w:val="nil"/>
              <w:bottom w:val="dotted" w:sz="4" w:space="0" w:color="000000"/>
              <w:right w:val="nil"/>
            </w:tcBorders>
            <w:shd w:val="clear" w:color="auto" w:fill="auto"/>
            <w:noWrap/>
            <w:vAlign w:val="center"/>
          </w:tcPr>
          <w:p w14:paraId="2A8A8B3B"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100.00</w:t>
            </w:r>
          </w:p>
        </w:tc>
      </w:tr>
      <w:tr w:rsidR="00146C04" w14:paraId="69166B7D" w14:textId="77777777">
        <w:trPr>
          <w:trHeight w:val="635"/>
        </w:trPr>
        <w:tc>
          <w:tcPr>
            <w:tcW w:w="6579" w:type="dxa"/>
            <w:gridSpan w:val="3"/>
            <w:tcBorders>
              <w:top w:val="nil"/>
              <w:left w:val="nil"/>
              <w:bottom w:val="single" w:sz="8" w:space="0" w:color="000000"/>
              <w:right w:val="dotted" w:sz="4" w:space="0" w:color="000000"/>
            </w:tcBorders>
            <w:shd w:val="clear" w:color="auto" w:fill="auto"/>
            <w:noWrap/>
            <w:vAlign w:val="center"/>
          </w:tcPr>
          <w:p w14:paraId="0BE75EA9"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合 </w:t>
            </w:r>
            <w:r>
              <w:rPr>
                <w:rFonts w:ascii="宋体" w:hAnsi="宋体" w:cs="宋体"/>
                <w:b/>
                <w:bCs/>
                <w:color w:val="000000"/>
                <w:kern w:val="0"/>
                <w:sz w:val="20"/>
                <w:szCs w:val="20"/>
              </w:rPr>
              <w:t xml:space="preserve"> </w:t>
            </w:r>
            <w:r>
              <w:rPr>
                <w:rFonts w:ascii="宋体" w:hAnsi="宋体" w:cs="宋体" w:hint="eastAsia"/>
                <w:b/>
                <w:bCs/>
                <w:color w:val="000000"/>
                <w:kern w:val="0"/>
                <w:sz w:val="20"/>
                <w:szCs w:val="20"/>
              </w:rPr>
              <w:t>计</w:t>
            </w:r>
          </w:p>
        </w:tc>
        <w:tc>
          <w:tcPr>
            <w:tcW w:w="1943" w:type="dxa"/>
            <w:tcBorders>
              <w:top w:val="nil"/>
              <w:left w:val="nil"/>
              <w:bottom w:val="single" w:sz="8" w:space="0" w:color="000000"/>
              <w:right w:val="nil"/>
            </w:tcBorders>
            <w:shd w:val="clear" w:color="auto" w:fill="auto"/>
            <w:noWrap/>
            <w:vAlign w:val="center"/>
          </w:tcPr>
          <w:p w14:paraId="46273483" w14:textId="77777777" w:rsidR="00146C04" w:rsidRDefault="0058685F">
            <w:pPr>
              <w:widowControl/>
              <w:spacing w:line="60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100.00</w:t>
            </w:r>
          </w:p>
        </w:tc>
      </w:tr>
    </w:tbl>
    <w:p w14:paraId="1C269BD0" w14:textId="77777777" w:rsidR="00146C04" w:rsidRDefault="0058685F">
      <w:pPr>
        <w:spacing w:line="600" w:lineRule="exact"/>
        <w:ind w:firstLineChars="200" w:firstLine="560"/>
        <w:rPr>
          <w:rFonts w:ascii="宋体" w:hAnsi="宋体" w:cs="宋体"/>
          <w:sz w:val="28"/>
          <w:szCs w:val="28"/>
        </w:rPr>
      </w:pPr>
      <w:bookmarkStart w:id="179" w:name="_Toc29848_WPSOffice_Level2"/>
      <w:r>
        <w:rPr>
          <w:rFonts w:ascii="宋体" w:hAnsi="宋体" w:cs="宋体" w:hint="eastAsia"/>
          <w:sz w:val="28"/>
          <w:szCs w:val="28"/>
        </w:rPr>
        <w:t>（三）荫营二中实验</w:t>
      </w:r>
      <w:r>
        <w:rPr>
          <w:rFonts w:ascii="宋体" w:hAnsi="宋体" w:cs="宋体" w:hint="eastAsia"/>
          <w:kern w:val="0"/>
          <w:sz w:val="28"/>
          <w:szCs w:val="28"/>
        </w:rPr>
        <w:t>综合楼及附属</w:t>
      </w:r>
      <w:r>
        <w:rPr>
          <w:rFonts w:ascii="宋体" w:hAnsi="宋体" w:cs="宋体" w:hint="eastAsia"/>
          <w:sz w:val="28"/>
          <w:szCs w:val="28"/>
        </w:rPr>
        <w:t>工程</w:t>
      </w:r>
      <w:bookmarkEnd w:id="179"/>
    </w:p>
    <w:p w14:paraId="103448A4"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w:t>
      </w:r>
      <w:r>
        <w:rPr>
          <w:rFonts w:ascii="宋体" w:hAnsi="宋体" w:cs="宋体" w:hint="eastAsia"/>
          <w:bCs/>
          <w:kern w:val="0"/>
          <w:sz w:val="28"/>
          <w:szCs w:val="28"/>
        </w:rPr>
        <w:t>阳泉市郊区</w:t>
      </w:r>
      <w:r>
        <w:rPr>
          <w:rFonts w:ascii="宋体" w:hAnsi="宋体" w:cs="宋体" w:hint="eastAsia"/>
          <w:sz w:val="28"/>
          <w:szCs w:val="28"/>
        </w:rPr>
        <w:t>荫营二中实验楼工程本年度债券资金已全部使用完毕。</w:t>
      </w:r>
    </w:p>
    <w:tbl>
      <w:tblPr>
        <w:tblW w:w="8522" w:type="dxa"/>
        <w:tblLayout w:type="fixed"/>
        <w:tblLook w:val="04A0" w:firstRow="1" w:lastRow="0" w:firstColumn="1" w:lastColumn="0" w:noHBand="0" w:noVBand="1"/>
      </w:tblPr>
      <w:tblGrid>
        <w:gridCol w:w="1128"/>
        <w:gridCol w:w="2088"/>
        <w:gridCol w:w="3363"/>
        <w:gridCol w:w="1943"/>
      </w:tblGrid>
      <w:tr w:rsidR="00146C04" w14:paraId="6A14B40C" w14:textId="77777777">
        <w:trPr>
          <w:trHeight w:val="558"/>
        </w:trPr>
        <w:tc>
          <w:tcPr>
            <w:tcW w:w="1128" w:type="dxa"/>
            <w:tcBorders>
              <w:top w:val="nil"/>
              <w:left w:val="nil"/>
              <w:bottom w:val="single" w:sz="8" w:space="0" w:color="000000"/>
              <w:right w:val="nil"/>
            </w:tcBorders>
            <w:shd w:val="clear" w:color="auto" w:fill="auto"/>
            <w:noWrap/>
            <w:vAlign w:val="bottom"/>
          </w:tcPr>
          <w:p w14:paraId="40D37965" w14:textId="77777777" w:rsidR="00146C04" w:rsidRDefault="00146C04">
            <w:pPr>
              <w:widowControl/>
              <w:spacing w:line="360" w:lineRule="auto"/>
              <w:jc w:val="right"/>
              <w:rPr>
                <w:rFonts w:ascii="宋体" w:hAnsi="宋体" w:cs="宋体"/>
                <w:color w:val="000000"/>
                <w:kern w:val="0"/>
                <w:sz w:val="20"/>
                <w:szCs w:val="20"/>
              </w:rPr>
            </w:pPr>
          </w:p>
        </w:tc>
        <w:tc>
          <w:tcPr>
            <w:tcW w:w="2088" w:type="dxa"/>
            <w:tcBorders>
              <w:top w:val="nil"/>
              <w:left w:val="nil"/>
              <w:bottom w:val="single" w:sz="8" w:space="0" w:color="000000"/>
              <w:right w:val="nil"/>
            </w:tcBorders>
            <w:shd w:val="clear" w:color="auto" w:fill="auto"/>
            <w:noWrap/>
            <w:vAlign w:val="bottom"/>
          </w:tcPr>
          <w:p w14:paraId="0BE4EBEA" w14:textId="77777777" w:rsidR="00146C04" w:rsidRDefault="00146C04">
            <w:pPr>
              <w:widowControl/>
              <w:spacing w:line="360" w:lineRule="auto"/>
              <w:jc w:val="right"/>
              <w:rPr>
                <w:rFonts w:ascii="宋体" w:hAnsi="宋体" w:cs="宋体"/>
                <w:color w:val="000000"/>
                <w:kern w:val="0"/>
                <w:sz w:val="20"/>
                <w:szCs w:val="20"/>
              </w:rPr>
            </w:pPr>
          </w:p>
        </w:tc>
        <w:tc>
          <w:tcPr>
            <w:tcW w:w="3363" w:type="dxa"/>
            <w:tcBorders>
              <w:top w:val="nil"/>
              <w:left w:val="nil"/>
              <w:bottom w:val="single" w:sz="8" w:space="0" w:color="000000"/>
              <w:right w:val="nil"/>
            </w:tcBorders>
            <w:shd w:val="clear" w:color="auto" w:fill="auto"/>
            <w:noWrap/>
            <w:vAlign w:val="bottom"/>
          </w:tcPr>
          <w:p w14:paraId="683B29C7" w14:textId="77777777" w:rsidR="00146C04" w:rsidRDefault="00146C04">
            <w:pPr>
              <w:widowControl/>
              <w:spacing w:line="360" w:lineRule="auto"/>
              <w:jc w:val="right"/>
              <w:rPr>
                <w:rFonts w:ascii="宋体" w:hAnsi="宋体" w:cs="宋体"/>
                <w:color w:val="000000"/>
                <w:kern w:val="0"/>
                <w:sz w:val="20"/>
                <w:szCs w:val="20"/>
              </w:rPr>
            </w:pPr>
          </w:p>
        </w:tc>
        <w:tc>
          <w:tcPr>
            <w:tcW w:w="1943" w:type="dxa"/>
            <w:tcBorders>
              <w:top w:val="nil"/>
              <w:left w:val="nil"/>
              <w:bottom w:val="single" w:sz="8" w:space="0" w:color="000000"/>
              <w:right w:val="nil"/>
            </w:tcBorders>
            <w:shd w:val="clear" w:color="auto" w:fill="auto"/>
            <w:noWrap/>
            <w:vAlign w:val="bottom"/>
          </w:tcPr>
          <w:p w14:paraId="40BE92DB" w14:textId="77777777" w:rsidR="00146C04" w:rsidRDefault="0058685F">
            <w:pPr>
              <w:widowControl/>
              <w:spacing w:line="360" w:lineRule="auto"/>
              <w:jc w:val="right"/>
              <w:rPr>
                <w:rFonts w:ascii="宋体" w:hAnsi="宋体" w:cs="宋体"/>
                <w:color w:val="000000"/>
                <w:kern w:val="0"/>
                <w:sz w:val="20"/>
                <w:szCs w:val="20"/>
              </w:rPr>
            </w:pPr>
            <w:r>
              <w:rPr>
                <w:rFonts w:ascii="宋体" w:hAnsi="宋体" w:cs="宋体" w:hint="eastAsia"/>
                <w:color w:val="000000"/>
                <w:kern w:val="0"/>
                <w:sz w:val="20"/>
                <w:szCs w:val="20"/>
              </w:rPr>
              <w:t>金额单位：万元</w:t>
            </w:r>
          </w:p>
        </w:tc>
      </w:tr>
      <w:tr w:rsidR="00146C04" w14:paraId="61E7D7DC" w14:textId="77777777">
        <w:trPr>
          <w:trHeight w:val="529"/>
        </w:trPr>
        <w:tc>
          <w:tcPr>
            <w:tcW w:w="1128" w:type="dxa"/>
            <w:tcBorders>
              <w:top w:val="nil"/>
              <w:left w:val="nil"/>
              <w:bottom w:val="dotted" w:sz="4" w:space="0" w:color="000000"/>
              <w:right w:val="dotted" w:sz="4" w:space="0" w:color="000000"/>
            </w:tcBorders>
            <w:shd w:val="clear" w:color="auto" w:fill="auto"/>
            <w:noWrap/>
            <w:vAlign w:val="center"/>
          </w:tcPr>
          <w:p w14:paraId="374C1E0E"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2088" w:type="dxa"/>
            <w:tcBorders>
              <w:top w:val="nil"/>
              <w:left w:val="nil"/>
              <w:bottom w:val="dotted" w:sz="4" w:space="0" w:color="000000"/>
              <w:right w:val="dotted" w:sz="4" w:space="0" w:color="000000"/>
            </w:tcBorders>
            <w:shd w:val="clear" w:color="auto" w:fill="auto"/>
            <w:noWrap/>
            <w:vAlign w:val="center"/>
          </w:tcPr>
          <w:p w14:paraId="7E29D5ED"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日 期</w:t>
            </w:r>
          </w:p>
        </w:tc>
        <w:tc>
          <w:tcPr>
            <w:tcW w:w="3363" w:type="dxa"/>
            <w:tcBorders>
              <w:top w:val="nil"/>
              <w:left w:val="nil"/>
              <w:bottom w:val="dotted" w:sz="4" w:space="0" w:color="000000"/>
              <w:right w:val="dotted" w:sz="4" w:space="0" w:color="000000"/>
            </w:tcBorders>
            <w:shd w:val="clear" w:color="auto" w:fill="auto"/>
            <w:noWrap/>
            <w:vAlign w:val="center"/>
          </w:tcPr>
          <w:p w14:paraId="2600D2F2"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摘 要</w:t>
            </w:r>
          </w:p>
        </w:tc>
        <w:tc>
          <w:tcPr>
            <w:tcW w:w="1943" w:type="dxa"/>
            <w:tcBorders>
              <w:top w:val="nil"/>
              <w:left w:val="nil"/>
              <w:bottom w:val="dotted" w:sz="4" w:space="0" w:color="000000"/>
              <w:right w:val="nil"/>
            </w:tcBorders>
            <w:shd w:val="clear" w:color="auto" w:fill="auto"/>
            <w:noWrap/>
            <w:vAlign w:val="center"/>
          </w:tcPr>
          <w:p w14:paraId="08A94C7C"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金 额</w:t>
            </w:r>
          </w:p>
        </w:tc>
      </w:tr>
      <w:tr w:rsidR="00146C04" w14:paraId="5A6EC1DF" w14:textId="77777777">
        <w:trPr>
          <w:trHeight w:val="529"/>
        </w:trPr>
        <w:tc>
          <w:tcPr>
            <w:tcW w:w="1128" w:type="dxa"/>
            <w:tcBorders>
              <w:top w:val="nil"/>
              <w:left w:val="nil"/>
              <w:bottom w:val="dotted" w:sz="4" w:space="0" w:color="000000"/>
              <w:right w:val="dotted" w:sz="4" w:space="0" w:color="000000"/>
            </w:tcBorders>
            <w:shd w:val="clear" w:color="auto" w:fill="auto"/>
            <w:noWrap/>
            <w:vAlign w:val="center"/>
          </w:tcPr>
          <w:p w14:paraId="1650F036"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088" w:type="dxa"/>
            <w:tcBorders>
              <w:top w:val="nil"/>
              <w:left w:val="nil"/>
              <w:bottom w:val="dotted" w:sz="4" w:space="0" w:color="000000"/>
              <w:right w:val="dotted" w:sz="4" w:space="0" w:color="000000"/>
            </w:tcBorders>
            <w:shd w:val="clear" w:color="auto" w:fill="auto"/>
            <w:noWrap/>
            <w:vAlign w:val="center"/>
          </w:tcPr>
          <w:p w14:paraId="3A1C0090"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2018.8.20</w:t>
            </w:r>
          </w:p>
        </w:tc>
        <w:tc>
          <w:tcPr>
            <w:tcW w:w="3363" w:type="dxa"/>
            <w:tcBorders>
              <w:top w:val="nil"/>
              <w:left w:val="nil"/>
              <w:bottom w:val="dotted" w:sz="4" w:space="0" w:color="000000"/>
              <w:right w:val="dotted" w:sz="4" w:space="0" w:color="000000"/>
            </w:tcBorders>
            <w:shd w:val="clear" w:color="auto" w:fill="auto"/>
            <w:noWrap/>
            <w:vAlign w:val="center"/>
          </w:tcPr>
          <w:p w14:paraId="5F4E6FF3"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支付阳泉市郊区荫营第二中学校款</w:t>
            </w:r>
          </w:p>
        </w:tc>
        <w:tc>
          <w:tcPr>
            <w:tcW w:w="1943" w:type="dxa"/>
            <w:tcBorders>
              <w:top w:val="nil"/>
              <w:left w:val="nil"/>
              <w:bottom w:val="dotted" w:sz="4" w:space="0" w:color="000000"/>
              <w:right w:val="nil"/>
            </w:tcBorders>
            <w:shd w:val="clear" w:color="auto" w:fill="auto"/>
            <w:noWrap/>
            <w:vAlign w:val="center"/>
          </w:tcPr>
          <w:p w14:paraId="5F299CBC" w14:textId="77777777" w:rsidR="00146C04" w:rsidRDefault="0058685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298.16</w:t>
            </w:r>
          </w:p>
        </w:tc>
      </w:tr>
      <w:tr w:rsidR="00146C04" w14:paraId="40F4D8DD" w14:textId="77777777">
        <w:trPr>
          <w:trHeight w:val="558"/>
        </w:trPr>
        <w:tc>
          <w:tcPr>
            <w:tcW w:w="6579" w:type="dxa"/>
            <w:gridSpan w:val="3"/>
            <w:tcBorders>
              <w:top w:val="nil"/>
              <w:left w:val="nil"/>
              <w:bottom w:val="single" w:sz="8" w:space="0" w:color="000000"/>
              <w:right w:val="dotted" w:sz="4" w:space="0" w:color="000000"/>
            </w:tcBorders>
            <w:shd w:val="clear" w:color="auto" w:fill="auto"/>
            <w:noWrap/>
            <w:vAlign w:val="center"/>
          </w:tcPr>
          <w:p w14:paraId="66105F3A"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合 </w:t>
            </w:r>
            <w:r>
              <w:rPr>
                <w:rFonts w:ascii="宋体" w:hAnsi="宋体" w:cs="宋体"/>
                <w:b/>
                <w:bCs/>
                <w:color w:val="000000"/>
                <w:kern w:val="0"/>
                <w:sz w:val="20"/>
                <w:szCs w:val="20"/>
              </w:rPr>
              <w:t xml:space="preserve"> </w:t>
            </w:r>
            <w:r>
              <w:rPr>
                <w:rFonts w:ascii="宋体" w:hAnsi="宋体" w:cs="宋体" w:hint="eastAsia"/>
                <w:b/>
                <w:bCs/>
                <w:color w:val="000000"/>
                <w:kern w:val="0"/>
                <w:sz w:val="20"/>
                <w:szCs w:val="20"/>
              </w:rPr>
              <w:t>计</w:t>
            </w:r>
          </w:p>
        </w:tc>
        <w:tc>
          <w:tcPr>
            <w:tcW w:w="1943" w:type="dxa"/>
            <w:tcBorders>
              <w:top w:val="nil"/>
              <w:left w:val="nil"/>
              <w:bottom w:val="single" w:sz="8" w:space="0" w:color="000000"/>
              <w:right w:val="nil"/>
            </w:tcBorders>
            <w:shd w:val="clear" w:color="auto" w:fill="auto"/>
            <w:noWrap/>
            <w:vAlign w:val="center"/>
          </w:tcPr>
          <w:p w14:paraId="1D221E65" w14:textId="77777777" w:rsidR="00146C04" w:rsidRDefault="0058685F">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298.16</w:t>
            </w:r>
          </w:p>
        </w:tc>
      </w:tr>
    </w:tbl>
    <w:p w14:paraId="0C307DC4" w14:textId="77777777" w:rsidR="00146C04" w:rsidRDefault="0058685F">
      <w:pPr>
        <w:adjustRightInd w:val="0"/>
        <w:snapToGrid w:val="0"/>
        <w:spacing w:line="600" w:lineRule="exact"/>
        <w:ind w:firstLineChars="200" w:firstLine="560"/>
        <w:rPr>
          <w:rFonts w:ascii="宋体" w:hAnsi="宋体" w:cs="宋体"/>
        </w:rPr>
      </w:pPr>
      <w:r>
        <w:rPr>
          <w:rFonts w:ascii="宋体" w:hAnsi="宋体" w:cs="宋体" w:hint="eastAsia"/>
          <w:bCs/>
          <w:sz w:val="28"/>
          <w:szCs w:val="28"/>
        </w:rPr>
        <w:t>本单位严格按照一般债券资金和普通专项债券资金用途使用，不</w:t>
      </w:r>
      <w:r>
        <w:rPr>
          <w:rFonts w:ascii="宋体" w:hAnsi="宋体" w:cs="宋体" w:hint="eastAsia"/>
          <w:bCs/>
          <w:sz w:val="28"/>
          <w:szCs w:val="28"/>
        </w:rPr>
        <w:lastRenderedPageBreak/>
        <w:t>存在资金用途调整情况。</w:t>
      </w:r>
    </w:p>
    <w:p w14:paraId="3B5575C3" w14:textId="77777777" w:rsidR="00146C04" w:rsidRDefault="0058685F">
      <w:pPr>
        <w:pStyle w:val="2"/>
        <w:spacing w:before="0" w:after="0" w:line="600" w:lineRule="exact"/>
        <w:ind w:firstLine="549"/>
        <w:rPr>
          <w:rFonts w:ascii="宋体" w:eastAsia="宋体" w:hAnsi="宋体"/>
          <w:bCs w:val="0"/>
          <w:kern w:val="0"/>
          <w:sz w:val="28"/>
          <w:szCs w:val="28"/>
        </w:rPr>
      </w:pPr>
      <w:bookmarkStart w:id="180" w:name="_Toc14273_WPSOffice_Level1"/>
      <w:bookmarkStart w:id="181" w:name="_Toc156_WPSOffice_Level1"/>
      <w:r>
        <w:rPr>
          <w:rFonts w:ascii="宋体" w:eastAsia="宋体" w:hAnsi="宋体" w:hint="eastAsia"/>
          <w:bCs w:val="0"/>
          <w:kern w:val="0"/>
          <w:sz w:val="28"/>
          <w:szCs w:val="28"/>
        </w:rPr>
        <w:t>四、债券资金对应的投资项目</w:t>
      </w:r>
      <w:bookmarkEnd w:id="180"/>
      <w:bookmarkEnd w:id="181"/>
    </w:p>
    <w:p w14:paraId="58937E19" w14:textId="77777777" w:rsidR="00146C04" w:rsidRDefault="0058685F">
      <w:pPr>
        <w:widowControl/>
        <w:adjustRightInd w:val="0"/>
        <w:snapToGrid w:val="0"/>
        <w:spacing w:line="600" w:lineRule="exact"/>
        <w:ind w:firstLineChars="200" w:firstLine="560"/>
        <w:rPr>
          <w:rFonts w:ascii="宋体" w:eastAsia="宋体" w:hAnsi="宋体" w:cs="宋体"/>
          <w:kern w:val="0"/>
          <w:sz w:val="28"/>
          <w:szCs w:val="28"/>
        </w:rPr>
      </w:pPr>
      <w:r>
        <w:rPr>
          <w:rFonts w:hint="eastAsia"/>
          <w:bCs/>
          <w:sz w:val="28"/>
          <w:szCs w:val="28"/>
        </w:rPr>
        <w:t>一般债券资金对应的</w:t>
      </w:r>
      <w:r>
        <w:rPr>
          <w:rFonts w:ascii="宋体" w:hAnsi="宋体" w:cs="宋体" w:hint="eastAsia"/>
          <w:bCs/>
          <w:kern w:val="0"/>
          <w:sz w:val="28"/>
          <w:szCs w:val="28"/>
        </w:rPr>
        <w:t>投资项目为：</w:t>
      </w:r>
      <w:r>
        <w:rPr>
          <w:rFonts w:ascii="宋体" w:hAnsi="宋体" w:cs="宋体" w:hint="eastAsia"/>
          <w:kern w:val="0"/>
          <w:sz w:val="28"/>
          <w:szCs w:val="28"/>
        </w:rPr>
        <w:t>郊区教育系统旱厕改造工程项目、郊区教育系统燃煤锅炉脱硫除尘改造工程。</w:t>
      </w:r>
    </w:p>
    <w:p w14:paraId="2D597121" w14:textId="77777777" w:rsidR="00146C04" w:rsidRDefault="0058685F">
      <w:pPr>
        <w:widowControl/>
        <w:adjustRightInd w:val="0"/>
        <w:snapToGrid w:val="0"/>
        <w:spacing w:line="600" w:lineRule="exact"/>
        <w:ind w:firstLineChars="200" w:firstLine="560"/>
        <w:rPr>
          <w:rFonts w:ascii="宋体" w:hAnsi="宋体" w:cs="宋体"/>
          <w:kern w:val="0"/>
          <w:sz w:val="28"/>
          <w:szCs w:val="28"/>
        </w:rPr>
      </w:pPr>
      <w:r>
        <w:rPr>
          <w:rFonts w:ascii="宋体" w:hAnsi="宋体" w:cs="宋体" w:hint="eastAsia"/>
          <w:bCs/>
          <w:kern w:val="0"/>
          <w:sz w:val="28"/>
          <w:szCs w:val="28"/>
        </w:rPr>
        <w:t>普通专项债券资金对应的投资项目为</w:t>
      </w:r>
      <w:r>
        <w:rPr>
          <w:rFonts w:ascii="宋体" w:hAnsi="宋体" w:cs="宋体" w:hint="eastAsia"/>
          <w:kern w:val="0"/>
          <w:sz w:val="28"/>
          <w:szCs w:val="28"/>
        </w:rPr>
        <w:t>荫营二中实验综合楼及附属工程。</w:t>
      </w:r>
      <w:r>
        <w:rPr>
          <w:rFonts w:ascii="宋体" w:hAnsi="宋体" w:cs="宋体" w:hint="eastAsia"/>
          <w:bCs/>
          <w:kern w:val="0"/>
          <w:sz w:val="28"/>
          <w:szCs w:val="28"/>
        </w:rPr>
        <w:t>具体情况如下：</w:t>
      </w:r>
    </w:p>
    <w:p w14:paraId="5B55D5FB"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182" w:name="_Toc3817_WPSOffice_Level2"/>
      <w:r>
        <w:rPr>
          <w:rFonts w:ascii="宋体" w:hAnsi="宋体" w:cs="宋体" w:hint="eastAsia"/>
          <w:b/>
          <w:kern w:val="0"/>
          <w:sz w:val="28"/>
          <w:szCs w:val="28"/>
        </w:rPr>
        <w:t>（一）郊区教育系统旱厕改造工程项目</w:t>
      </w:r>
      <w:bookmarkEnd w:id="182"/>
    </w:p>
    <w:p w14:paraId="06FED39B" w14:textId="77777777" w:rsidR="00146C04" w:rsidRDefault="0058685F">
      <w:pPr>
        <w:widowControl/>
        <w:numPr>
          <w:ilvl w:val="255"/>
          <w:numId w:val="0"/>
        </w:numPr>
        <w:tabs>
          <w:tab w:val="left" w:pos="493"/>
        </w:tabs>
        <w:adjustRightInd w:val="0"/>
        <w:snapToGrid w:val="0"/>
        <w:spacing w:line="600" w:lineRule="exact"/>
        <w:ind w:firstLineChars="200" w:firstLine="560"/>
        <w:outlineLvl w:val="1"/>
        <w:rPr>
          <w:rFonts w:ascii="宋体" w:hAnsi="宋体" w:cs="宋体"/>
          <w:b/>
          <w:kern w:val="0"/>
          <w:sz w:val="28"/>
          <w:szCs w:val="28"/>
        </w:rPr>
      </w:pPr>
      <w:bookmarkStart w:id="183" w:name="_Toc31705_WPSOffice_Level3"/>
      <w:r>
        <w:rPr>
          <w:rFonts w:ascii="宋体" w:hAnsi="宋体" w:cs="宋体" w:hint="eastAsia"/>
          <w:b/>
          <w:kern w:val="0"/>
          <w:sz w:val="28"/>
          <w:szCs w:val="28"/>
        </w:rPr>
        <w:t>1.项目基本情况</w:t>
      </w:r>
      <w:bookmarkEnd w:id="183"/>
    </w:p>
    <w:p w14:paraId="7908977B"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
          <w:kern w:val="0"/>
          <w:sz w:val="28"/>
          <w:szCs w:val="28"/>
        </w:rPr>
        <w:t>郊区教育系统旱厕改造工程</w:t>
      </w:r>
      <w:r>
        <w:rPr>
          <w:rFonts w:ascii="宋体" w:hAnsi="宋体" w:cs="宋体" w:hint="eastAsia"/>
          <w:bCs/>
          <w:kern w:val="0"/>
          <w:sz w:val="28"/>
          <w:szCs w:val="28"/>
        </w:rPr>
        <w:t>包括城市周边村学校的6个旱厕改造，6个旱厕分别是平坦中学、坡头小学、李家庄小学、魏家峪小学、郊区职业学校、阳泉市二十中。改造内容为改建水冲式厕所，改造面积705平方米，招标总价为195万元。</w:t>
      </w:r>
    </w:p>
    <w:p w14:paraId="59A83009"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184" w:name="_Toc27664_WPSOffice_Level3"/>
      <w:r>
        <w:rPr>
          <w:rFonts w:ascii="宋体" w:hAnsi="宋体" w:cs="宋体" w:hint="eastAsia"/>
          <w:bCs/>
          <w:kern w:val="0"/>
          <w:sz w:val="28"/>
          <w:szCs w:val="28"/>
        </w:rPr>
        <w:t>2.</w:t>
      </w:r>
      <w:r>
        <w:rPr>
          <w:rFonts w:ascii="宋体" w:hAnsi="宋体" w:cs="宋体" w:hint="eastAsia"/>
          <w:b/>
          <w:kern w:val="0"/>
          <w:sz w:val="28"/>
          <w:szCs w:val="28"/>
        </w:rPr>
        <w:t>项目投资及资金来源</w:t>
      </w:r>
      <w:bookmarkEnd w:id="184"/>
    </w:p>
    <w:p w14:paraId="2447A7E8" w14:textId="77777777" w:rsidR="00146C04" w:rsidRDefault="0058685F">
      <w:pPr>
        <w:widowControl/>
        <w:tabs>
          <w:tab w:val="left" w:pos="1065"/>
        </w:tabs>
        <w:adjustRightInd w:val="0"/>
        <w:snapToGrid w:val="0"/>
        <w:spacing w:line="600" w:lineRule="exact"/>
        <w:ind w:firstLine="560"/>
        <w:outlineLvl w:val="1"/>
        <w:rPr>
          <w:rFonts w:ascii="宋体" w:hAnsi="宋体" w:cs="宋体"/>
          <w:bCs/>
          <w:kern w:val="0"/>
          <w:sz w:val="28"/>
          <w:szCs w:val="28"/>
        </w:rPr>
      </w:pPr>
      <w:r>
        <w:rPr>
          <w:rFonts w:ascii="宋体" w:hAnsi="宋体" w:cs="宋体" w:hint="eastAsia"/>
          <w:bCs/>
          <w:kern w:val="0"/>
          <w:sz w:val="28"/>
          <w:szCs w:val="28"/>
        </w:rPr>
        <w:t>本项目总投资为195万元，资金来源为政府投资。</w:t>
      </w:r>
    </w:p>
    <w:p w14:paraId="6C013291" w14:textId="77777777" w:rsidR="00146C04" w:rsidRDefault="0058685F">
      <w:pPr>
        <w:widowControl/>
        <w:tabs>
          <w:tab w:val="left" w:pos="501"/>
          <w:tab w:val="left" w:pos="1065"/>
        </w:tabs>
        <w:adjustRightInd w:val="0"/>
        <w:snapToGrid w:val="0"/>
        <w:spacing w:line="600" w:lineRule="exact"/>
        <w:ind w:firstLine="560"/>
        <w:outlineLvl w:val="1"/>
        <w:rPr>
          <w:rFonts w:ascii="宋体" w:hAnsi="宋体" w:cs="宋体"/>
          <w:b/>
          <w:kern w:val="0"/>
          <w:sz w:val="28"/>
          <w:szCs w:val="28"/>
        </w:rPr>
      </w:pPr>
      <w:bookmarkStart w:id="185" w:name="_Toc12488_WPSOffice_Level3"/>
      <w:r>
        <w:rPr>
          <w:rFonts w:ascii="宋体" w:hAnsi="宋体" w:cs="宋体" w:hint="eastAsia"/>
          <w:b/>
          <w:kern w:val="0"/>
          <w:sz w:val="28"/>
          <w:szCs w:val="28"/>
        </w:rPr>
        <w:t>3.项目审批情况</w:t>
      </w:r>
      <w:bookmarkEnd w:id="185"/>
    </w:p>
    <w:p w14:paraId="04FDC2DD" w14:textId="77777777" w:rsidR="00146C04" w:rsidRDefault="0058685F">
      <w:pPr>
        <w:widowControl/>
        <w:tabs>
          <w:tab w:val="left" w:pos="501"/>
          <w:tab w:val="left" w:pos="1065"/>
        </w:tabs>
        <w:adjustRightInd w:val="0"/>
        <w:snapToGrid w:val="0"/>
        <w:spacing w:line="600" w:lineRule="exact"/>
        <w:ind w:firstLine="560"/>
        <w:outlineLvl w:val="1"/>
        <w:rPr>
          <w:rFonts w:ascii="宋体" w:hAnsi="宋体" w:cs="宋体"/>
          <w:bCs/>
          <w:kern w:val="0"/>
          <w:sz w:val="28"/>
          <w:szCs w:val="28"/>
        </w:rPr>
      </w:pPr>
      <w:r>
        <w:rPr>
          <w:rFonts w:ascii="宋体" w:hAnsi="宋体" w:cs="宋体" w:hint="eastAsia"/>
          <w:kern w:val="0"/>
          <w:sz w:val="28"/>
          <w:szCs w:val="28"/>
        </w:rPr>
        <w:t>2018年9月10日，本项目取得阳泉市郊区人民政府常务会议纪要（第25次）批准。</w:t>
      </w:r>
    </w:p>
    <w:p w14:paraId="16295834"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bookmarkStart w:id="186" w:name="_Toc14780_WPSOffice_Level3"/>
      <w:r>
        <w:rPr>
          <w:rFonts w:ascii="宋体" w:hAnsi="宋体" w:cs="宋体" w:hint="eastAsia"/>
          <w:b/>
          <w:kern w:val="0"/>
          <w:sz w:val="28"/>
          <w:szCs w:val="28"/>
        </w:rPr>
        <w:t>4、项目建设及进展情况</w:t>
      </w:r>
      <w:bookmarkEnd w:id="186"/>
    </w:p>
    <w:p w14:paraId="4B29740B" w14:textId="77777777" w:rsidR="00146C04" w:rsidRDefault="0058685F">
      <w:pPr>
        <w:widowControl/>
        <w:adjustRightInd w:val="0"/>
        <w:snapToGrid w:val="0"/>
        <w:spacing w:line="60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本</w:t>
      </w:r>
      <w:r>
        <w:rPr>
          <w:rFonts w:ascii="宋体" w:hAnsi="宋体"/>
          <w:color w:val="000000" w:themeColor="text1"/>
          <w:sz w:val="28"/>
          <w:szCs w:val="28"/>
        </w:rPr>
        <w:t>项目于</w:t>
      </w:r>
      <w:r>
        <w:rPr>
          <w:rFonts w:ascii="宋体" w:hAnsi="宋体" w:hint="eastAsia"/>
          <w:color w:val="000000" w:themeColor="text1"/>
          <w:sz w:val="28"/>
          <w:szCs w:val="28"/>
        </w:rPr>
        <w:t>2018年10月6日</w:t>
      </w:r>
      <w:r>
        <w:rPr>
          <w:rFonts w:ascii="宋体" w:hAnsi="宋体"/>
          <w:color w:val="000000" w:themeColor="text1"/>
          <w:sz w:val="28"/>
          <w:szCs w:val="28"/>
        </w:rPr>
        <w:t>开工，</w:t>
      </w:r>
      <w:r>
        <w:rPr>
          <w:rFonts w:ascii="宋体" w:hAnsi="宋体" w:hint="eastAsia"/>
          <w:color w:val="000000" w:themeColor="text1"/>
          <w:sz w:val="28"/>
          <w:szCs w:val="28"/>
        </w:rPr>
        <w:t>于2018年12月15日</w:t>
      </w:r>
      <w:r>
        <w:rPr>
          <w:rFonts w:ascii="宋体" w:hAnsi="宋体"/>
          <w:color w:val="000000" w:themeColor="text1"/>
          <w:sz w:val="28"/>
          <w:szCs w:val="28"/>
        </w:rPr>
        <w:t>完工。</w:t>
      </w:r>
    </w:p>
    <w:p w14:paraId="1055A9D5"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hint="eastAsia"/>
          <w:color w:val="000000" w:themeColor="text1"/>
          <w:sz w:val="28"/>
          <w:szCs w:val="28"/>
        </w:rPr>
        <w:t>截止2019年3月31日，已累计完成投资额185万元，占总投资的94.87%。</w:t>
      </w:r>
    </w:p>
    <w:p w14:paraId="41611011" w14:textId="77777777" w:rsidR="00146C04" w:rsidRDefault="0058685F">
      <w:pPr>
        <w:widowControl/>
        <w:adjustRightInd w:val="0"/>
        <w:snapToGrid w:val="0"/>
        <w:spacing w:line="600" w:lineRule="exact"/>
        <w:ind w:firstLineChars="100" w:firstLine="280"/>
        <w:rPr>
          <w:rFonts w:ascii="宋体" w:hAnsi="宋体" w:cs="宋体"/>
          <w:b/>
          <w:kern w:val="0"/>
          <w:sz w:val="28"/>
          <w:szCs w:val="28"/>
        </w:rPr>
      </w:pPr>
      <w:bookmarkStart w:id="187" w:name="_Toc10234_WPSOffice_Level2"/>
      <w:r>
        <w:rPr>
          <w:rFonts w:ascii="宋体" w:hAnsi="宋体" w:cs="宋体" w:hint="eastAsia"/>
          <w:b/>
          <w:kern w:val="0"/>
          <w:sz w:val="28"/>
          <w:szCs w:val="28"/>
        </w:rPr>
        <w:t>（二）郊区教育系统燃煤锅炉脱硫除尘改造工程</w:t>
      </w:r>
      <w:bookmarkEnd w:id="187"/>
    </w:p>
    <w:p w14:paraId="43B24527" w14:textId="77777777" w:rsidR="00146C04" w:rsidRDefault="0058685F">
      <w:pPr>
        <w:widowControl/>
        <w:numPr>
          <w:ilvl w:val="255"/>
          <w:numId w:val="0"/>
        </w:numPr>
        <w:tabs>
          <w:tab w:val="left" w:pos="493"/>
        </w:tabs>
        <w:adjustRightInd w:val="0"/>
        <w:snapToGrid w:val="0"/>
        <w:spacing w:line="600" w:lineRule="exact"/>
        <w:ind w:firstLineChars="200" w:firstLine="560"/>
        <w:outlineLvl w:val="1"/>
        <w:rPr>
          <w:rFonts w:ascii="宋体" w:hAnsi="宋体" w:cs="宋体"/>
          <w:b/>
          <w:kern w:val="0"/>
          <w:sz w:val="28"/>
          <w:szCs w:val="28"/>
        </w:rPr>
      </w:pPr>
      <w:bookmarkStart w:id="188" w:name="_Toc5116_WPSOffice_Level3"/>
      <w:r>
        <w:rPr>
          <w:rFonts w:ascii="宋体" w:hAnsi="宋体" w:cs="宋体" w:hint="eastAsia"/>
          <w:b/>
          <w:kern w:val="0"/>
          <w:sz w:val="28"/>
          <w:szCs w:val="28"/>
        </w:rPr>
        <w:t>1.项目基本情况</w:t>
      </w:r>
      <w:bookmarkEnd w:id="188"/>
    </w:p>
    <w:p w14:paraId="2913AF01"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郊区教育系统燃煤锅炉脱硫除尘改造工程位于阳泉市郊区各相关学校。改造内容为：1、南窑庄小学、韩庄小学、前洼小学、桑掌小学、西南舁小学、白家庄小学、燕龛学校、矿区西河小学、西南舁中学、北舁八一中心小学安装1t多管除尘器、脱硫塔、耐酸耐碱防腐泵、引风机、搅拌筒及存放池等设备共计10台；2、三都小学、牵牛镇中心小学、山底中心小学、东村中心小学、小西庄小学、冯家庄学校、高垴庄中心小学、桃苑学校、白泉中学、东村中学、平坦中学、杨家庄学校、荫营二中、郊区职业高级中学（2台）、三郊中学安装2t多管除尘器、脱硫塔、耐酸耐碱防腐泵、引风机、搅拌筒及存放池等设备共计16台；3、辛兴小学、魏家峪小学、李家庄中心小学安装4t多管除尘器、脱硫塔、耐酸耐碱防腐泵、引风机、搅拌筒及存放池等设备共计3台；4、南窑庄小学、前洼小学、白家庄小学新增1t锅炉3台。招标总价为33.272万元。</w:t>
      </w:r>
    </w:p>
    <w:p w14:paraId="732D77ED" w14:textId="77777777" w:rsidR="00146C04" w:rsidRDefault="0058685F">
      <w:pPr>
        <w:widowControl/>
        <w:tabs>
          <w:tab w:val="left" w:pos="1065"/>
        </w:tabs>
        <w:adjustRightInd w:val="0"/>
        <w:snapToGrid w:val="0"/>
        <w:spacing w:line="600" w:lineRule="exact"/>
        <w:ind w:leftChars="200" w:left="420"/>
        <w:outlineLvl w:val="1"/>
        <w:rPr>
          <w:rFonts w:ascii="宋体" w:hAnsi="宋体" w:cs="宋体"/>
          <w:b/>
          <w:kern w:val="0"/>
          <w:sz w:val="28"/>
          <w:szCs w:val="28"/>
        </w:rPr>
      </w:pPr>
      <w:bookmarkStart w:id="189" w:name="_Toc30357_WPSOffice_Level3"/>
      <w:r>
        <w:rPr>
          <w:rFonts w:ascii="宋体" w:hAnsi="宋体" w:cs="宋体" w:hint="eastAsia"/>
          <w:b/>
          <w:kern w:val="0"/>
          <w:sz w:val="28"/>
          <w:szCs w:val="28"/>
        </w:rPr>
        <w:t>2.项目投资及资金来源</w:t>
      </w:r>
      <w:bookmarkEnd w:id="189"/>
    </w:p>
    <w:p w14:paraId="325EB2A3" w14:textId="77777777" w:rsidR="00146C04" w:rsidRDefault="0058685F">
      <w:pPr>
        <w:widowControl/>
        <w:tabs>
          <w:tab w:val="left" w:pos="378"/>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根据2018年7月25日，山西天恒工程造价咨询事务所做出的晋天恒基[2018]485号关于郊区教育局采暖锅炉脱硫除尘改造项目竣工结算审计情况的报告，审定结算金额为328.65万元，截止到2018年年末已到账100万元。</w:t>
      </w:r>
    </w:p>
    <w:p w14:paraId="75F7F4A6" w14:textId="77777777" w:rsidR="00146C04" w:rsidRDefault="0058685F">
      <w:pPr>
        <w:widowControl/>
        <w:tabs>
          <w:tab w:val="left" w:pos="378"/>
          <w:tab w:val="left" w:pos="1065"/>
        </w:tabs>
        <w:adjustRightInd w:val="0"/>
        <w:snapToGrid w:val="0"/>
        <w:spacing w:line="600" w:lineRule="exact"/>
        <w:ind w:firstLineChars="200" w:firstLine="560"/>
        <w:outlineLvl w:val="1"/>
        <w:rPr>
          <w:rFonts w:ascii="宋体" w:hAnsi="宋体" w:cs="宋体"/>
          <w:b/>
          <w:bCs/>
          <w:kern w:val="0"/>
          <w:sz w:val="28"/>
          <w:szCs w:val="28"/>
        </w:rPr>
      </w:pPr>
      <w:bookmarkStart w:id="190" w:name="_Toc18603_WPSOffice_Level3"/>
      <w:r>
        <w:rPr>
          <w:rFonts w:ascii="宋体" w:hAnsi="宋体" w:cs="宋体" w:hint="eastAsia"/>
          <w:b/>
          <w:bCs/>
          <w:kern w:val="0"/>
          <w:sz w:val="28"/>
          <w:szCs w:val="28"/>
        </w:rPr>
        <w:t>3.项目审批情况</w:t>
      </w:r>
      <w:bookmarkEnd w:id="190"/>
    </w:p>
    <w:p w14:paraId="4471718D" w14:textId="77777777" w:rsidR="00146C04" w:rsidRDefault="0058685F">
      <w:pPr>
        <w:widowControl/>
        <w:tabs>
          <w:tab w:val="left" w:pos="378"/>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2018年8月28日阳泉市郊区大气防治工作领导组办公室《关于对全区在用锅炉主要污染物限期全部达到大气污染物特别排放限值实行调度的督办通知》（阳郊大气办[2018]22号）。</w:t>
      </w:r>
    </w:p>
    <w:p w14:paraId="4F1E01C4"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bookmarkStart w:id="191" w:name="_Toc15097_WPSOffice_Level3"/>
      <w:r>
        <w:rPr>
          <w:rFonts w:ascii="宋体" w:hAnsi="宋体" w:cs="宋体" w:hint="eastAsia"/>
          <w:b/>
          <w:kern w:val="0"/>
          <w:sz w:val="28"/>
          <w:szCs w:val="28"/>
        </w:rPr>
        <w:t>4.项目建设及进展情况</w:t>
      </w:r>
      <w:bookmarkEnd w:id="191"/>
    </w:p>
    <w:p w14:paraId="4D36AA59" w14:textId="77777777" w:rsidR="00146C04" w:rsidRDefault="0058685F">
      <w:pPr>
        <w:widowControl/>
        <w:adjustRightInd w:val="0"/>
        <w:snapToGrid w:val="0"/>
        <w:spacing w:line="60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lastRenderedPageBreak/>
        <w:t>本项目</w:t>
      </w:r>
      <w:r>
        <w:rPr>
          <w:rFonts w:ascii="宋体" w:hAnsi="宋体"/>
          <w:color w:val="000000" w:themeColor="text1"/>
          <w:sz w:val="28"/>
          <w:szCs w:val="28"/>
        </w:rPr>
        <w:t>于</w:t>
      </w:r>
      <w:r>
        <w:rPr>
          <w:rFonts w:ascii="宋体" w:hAnsi="宋体" w:hint="eastAsia"/>
          <w:color w:val="000000" w:themeColor="text1"/>
          <w:sz w:val="28"/>
          <w:szCs w:val="28"/>
        </w:rPr>
        <w:t>2016年12月</w:t>
      </w:r>
      <w:r>
        <w:rPr>
          <w:rFonts w:ascii="宋体" w:hAnsi="宋体"/>
          <w:color w:val="000000" w:themeColor="text1"/>
          <w:sz w:val="28"/>
          <w:szCs w:val="28"/>
        </w:rPr>
        <w:t>开工，</w:t>
      </w:r>
      <w:r>
        <w:rPr>
          <w:rFonts w:ascii="宋体" w:hAnsi="宋体" w:hint="eastAsia"/>
          <w:color w:val="000000" w:themeColor="text1"/>
          <w:sz w:val="28"/>
          <w:szCs w:val="28"/>
        </w:rPr>
        <w:t>于2017年6月</w:t>
      </w:r>
      <w:r>
        <w:rPr>
          <w:rFonts w:ascii="宋体" w:hAnsi="宋体"/>
          <w:color w:val="000000" w:themeColor="text1"/>
          <w:sz w:val="28"/>
          <w:szCs w:val="28"/>
        </w:rPr>
        <w:t>完工。</w:t>
      </w:r>
    </w:p>
    <w:p w14:paraId="4531F29F"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hint="eastAsia"/>
          <w:color w:val="000000" w:themeColor="text1"/>
          <w:sz w:val="28"/>
          <w:szCs w:val="28"/>
        </w:rPr>
        <w:t>截止2019年3月31日，已累计完成投资额320万元，占总投资</w:t>
      </w:r>
      <w:r>
        <w:rPr>
          <w:rFonts w:ascii="宋体" w:hAnsi="宋体"/>
          <w:color w:val="000000" w:themeColor="text1"/>
          <w:sz w:val="28"/>
          <w:szCs w:val="28"/>
        </w:rPr>
        <w:t>的</w:t>
      </w:r>
      <w:r>
        <w:rPr>
          <w:rFonts w:ascii="宋体" w:hAnsi="宋体" w:hint="eastAsia"/>
          <w:color w:val="000000" w:themeColor="text1"/>
          <w:sz w:val="28"/>
          <w:szCs w:val="28"/>
        </w:rPr>
        <w:t>88.6%。</w:t>
      </w:r>
    </w:p>
    <w:p w14:paraId="283592E2"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192" w:name="_Toc8167_WPSOffice_Level2"/>
      <w:r>
        <w:rPr>
          <w:rFonts w:ascii="宋体" w:hAnsi="宋体" w:cs="宋体" w:hint="eastAsia"/>
          <w:b/>
          <w:kern w:val="0"/>
          <w:sz w:val="28"/>
          <w:szCs w:val="28"/>
        </w:rPr>
        <w:t>（三）荫营二中实验综合楼及附属工程</w:t>
      </w:r>
      <w:bookmarkEnd w:id="192"/>
    </w:p>
    <w:p w14:paraId="2A50A8C4" w14:textId="77777777" w:rsidR="00146C04" w:rsidRDefault="0058685F">
      <w:pPr>
        <w:widowControl/>
        <w:numPr>
          <w:ilvl w:val="255"/>
          <w:numId w:val="0"/>
        </w:numPr>
        <w:tabs>
          <w:tab w:val="left" w:pos="493"/>
        </w:tabs>
        <w:adjustRightInd w:val="0"/>
        <w:snapToGrid w:val="0"/>
        <w:spacing w:line="600" w:lineRule="exact"/>
        <w:ind w:firstLineChars="200" w:firstLine="560"/>
        <w:outlineLvl w:val="1"/>
        <w:rPr>
          <w:rFonts w:ascii="宋体" w:hAnsi="宋体" w:cs="宋体"/>
          <w:b/>
          <w:kern w:val="0"/>
          <w:sz w:val="28"/>
          <w:szCs w:val="28"/>
        </w:rPr>
      </w:pPr>
      <w:bookmarkStart w:id="193" w:name="_Toc26574_WPSOffice_Level3"/>
      <w:r>
        <w:rPr>
          <w:rFonts w:ascii="宋体" w:hAnsi="宋体" w:cs="宋体" w:hint="eastAsia"/>
          <w:b/>
          <w:kern w:val="0"/>
          <w:sz w:val="28"/>
          <w:szCs w:val="28"/>
        </w:rPr>
        <w:t>1.项目基本情况</w:t>
      </w:r>
      <w:bookmarkEnd w:id="193"/>
    </w:p>
    <w:p w14:paraId="736737AC"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荫营第二中学校实验综合楼及附属工程项目位于荫营第二中学校校园内，本项目工程的主要内容为：新建钢筋砼框架结构实验综合楼，建筑面积2465.76m²，地上三层、局部地下一层，设计图内的土建、水暖电、监控；附属工程为操场边坡支护及围墙道路（滑坡治理）；招投标以外的地下采空区注浆处理，旧建筑拆除544.73m²，新建临时锅炉房、门房、警卫室、消防通道183.8m²及室外工程等。</w:t>
      </w:r>
    </w:p>
    <w:p w14:paraId="59CFC4D5"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194" w:name="_Toc24004_WPSOffice_Level3"/>
      <w:r>
        <w:rPr>
          <w:rFonts w:ascii="宋体" w:hAnsi="宋体" w:cs="宋体" w:hint="eastAsia"/>
          <w:b/>
          <w:kern w:val="0"/>
          <w:sz w:val="28"/>
          <w:szCs w:val="28"/>
        </w:rPr>
        <w:t>2.项目投资及资金来源</w:t>
      </w:r>
      <w:bookmarkEnd w:id="194"/>
    </w:p>
    <w:p w14:paraId="12BF0941"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本项目概算总投资700万元，其中建筑安装工程费588.52万元，工程建设其他费71.85万元，预备费39.63万元。实际总投资</w:t>
      </w:r>
      <w:r>
        <w:rPr>
          <w:rFonts w:ascii="宋体" w:eastAsia="宋体" w:hAnsi="宋体" w:hint="eastAsia"/>
          <w:bCs/>
          <w:kern w:val="0"/>
          <w:sz w:val="28"/>
          <w:szCs w:val="28"/>
        </w:rPr>
        <w:t>861.29</w:t>
      </w:r>
      <w:r>
        <w:rPr>
          <w:rFonts w:ascii="宋体" w:hAnsi="宋体" w:hint="eastAsia"/>
          <w:bCs/>
          <w:kern w:val="0"/>
          <w:sz w:val="28"/>
          <w:szCs w:val="28"/>
        </w:rPr>
        <w:t>万元。</w:t>
      </w:r>
      <w:r>
        <w:rPr>
          <w:rFonts w:ascii="宋体" w:hAnsi="宋体" w:cs="宋体" w:hint="eastAsia"/>
          <w:bCs/>
          <w:kern w:val="0"/>
          <w:sz w:val="28"/>
          <w:szCs w:val="28"/>
        </w:rPr>
        <w:t>资金来源除争取上级资金外，其它由区政府、镇政府、学校筹措解决。</w:t>
      </w:r>
    </w:p>
    <w:p w14:paraId="45D2CF57" w14:textId="77777777" w:rsidR="00146C04" w:rsidRDefault="0058685F">
      <w:pPr>
        <w:widowControl/>
        <w:adjustRightInd w:val="0"/>
        <w:snapToGrid w:val="0"/>
        <w:spacing w:line="600" w:lineRule="exact"/>
        <w:ind w:firstLine="561"/>
        <w:outlineLvl w:val="1"/>
        <w:rPr>
          <w:rFonts w:ascii="宋体" w:hAnsi="宋体" w:cs="宋体"/>
          <w:b/>
          <w:kern w:val="0"/>
          <w:sz w:val="28"/>
          <w:szCs w:val="28"/>
        </w:rPr>
      </w:pPr>
      <w:bookmarkStart w:id="195" w:name="_Toc12146_WPSOffice_Level3"/>
      <w:r>
        <w:rPr>
          <w:rFonts w:ascii="宋体" w:hAnsi="宋体" w:cs="宋体" w:hint="eastAsia"/>
          <w:b/>
          <w:kern w:val="0"/>
          <w:sz w:val="28"/>
          <w:szCs w:val="28"/>
        </w:rPr>
        <w:t>3.项目审批情况</w:t>
      </w:r>
      <w:bookmarkEnd w:id="195"/>
    </w:p>
    <w:p w14:paraId="43691672"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2014年12月25日，项目取得阳泉市郊区发展和改革局关于《阳泉市郊区荫营第二中学实验综合楼及附属工程项目可行性研究报告》的批复（阳郊发改字[2014]102号）。</w:t>
      </w:r>
    </w:p>
    <w:p w14:paraId="318EE516"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2016年3月23日，项目取得阳泉市郊区发展和改革局关于《阳泉市郊区荫营第二中学实验综合楼及附属工程项目可行性研究报告内容调整》的批复（阳郊发改字[2016]26号）。</w:t>
      </w:r>
    </w:p>
    <w:p w14:paraId="51F75662"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阳泉市郊区荫营镇中学取得阳泉市人民政府颁发的《国有土地使用权证》。</w:t>
      </w:r>
    </w:p>
    <w:p w14:paraId="18B9BBD4"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2014年12月4日，项目取得阳泉市规划局颁发的《建设用地规划许可证》（编号140300201400031）。</w:t>
      </w:r>
    </w:p>
    <w:p w14:paraId="28677FC5" w14:textId="77777777" w:rsidR="00146C04" w:rsidRDefault="0058685F">
      <w:pPr>
        <w:adjustRightInd w:val="0"/>
        <w:snapToGrid w:val="0"/>
        <w:spacing w:line="600" w:lineRule="exact"/>
        <w:ind w:firstLine="561"/>
        <w:rPr>
          <w:rFonts w:ascii="宋体" w:hAnsi="宋体" w:cs="宋体"/>
          <w:bCs/>
          <w:kern w:val="0"/>
          <w:sz w:val="28"/>
          <w:szCs w:val="28"/>
        </w:rPr>
      </w:pPr>
      <w:r>
        <w:rPr>
          <w:rFonts w:ascii="宋体" w:hAnsi="宋体" w:cs="宋体" w:hint="eastAsia"/>
          <w:bCs/>
          <w:kern w:val="0"/>
          <w:sz w:val="28"/>
          <w:szCs w:val="28"/>
        </w:rPr>
        <w:t>2015年1月23日，项目取得阳泉市规划局颁发的《建设工程规划许可证》（编号建字第1403002015000001）。</w:t>
      </w:r>
    </w:p>
    <w:p w14:paraId="259D748C"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196" w:name="_Toc25832_WPSOffice_Level3"/>
      <w:r>
        <w:rPr>
          <w:rFonts w:ascii="宋体" w:hAnsi="宋体" w:cs="宋体" w:hint="eastAsia"/>
          <w:b/>
          <w:kern w:val="0"/>
          <w:sz w:val="28"/>
          <w:szCs w:val="28"/>
        </w:rPr>
        <w:t>4.项目建设及进展情况</w:t>
      </w:r>
      <w:bookmarkEnd w:id="196"/>
    </w:p>
    <w:p w14:paraId="248CD961" w14:textId="77777777" w:rsidR="00146C04" w:rsidRDefault="0058685F">
      <w:pPr>
        <w:pStyle w:val="2"/>
        <w:spacing w:before="0" w:after="0" w:line="600" w:lineRule="exact"/>
        <w:ind w:firstLine="549"/>
        <w:rPr>
          <w:rFonts w:ascii="宋体" w:eastAsia="宋体" w:hAnsi="宋体"/>
          <w:b w:val="0"/>
          <w:kern w:val="0"/>
          <w:sz w:val="28"/>
          <w:szCs w:val="28"/>
        </w:rPr>
      </w:pPr>
      <w:r>
        <w:rPr>
          <w:rFonts w:ascii="宋体" w:eastAsia="宋体" w:hAnsi="宋体" w:hint="eastAsia"/>
          <w:b w:val="0"/>
          <w:kern w:val="0"/>
          <w:sz w:val="28"/>
          <w:szCs w:val="28"/>
        </w:rPr>
        <w:t>本项目于2015年4月开工，于2016年11月完工。</w:t>
      </w:r>
    </w:p>
    <w:p w14:paraId="4A7C32C2" w14:textId="77777777" w:rsidR="00146C04" w:rsidRDefault="0058685F">
      <w:pPr>
        <w:pStyle w:val="2"/>
        <w:spacing w:before="0" w:after="0" w:line="600" w:lineRule="exact"/>
        <w:ind w:firstLine="549"/>
        <w:rPr>
          <w:rFonts w:ascii="宋体" w:eastAsia="宋体" w:hAnsi="宋体"/>
          <w:b w:val="0"/>
          <w:kern w:val="0"/>
          <w:sz w:val="28"/>
          <w:szCs w:val="28"/>
        </w:rPr>
      </w:pPr>
      <w:r>
        <w:rPr>
          <w:rFonts w:ascii="宋体" w:eastAsia="宋体" w:hAnsi="宋体" w:hint="eastAsia"/>
          <w:b w:val="0"/>
          <w:kern w:val="0"/>
          <w:sz w:val="28"/>
          <w:szCs w:val="28"/>
        </w:rPr>
        <w:t>截止2019年3月31日，已累计完成投资额861.29 万元，占概算投资总额的100%。</w:t>
      </w:r>
    </w:p>
    <w:p w14:paraId="19B4121F" w14:textId="77777777" w:rsidR="00146C04" w:rsidRDefault="0058685F">
      <w:pPr>
        <w:pStyle w:val="2"/>
        <w:spacing w:before="0" w:after="0" w:line="600" w:lineRule="exact"/>
        <w:ind w:firstLine="549"/>
        <w:rPr>
          <w:rFonts w:ascii="宋体" w:eastAsia="宋体" w:hAnsi="宋体"/>
          <w:bCs w:val="0"/>
          <w:kern w:val="0"/>
          <w:sz w:val="28"/>
          <w:szCs w:val="28"/>
        </w:rPr>
      </w:pPr>
      <w:bookmarkStart w:id="197" w:name="_Toc21475_WPSOffice_Level1"/>
      <w:bookmarkStart w:id="198" w:name="_Toc22294_WPSOffice_Level1"/>
      <w:r>
        <w:rPr>
          <w:rFonts w:ascii="宋体" w:eastAsia="宋体" w:hAnsi="宋体" w:hint="eastAsia"/>
          <w:bCs w:val="0"/>
          <w:kern w:val="0"/>
          <w:sz w:val="28"/>
          <w:szCs w:val="28"/>
        </w:rPr>
        <w:t>五、债券重大公开事项</w:t>
      </w:r>
      <w:bookmarkEnd w:id="197"/>
      <w:bookmarkEnd w:id="198"/>
    </w:p>
    <w:p w14:paraId="2C27FA57" w14:textId="77777777" w:rsidR="00146C04" w:rsidRDefault="0058685F">
      <w:pPr>
        <w:ind w:firstLineChars="200" w:firstLine="560"/>
        <w:rPr>
          <w:rFonts w:ascii="宋体" w:hAnsi="宋体" w:cs="宋体"/>
          <w:bCs/>
          <w:kern w:val="0"/>
          <w:sz w:val="28"/>
          <w:szCs w:val="28"/>
        </w:rPr>
      </w:pPr>
      <w:r>
        <w:rPr>
          <w:rFonts w:ascii="宋体" w:hAnsi="宋体" w:cs="宋体" w:hint="eastAsia"/>
          <w:bCs/>
          <w:kern w:val="0"/>
          <w:sz w:val="28"/>
          <w:szCs w:val="28"/>
        </w:rPr>
        <w:t>截止2018年末，本单位所在一般债券资金使用地区未发生可能影响当地一般公共预算收入和政府性基金预算收入的重大事项。</w:t>
      </w:r>
    </w:p>
    <w:p w14:paraId="14BBB599" w14:textId="77777777" w:rsidR="00146C04" w:rsidRDefault="00146C04">
      <w:pPr>
        <w:rPr>
          <w:rFonts w:ascii="宋体" w:hAnsi="宋体" w:cs="宋体"/>
          <w:bCs/>
          <w:kern w:val="0"/>
          <w:sz w:val="28"/>
          <w:szCs w:val="28"/>
        </w:rPr>
      </w:pPr>
    </w:p>
    <w:p w14:paraId="003267D5" w14:textId="77777777" w:rsidR="00146C04" w:rsidRDefault="00146C04">
      <w:pPr>
        <w:jc w:val="right"/>
        <w:rPr>
          <w:rFonts w:ascii="宋体" w:hAnsi="宋体" w:cs="宋体"/>
          <w:bCs/>
          <w:kern w:val="0"/>
          <w:sz w:val="28"/>
          <w:szCs w:val="28"/>
        </w:rPr>
      </w:pPr>
    </w:p>
    <w:p w14:paraId="28C6012A"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阳泉市郊区教育科技局</w:t>
      </w:r>
    </w:p>
    <w:p w14:paraId="4F27773C" w14:textId="77777777" w:rsidR="00146C04" w:rsidRDefault="0058685F">
      <w:pPr>
        <w:wordWrap w:val="0"/>
        <w:jc w:val="right"/>
        <w:rPr>
          <w:rFonts w:ascii="宋体" w:hAnsi="宋体" w:cs="宋体"/>
          <w:bCs/>
          <w:kern w:val="0"/>
          <w:sz w:val="28"/>
          <w:szCs w:val="28"/>
        </w:rPr>
      </w:pPr>
      <w:r>
        <w:rPr>
          <w:rFonts w:ascii="宋体" w:hAnsi="宋体" w:cs="宋体" w:hint="eastAsia"/>
          <w:bCs/>
          <w:kern w:val="0"/>
          <w:sz w:val="28"/>
          <w:szCs w:val="28"/>
        </w:rPr>
        <w:t xml:space="preserve">二〇一九年七月 </w:t>
      </w:r>
      <w:r>
        <w:rPr>
          <w:rFonts w:ascii="宋体" w:hAnsi="宋体" w:cs="宋体"/>
          <w:bCs/>
          <w:kern w:val="0"/>
          <w:sz w:val="28"/>
          <w:szCs w:val="28"/>
        </w:rPr>
        <w:t xml:space="preserve">  </w:t>
      </w:r>
    </w:p>
    <w:p w14:paraId="38160BE5" w14:textId="77777777" w:rsidR="00146C04" w:rsidRDefault="0058685F">
      <w:pPr>
        <w:rPr>
          <w:rFonts w:ascii="宋体" w:hAnsi="宋体" w:cs="宋体"/>
          <w:sz w:val="28"/>
          <w:szCs w:val="28"/>
        </w:rPr>
      </w:pPr>
      <w:r>
        <w:rPr>
          <w:rFonts w:ascii="宋体" w:hAnsi="宋体" w:cs="宋体"/>
          <w:sz w:val="28"/>
          <w:szCs w:val="28"/>
        </w:rPr>
        <w:br w:type="page"/>
      </w:r>
    </w:p>
    <w:p w14:paraId="40D31487" w14:textId="77777777" w:rsidR="00146C04" w:rsidRPr="007A6E0F" w:rsidRDefault="0058685F">
      <w:pPr>
        <w:spacing w:line="600" w:lineRule="exact"/>
        <w:jc w:val="center"/>
        <w:rPr>
          <w:rFonts w:ascii="宋体" w:hAnsi="宋体" w:cs="宋体"/>
          <w:b/>
          <w:sz w:val="32"/>
          <w:szCs w:val="32"/>
        </w:rPr>
      </w:pPr>
      <w:bookmarkStart w:id="199" w:name="_Toc22158_WPSOffice_Level1"/>
      <w:bookmarkStart w:id="200" w:name="_Toc601_WPSOffice_Level1"/>
      <w:r w:rsidRPr="007A6E0F">
        <w:rPr>
          <w:rFonts w:ascii="宋体" w:hAnsi="宋体" w:cs="宋体" w:hint="eastAsia"/>
          <w:b/>
          <w:sz w:val="32"/>
          <w:szCs w:val="32"/>
        </w:rPr>
        <w:lastRenderedPageBreak/>
        <w:t>阳泉市郊区林业局</w:t>
      </w:r>
      <w:bookmarkEnd w:id="199"/>
      <w:bookmarkEnd w:id="200"/>
    </w:p>
    <w:p w14:paraId="7CC74BB1" w14:textId="77777777" w:rsidR="00146C04" w:rsidRPr="007A6E0F" w:rsidRDefault="0058685F">
      <w:pPr>
        <w:spacing w:after="240" w:line="600" w:lineRule="exact"/>
        <w:jc w:val="center"/>
        <w:rPr>
          <w:rFonts w:ascii="宋体" w:hAnsi="宋体" w:cs="宋体"/>
          <w:b/>
          <w:sz w:val="32"/>
          <w:szCs w:val="32"/>
        </w:rPr>
      </w:pPr>
      <w:bookmarkStart w:id="201" w:name="_Toc8455_WPSOffice_Level1"/>
      <w:bookmarkStart w:id="202" w:name="_Toc20842_WPSOffice_Level1"/>
      <w:r w:rsidRPr="007A6E0F">
        <w:rPr>
          <w:rFonts w:ascii="宋体" w:hAnsi="宋体" w:cs="宋体" w:hint="eastAsia"/>
          <w:b/>
          <w:sz w:val="32"/>
          <w:szCs w:val="32"/>
        </w:rPr>
        <w:t>债券存续期信息公示</w:t>
      </w:r>
      <w:bookmarkEnd w:id="201"/>
      <w:bookmarkEnd w:id="202"/>
    </w:p>
    <w:p w14:paraId="04AFBE8A" w14:textId="77777777" w:rsidR="00146C04" w:rsidRDefault="0058685F">
      <w:pPr>
        <w:spacing w:line="600" w:lineRule="exact"/>
        <w:ind w:firstLineChars="200" w:firstLine="560"/>
        <w:rPr>
          <w:rFonts w:ascii="宋体" w:hAnsi="宋体" w:cs="宋体"/>
          <w:b/>
          <w:sz w:val="28"/>
          <w:szCs w:val="28"/>
        </w:rPr>
      </w:pPr>
      <w:bookmarkStart w:id="203" w:name="_Toc800_WPSOffice_Level1"/>
      <w:bookmarkStart w:id="204" w:name="_Toc6876_WPSOffice_Level1"/>
      <w:r>
        <w:rPr>
          <w:rFonts w:ascii="宋体" w:hAnsi="宋体" w:cs="宋体" w:hint="eastAsia"/>
          <w:b/>
          <w:sz w:val="28"/>
          <w:szCs w:val="28"/>
        </w:rPr>
        <w:t>一、债券资金使用单位</w:t>
      </w:r>
      <w:bookmarkEnd w:id="203"/>
      <w:bookmarkEnd w:id="204"/>
    </w:p>
    <w:p w14:paraId="652D63B6"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本次信息公示所涉一般债券资金的使用单位：阳泉市郊区林业局。本单位依法取得了阳泉市郊区人民政府办公室颁发的《机关法人证书》。基本信息如下：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0"/>
        <w:gridCol w:w="5572"/>
      </w:tblGrid>
      <w:tr w:rsidR="00146C04" w14:paraId="5315D71A"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1957241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572" w:type="dxa"/>
            <w:tcBorders>
              <w:top w:val="single" w:sz="4" w:space="0" w:color="auto"/>
              <w:left w:val="single" w:sz="4" w:space="0" w:color="auto"/>
              <w:bottom w:val="single" w:sz="4" w:space="0" w:color="auto"/>
              <w:right w:val="single" w:sz="4" w:space="0" w:color="auto"/>
            </w:tcBorders>
            <w:noWrap/>
            <w:vAlign w:val="center"/>
          </w:tcPr>
          <w:p w14:paraId="3F0F900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阳泉市郊区林业局</w:t>
            </w:r>
          </w:p>
        </w:tc>
      </w:tr>
      <w:tr w:rsidR="00146C04" w14:paraId="1545DE73"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07E9E9E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572" w:type="dxa"/>
            <w:tcBorders>
              <w:top w:val="single" w:sz="4" w:space="0" w:color="auto"/>
              <w:left w:val="single" w:sz="4" w:space="0" w:color="auto"/>
              <w:bottom w:val="single" w:sz="4" w:space="0" w:color="auto"/>
              <w:right w:val="single" w:sz="4" w:space="0" w:color="auto"/>
            </w:tcBorders>
            <w:noWrap/>
            <w:vAlign w:val="center"/>
          </w:tcPr>
          <w:p w14:paraId="33BDD94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11140311012325531W</w:t>
            </w:r>
          </w:p>
        </w:tc>
      </w:tr>
      <w:tr w:rsidR="00146C04" w14:paraId="26DD0321"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3473B13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法定代表人或负责人</w:t>
            </w:r>
          </w:p>
        </w:tc>
        <w:tc>
          <w:tcPr>
            <w:tcW w:w="5572" w:type="dxa"/>
            <w:tcBorders>
              <w:top w:val="single" w:sz="4" w:space="0" w:color="auto"/>
              <w:left w:val="single" w:sz="4" w:space="0" w:color="auto"/>
              <w:bottom w:val="single" w:sz="4" w:space="0" w:color="auto"/>
              <w:right w:val="single" w:sz="4" w:space="0" w:color="auto"/>
            </w:tcBorders>
            <w:noWrap/>
            <w:vAlign w:val="center"/>
          </w:tcPr>
          <w:p w14:paraId="5561E00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谢五金</w:t>
            </w:r>
          </w:p>
        </w:tc>
      </w:tr>
      <w:tr w:rsidR="00146C04" w14:paraId="3E265A49"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07CDC98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572" w:type="dxa"/>
            <w:tcBorders>
              <w:top w:val="single" w:sz="4" w:space="0" w:color="auto"/>
              <w:left w:val="single" w:sz="4" w:space="0" w:color="auto"/>
              <w:bottom w:val="single" w:sz="4" w:space="0" w:color="auto"/>
              <w:right w:val="single" w:sz="4" w:space="0" w:color="auto"/>
            </w:tcBorders>
            <w:noWrap/>
            <w:vAlign w:val="center"/>
          </w:tcPr>
          <w:p w14:paraId="7CB81C6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20E4B6C9"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6062654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注册资金</w:t>
            </w:r>
          </w:p>
        </w:tc>
        <w:tc>
          <w:tcPr>
            <w:tcW w:w="5572" w:type="dxa"/>
            <w:tcBorders>
              <w:top w:val="single" w:sz="4" w:space="0" w:color="auto"/>
              <w:left w:val="single" w:sz="4" w:space="0" w:color="auto"/>
              <w:bottom w:val="single" w:sz="4" w:space="0" w:color="auto"/>
              <w:right w:val="single" w:sz="4" w:space="0" w:color="auto"/>
            </w:tcBorders>
            <w:noWrap/>
            <w:vAlign w:val="center"/>
          </w:tcPr>
          <w:p w14:paraId="39D44EE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6.0万元（人民币）</w:t>
            </w:r>
          </w:p>
        </w:tc>
      </w:tr>
      <w:tr w:rsidR="00146C04" w14:paraId="335C26FF"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01450AF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572" w:type="dxa"/>
            <w:tcBorders>
              <w:top w:val="single" w:sz="4" w:space="0" w:color="auto"/>
              <w:left w:val="single" w:sz="4" w:space="0" w:color="auto"/>
              <w:bottom w:val="single" w:sz="4" w:space="0" w:color="auto"/>
              <w:right w:val="single" w:sz="4" w:space="0" w:color="auto"/>
            </w:tcBorders>
            <w:noWrap/>
            <w:vAlign w:val="center"/>
          </w:tcPr>
          <w:p w14:paraId="50C1BC2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阳泉市郊区荫营东大街2号</w:t>
            </w:r>
          </w:p>
        </w:tc>
      </w:tr>
      <w:tr w:rsidR="00146C04" w14:paraId="1D3569E7" w14:textId="77777777">
        <w:trPr>
          <w:jc w:val="center"/>
        </w:trPr>
        <w:tc>
          <w:tcPr>
            <w:tcW w:w="2950" w:type="dxa"/>
            <w:tcBorders>
              <w:top w:val="single" w:sz="4" w:space="0" w:color="auto"/>
              <w:left w:val="single" w:sz="4" w:space="0" w:color="auto"/>
              <w:bottom w:val="single" w:sz="4" w:space="0" w:color="auto"/>
              <w:right w:val="single" w:sz="4" w:space="0" w:color="auto"/>
            </w:tcBorders>
            <w:noWrap/>
            <w:vAlign w:val="center"/>
          </w:tcPr>
          <w:p w14:paraId="7150C91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572" w:type="dxa"/>
            <w:tcBorders>
              <w:top w:val="single" w:sz="4" w:space="0" w:color="auto"/>
              <w:left w:val="single" w:sz="4" w:space="0" w:color="auto"/>
              <w:bottom w:val="single" w:sz="4" w:space="0" w:color="auto"/>
              <w:right w:val="single" w:sz="4" w:space="0" w:color="auto"/>
            </w:tcBorders>
            <w:noWrap/>
            <w:vAlign w:val="center"/>
          </w:tcPr>
          <w:p w14:paraId="434084D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阳泉市郊区人民政府办公室</w:t>
            </w:r>
          </w:p>
        </w:tc>
      </w:tr>
    </w:tbl>
    <w:p w14:paraId="252C7A11" w14:textId="77777777" w:rsidR="00146C04" w:rsidRDefault="0058685F">
      <w:pPr>
        <w:spacing w:line="600" w:lineRule="exact"/>
        <w:ind w:firstLineChars="200" w:firstLine="560"/>
        <w:rPr>
          <w:rFonts w:ascii="宋体" w:hAnsi="宋体" w:cs="宋体"/>
          <w:b/>
          <w:sz w:val="28"/>
          <w:szCs w:val="28"/>
        </w:rPr>
      </w:pPr>
      <w:bookmarkStart w:id="205" w:name="_Toc11640_WPSOffice_Level1"/>
      <w:bookmarkStart w:id="206" w:name="_Toc24322_WPSOffice_Level1"/>
      <w:r>
        <w:rPr>
          <w:rFonts w:ascii="宋体" w:hAnsi="宋体" w:cs="宋体" w:hint="eastAsia"/>
          <w:b/>
          <w:sz w:val="28"/>
          <w:szCs w:val="28"/>
        </w:rPr>
        <w:t>二、债券资金拨付情况</w:t>
      </w:r>
      <w:bookmarkEnd w:id="205"/>
      <w:bookmarkEnd w:id="206"/>
    </w:p>
    <w:p w14:paraId="3653AC07"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2018年度，阳泉市郊区林业局共收到</w:t>
      </w:r>
      <w:r>
        <w:rPr>
          <w:rFonts w:hint="eastAsia"/>
          <w:sz w:val="28"/>
          <w:szCs w:val="28"/>
        </w:rPr>
        <w:t>阳泉市郊区财政局</w:t>
      </w:r>
      <w:r>
        <w:rPr>
          <w:rFonts w:ascii="宋体" w:hAnsi="宋体" w:cs="宋体" w:hint="eastAsia"/>
          <w:sz w:val="28"/>
          <w:szCs w:val="28"/>
        </w:rPr>
        <w:t>拨付的债券资金1,024.26万元，全部为一般债券资金。具体情况如下：</w:t>
      </w:r>
    </w:p>
    <w:p w14:paraId="42FB57D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2018年9月-12月,阳泉市郊区财政局拨付债券资金1,024.26万元，用于2018年生态绿化工程和2015、2016年生态修复工程。</w:t>
      </w:r>
    </w:p>
    <w:p w14:paraId="3F64CD82" w14:textId="77777777" w:rsidR="00146C04" w:rsidRDefault="0058685F">
      <w:pPr>
        <w:spacing w:line="600" w:lineRule="exact"/>
        <w:ind w:firstLineChars="200" w:firstLine="560"/>
        <w:rPr>
          <w:rFonts w:ascii="宋体" w:hAnsi="宋体" w:cs="宋体"/>
          <w:b/>
          <w:sz w:val="28"/>
          <w:szCs w:val="28"/>
        </w:rPr>
      </w:pPr>
      <w:bookmarkStart w:id="207" w:name="_Toc15601_WPSOffice_Level1"/>
      <w:bookmarkStart w:id="208" w:name="_Toc9161_WPSOffice_Level1"/>
      <w:r>
        <w:rPr>
          <w:rFonts w:ascii="宋体" w:hAnsi="宋体" w:cs="宋体" w:hint="eastAsia"/>
          <w:b/>
          <w:sz w:val="28"/>
          <w:szCs w:val="28"/>
        </w:rPr>
        <w:t>三、债券资金使用情况</w:t>
      </w:r>
      <w:bookmarkEnd w:id="207"/>
      <w:bookmarkEnd w:id="208"/>
    </w:p>
    <w:p w14:paraId="192CD33D" w14:textId="77777777" w:rsidR="00146C04" w:rsidRDefault="0058685F">
      <w:pPr>
        <w:spacing w:line="600" w:lineRule="exact"/>
        <w:ind w:firstLineChars="200" w:firstLine="560"/>
        <w:rPr>
          <w:rFonts w:ascii="宋体" w:hAnsi="宋体" w:cs="宋体"/>
          <w:sz w:val="28"/>
          <w:szCs w:val="28"/>
        </w:rPr>
      </w:pPr>
      <w:bookmarkStart w:id="209" w:name="_Toc15661_WPSOffice_Level2"/>
      <w:r>
        <w:rPr>
          <w:rFonts w:ascii="宋体" w:hAnsi="宋体" w:cs="宋体" w:hint="eastAsia"/>
          <w:sz w:val="28"/>
          <w:szCs w:val="28"/>
        </w:rPr>
        <w:t>（一）2015、2016年生态修复工程</w:t>
      </w:r>
      <w:bookmarkEnd w:id="209"/>
    </w:p>
    <w:p w14:paraId="67B08AEC"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截止2018年12月31日，阳泉市2015、2016年生态修复工程本年度债券资金已全部使用完毕。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8"/>
        <w:gridCol w:w="4086"/>
        <w:gridCol w:w="1935"/>
      </w:tblGrid>
      <w:tr w:rsidR="00146C04" w14:paraId="3E542C74" w14:textId="77777777">
        <w:trPr>
          <w:trHeight w:val="565"/>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7ACE6FAD" w14:textId="77777777" w:rsidR="00146C04" w:rsidRDefault="00146C04">
            <w:pPr>
              <w:spacing w:line="600" w:lineRule="exact"/>
              <w:jc w:val="right"/>
              <w:rPr>
                <w:rFonts w:ascii="宋体" w:hAnsi="宋体" w:cs="宋体"/>
                <w:color w:val="000000"/>
                <w:sz w:val="20"/>
                <w:szCs w:val="20"/>
              </w:rPr>
            </w:pPr>
          </w:p>
        </w:tc>
        <w:tc>
          <w:tcPr>
            <w:tcW w:w="1488" w:type="dxa"/>
            <w:tcBorders>
              <w:top w:val="nil"/>
              <w:left w:val="nil"/>
              <w:bottom w:val="single" w:sz="8" w:space="0" w:color="000000"/>
              <w:right w:val="nil"/>
            </w:tcBorders>
            <w:noWrap/>
            <w:tcMar>
              <w:top w:w="15" w:type="dxa"/>
              <w:left w:w="15" w:type="dxa"/>
              <w:bottom w:w="0" w:type="dxa"/>
              <w:right w:w="15" w:type="dxa"/>
            </w:tcMar>
            <w:vAlign w:val="bottom"/>
          </w:tcPr>
          <w:p w14:paraId="5C9F27EC" w14:textId="77777777" w:rsidR="00146C04" w:rsidRDefault="00146C04">
            <w:pPr>
              <w:spacing w:line="600" w:lineRule="exact"/>
              <w:jc w:val="right"/>
              <w:rPr>
                <w:rFonts w:ascii="宋体" w:hAnsi="宋体" w:cs="宋体"/>
                <w:color w:val="000000"/>
                <w:sz w:val="20"/>
                <w:szCs w:val="20"/>
              </w:rPr>
            </w:pPr>
          </w:p>
        </w:tc>
        <w:tc>
          <w:tcPr>
            <w:tcW w:w="4086" w:type="dxa"/>
            <w:tcBorders>
              <w:top w:val="nil"/>
              <w:left w:val="nil"/>
              <w:bottom w:val="single" w:sz="8" w:space="0" w:color="000000"/>
              <w:right w:val="nil"/>
            </w:tcBorders>
            <w:noWrap/>
            <w:tcMar>
              <w:top w:w="15" w:type="dxa"/>
              <w:left w:w="15" w:type="dxa"/>
              <w:bottom w:w="0" w:type="dxa"/>
              <w:right w:w="15" w:type="dxa"/>
            </w:tcMar>
            <w:vAlign w:val="bottom"/>
          </w:tcPr>
          <w:p w14:paraId="60CB6E1C"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774C1F28"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10997DFF" w14:textId="77777777">
        <w:trPr>
          <w:trHeight w:val="565"/>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3E3A3FC6"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8"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BAD5C6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6"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24BED494"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47EE009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68632D91" w14:textId="77777777">
        <w:trPr>
          <w:trHeight w:val="565"/>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B834AA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6D37FD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2018.12.22</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ADB7A1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归还2015、2016年工程欠款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0E6FC1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434.26</w:t>
            </w:r>
          </w:p>
        </w:tc>
      </w:tr>
      <w:tr w:rsidR="00146C04" w14:paraId="01416469" w14:textId="77777777">
        <w:trPr>
          <w:trHeight w:val="565"/>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FD7FAB4" w14:textId="77777777" w:rsidR="00146C04" w:rsidRDefault="0058685F">
            <w:pPr>
              <w:widowControl/>
              <w:spacing w:line="60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BB99BD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2018.12.22</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A9D4A4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归还2016年工程欠款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F3722D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100.00</w:t>
            </w:r>
          </w:p>
        </w:tc>
      </w:tr>
      <w:tr w:rsidR="00146C04" w14:paraId="27FFBD0E" w14:textId="77777777">
        <w:trPr>
          <w:trHeight w:val="565"/>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44B5C7D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0CBF753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534.26</w:t>
            </w:r>
          </w:p>
        </w:tc>
      </w:tr>
    </w:tbl>
    <w:p w14:paraId="19049D47" w14:textId="77777777" w:rsidR="00146C04" w:rsidRDefault="0058685F">
      <w:pPr>
        <w:spacing w:line="600" w:lineRule="exact"/>
        <w:ind w:firstLineChars="200" w:firstLine="560"/>
        <w:rPr>
          <w:rFonts w:ascii="宋体" w:hAnsi="宋体" w:cs="宋体"/>
          <w:sz w:val="28"/>
          <w:szCs w:val="28"/>
        </w:rPr>
      </w:pPr>
      <w:bookmarkStart w:id="210" w:name="_Toc10979_WPSOffice_Level2"/>
      <w:r>
        <w:rPr>
          <w:rFonts w:ascii="宋体" w:hAnsi="宋体" w:cs="宋体" w:hint="eastAsia"/>
          <w:sz w:val="28"/>
          <w:szCs w:val="28"/>
        </w:rPr>
        <w:t>（二）2018年生态绿化工程项目</w:t>
      </w:r>
      <w:bookmarkEnd w:id="210"/>
    </w:p>
    <w:p w14:paraId="6112627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1.截止2018年12月31日，阳泉市2018年生态绿化工程项目本年度债券资金已支付工程进度款378.40万元，年末结转111.60万元。</w:t>
      </w:r>
    </w:p>
    <w:p w14:paraId="195764FE"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2.截止2019年3月31日，阳泉市2018年生态绿化工程项目债券资金已全部使用完毕。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6"/>
        <w:gridCol w:w="1488"/>
        <w:gridCol w:w="4346"/>
        <w:gridCol w:w="1676"/>
      </w:tblGrid>
      <w:tr w:rsidR="00146C04" w14:paraId="06094378" w14:textId="77777777">
        <w:trPr>
          <w:trHeight w:val="454"/>
          <w:tblHeader/>
          <w:jc w:val="center"/>
        </w:trPr>
        <w:tc>
          <w:tcPr>
            <w:tcW w:w="826" w:type="dxa"/>
            <w:tcBorders>
              <w:top w:val="nil"/>
              <w:left w:val="nil"/>
              <w:bottom w:val="single" w:sz="8" w:space="0" w:color="000000"/>
              <w:right w:val="nil"/>
            </w:tcBorders>
            <w:noWrap/>
            <w:tcMar>
              <w:top w:w="15" w:type="dxa"/>
              <w:left w:w="15" w:type="dxa"/>
              <w:bottom w:w="0" w:type="dxa"/>
              <w:right w:w="15" w:type="dxa"/>
            </w:tcMar>
            <w:vAlign w:val="bottom"/>
          </w:tcPr>
          <w:p w14:paraId="48CA12E1" w14:textId="77777777" w:rsidR="00146C04" w:rsidRDefault="00146C04">
            <w:pPr>
              <w:spacing w:line="600" w:lineRule="exact"/>
              <w:jc w:val="right"/>
              <w:rPr>
                <w:rFonts w:ascii="宋体" w:hAnsi="宋体" w:cs="宋体"/>
                <w:color w:val="000000"/>
                <w:sz w:val="20"/>
                <w:szCs w:val="20"/>
              </w:rPr>
            </w:pPr>
          </w:p>
        </w:tc>
        <w:tc>
          <w:tcPr>
            <w:tcW w:w="1488" w:type="dxa"/>
            <w:tcBorders>
              <w:top w:val="nil"/>
              <w:left w:val="nil"/>
              <w:bottom w:val="single" w:sz="8" w:space="0" w:color="000000"/>
              <w:right w:val="nil"/>
            </w:tcBorders>
            <w:noWrap/>
            <w:tcMar>
              <w:top w:w="15" w:type="dxa"/>
              <w:left w:w="15" w:type="dxa"/>
              <w:bottom w:w="0" w:type="dxa"/>
              <w:right w:w="15" w:type="dxa"/>
            </w:tcMar>
            <w:vAlign w:val="bottom"/>
          </w:tcPr>
          <w:p w14:paraId="0B431AD5" w14:textId="77777777" w:rsidR="00146C04" w:rsidRDefault="00146C04">
            <w:pPr>
              <w:spacing w:line="600" w:lineRule="exact"/>
              <w:jc w:val="right"/>
              <w:rPr>
                <w:rFonts w:ascii="宋体" w:hAnsi="宋体" w:cs="宋体"/>
                <w:color w:val="000000"/>
                <w:sz w:val="20"/>
                <w:szCs w:val="20"/>
              </w:rPr>
            </w:pPr>
          </w:p>
        </w:tc>
        <w:tc>
          <w:tcPr>
            <w:tcW w:w="4346" w:type="dxa"/>
            <w:tcBorders>
              <w:top w:val="nil"/>
              <w:left w:val="nil"/>
              <w:bottom w:val="single" w:sz="8" w:space="0" w:color="000000"/>
              <w:right w:val="nil"/>
            </w:tcBorders>
            <w:noWrap/>
            <w:tcMar>
              <w:top w:w="15" w:type="dxa"/>
              <w:left w:w="15" w:type="dxa"/>
              <w:bottom w:w="0" w:type="dxa"/>
              <w:right w:w="15" w:type="dxa"/>
            </w:tcMar>
            <w:vAlign w:val="bottom"/>
          </w:tcPr>
          <w:p w14:paraId="28690FBC" w14:textId="77777777" w:rsidR="00146C04" w:rsidRDefault="00146C04">
            <w:pPr>
              <w:spacing w:line="600" w:lineRule="exact"/>
              <w:jc w:val="right"/>
              <w:rPr>
                <w:rFonts w:ascii="宋体" w:hAnsi="宋体" w:cs="宋体"/>
                <w:color w:val="000000"/>
                <w:sz w:val="20"/>
                <w:szCs w:val="20"/>
              </w:rPr>
            </w:pPr>
          </w:p>
        </w:tc>
        <w:tc>
          <w:tcPr>
            <w:tcW w:w="1676" w:type="dxa"/>
            <w:tcBorders>
              <w:top w:val="nil"/>
              <w:left w:val="nil"/>
              <w:bottom w:val="single" w:sz="8" w:space="0" w:color="000000"/>
              <w:right w:val="nil"/>
            </w:tcBorders>
            <w:noWrap/>
            <w:tcMar>
              <w:top w:w="15" w:type="dxa"/>
              <w:left w:w="15" w:type="dxa"/>
              <w:bottom w:w="0" w:type="dxa"/>
              <w:right w:w="15" w:type="dxa"/>
            </w:tcMar>
            <w:vAlign w:val="bottom"/>
          </w:tcPr>
          <w:p w14:paraId="618D552B"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31570286" w14:textId="77777777">
        <w:trPr>
          <w:trHeight w:val="454"/>
          <w:tblHeader/>
          <w:jc w:val="center"/>
        </w:trPr>
        <w:tc>
          <w:tcPr>
            <w:tcW w:w="826"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2C6DF4D6"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8"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1568FF6"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346"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40DD782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676"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0B575B5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3C84B029"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208AF2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2359C7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2018.9.30</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DC0DEA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付苗木款</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B2A301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166.72</w:t>
            </w:r>
          </w:p>
        </w:tc>
      </w:tr>
      <w:tr w:rsidR="00146C04" w14:paraId="1224DEAB"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966F6C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E15062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2018.9.30</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7990CC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付高速占地补偿款</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58C4AF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20.06</w:t>
            </w:r>
          </w:p>
        </w:tc>
      </w:tr>
      <w:tr w:rsidR="00146C04" w14:paraId="4B12FD7E"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B7F000B" w14:textId="77777777" w:rsidR="00146C04" w:rsidRDefault="0058685F">
            <w:pPr>
              <w:spacing w:line="600" w:lineRule="exact"/>
              <w:jc w:val="center"/>
              <w:rPr>
                <w:rFonts w:ascii="宋体" w:hAnsi="宋体" w:cs="宋体"/>
                <w:color w:val="000000"/>
                <w:sz w:val="20"/>
                <w:szCs w:val="20"/>
              </w:rPr>
            </w:pPr>
            <w:r>
              <w:rPr>
                <w:rFonts w:ascii="宋体" w:hAnsi="宋体" w:cs="宋体" w:hint="eastAsia"/>
                <w:color w:val="000000"/>
                <w:sz w:val="20"/>
                <w:szCs w:val="20"/>
              </w:rPr>
              <w:t>3</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2316922" w14:textId="77777777" w:rsidR="00146C04" w:rsidRDefault="0058685F">
            <w:pPr>
              <w:spacing w:line="600" w:lineRule="exact"/>
              <w:jc w:val="center"/>
              <w:rPr>
                <w:rFonts w:ascii="宋体" w:hAnsi="宋体" w:cs="宋体"/>
                <w:color w:val="000000"/>
                <w:sz w:val="20"/>
                <w:szCs w:val="20"/>
              </w:rPr>
            </w:pPr>
            <w:r>
              <w:rPr>
                <w:rFonts w:ascii="宋体" w:hAnsi="宋体" w:cs="宋体" w:hint="eastAsia"/>
                <w:color w:val="000000"/>
                <w:sz w:val="20"/>
                <w:szCs w:val="20"/>
              </w:rPr>
              <w:t>2018.12.22</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C9B0D99" w14:textId="77777777" w:rsidR="00146C04" w:rsidRDefault="0058685F">
            <w:pPr>
              <w:spacing w:line="600" w:lineRule="exact"/>
              <w:jc w:val="center"/>
              <w:rPr>
                <w:rFonts w:ascii="宋体" w:hAnsi="宋体" w:cs="宋体"/>
                <w:color w:val="000000"/>
                <w:sz w:val="20"/>
                <w:szCs w:val="20"/>
              </w:rPr>
            </w:pPr>
            <w:r>
              <w:rPr>
                <w:rFonts w:ascii="宋体" w:hAnsi="宋体" w:cs="宋体" w:hint="eastAsia"/>
                <w:color w:val="000000"/>
                <w:sz w:val="20"/>
                <w:szCs w:val="20"/>
              </w:rPr>
              <w:t>偿还2015年工程欠款</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3659506" w14:textId="77777777" w:rsidR="00146C04" w:rsidRDefault="0058685F">
            <w:pPr>
              <w:spacing w:line="600" w:lineRule="exact"/>
              <w:jc w:val="center"/>
              <w:rPr>
                <w:rFonts w:ascii="宋体" w:hAnsi="宋体" w:cs="宋体"/>
                <w:color w:val="000000"/>
                <w:sz w:val="20"/>
                <w:szCs w:val="20"/>
              </w:rPr>
            </w:pPr>
            <w:r>
              <w:rPr>
                <w:rFonts w:ascii="宋体" w:hAnsi="宋体" w:cs="宋体" w:hint="eastAsia"/>
                <w:color w:val="000000"/>
                <w:sz w:val="20"/>
                <w:szCs w:val="20"/>
              </w:rPr>
              <w:t>36.19</w:t>
            </w:r>
          </w:p>
        </w:tc>
      </w:tr>
      <w:tr w:rsidR="00146C04" w14:paraId="69474314"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2939D5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408194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2018.12.31</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5BD95C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成林绿化工程第一次资金</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526B6FF"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147.1</w:t>
            </w:r>
          </w:p>
        </w:tc>
      </w:tr>
      <w:tr w:rsidR="00146C04" w14:paraId="5AF7F5E4"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DE54C93"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5</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0B79C5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2018.12.31</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EF56FA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三郊口绿化款</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8CA10E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3.59</w:t>
            </w:r>
          </w:p>
        </w:tc>
      </w:tr>
      <w:tr w:rsidR="00146C04" w14:paraId="6375A810"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5A1029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CED681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2018.12.31</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ABF49B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管护款</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77AF78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2.78</w:t>
            </w:r>
          </w:p>
        </w:tc>
      </w:tr>
      <w:tr w:rsidR="00146C04" w14:paraId="5790A59B"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3BD615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34C96F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2018.12.31</w:t>
            </w:r>
          </w:p>
        </w:tc>
        <w:tc>
          <w:tcPr>
            <w:tcW w:w="43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C48FA7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购买电脑款</w:t>
            </w:r>
          </w:p>
        </w:tc>
        <w:tc>
          <w:tcPr>
            <w:tcW w:w="1676"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6BE8F6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1.97</w:t>
            </w:r>
          </w:p>
        </w:tc>
      </w:tr>
      <w:tr w:rsidR="00146C04" w14:paraId="32A96C4E" w14:textId="77777777">
        <w:trPr>
          <w:trHeight w:val="454"/>
          <w:jc w:val="center"/>
        </w:trPr>
        <w:tc>
          <w:tcPr>
            <w:tcW w:w="82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32E0BD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488"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88828F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2019.1.31</w:t>
            </w:r>
          </w:p>
        </w:tc>
        <w:tc>
          <w:tcPr>
            <w:tcW w:w="4346"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A9875F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偿还2016年工程欠款</w:t>
            </w:r>
          </w:p>
        </w:tc>
        <w:tc>
          <w:tcPr>
            <w:tcW w:w="1676"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65F2E78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111.60</w:t>
            </w:r>
          </w:p>
        </w:tc>
      </w:tr>
      <w:tr w:rsidR="00146C04" w14:paraId="7F02206A" w14:textId="77777777">
        <w:trPr>
          <w:trHeight w:val="454"/>
          <w:jc w:val="center"/>
        </w:trPr>
        <w:tc>
          <w:tcPr>
            <w:tcW w:w="6660"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28ACB7A4"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676"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050DD71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490.00</w:t>
            </w:r>
          </w:p>
        </w:tc>
      </w:tr>
    </w:tbl>
    <w:p w14:paraId="0FA27B25" w14:textId="77777777" w:rsidR="00146C04" w:rsidRDefault="0058685F">
      <w:pPr>
        <w:spacing w:line="600" w:lineRule="exact"/>
        <w:ind w:firstLineChars="200" w:firstLine="560"/>
        <w:rPr>
          <w:rFonts w:ascii="宋体" w:hAnsi="宋体" w:cs="宋体"/>
          <w:bCs/>
          <w:sz w:val="28"/>
          <w:szCs w:val="28"/>
        </w:rPr>
      </w:pPr>
      <w:r>
        <w:rPr>
          <w:rFonts w:ascii="宋体" w:hAnsi="宋体" w:cs="宋体" w:hint="eastAsia"/>
          <w:bCs/>
          <w:sz w:val="28"/>
          <w:szCs w:val="28"/>
        </w:rPr>
        <w:t>本单位严格按照一般债券资金规定用途使用，不存在资金用途调</w:t>
      </w:r>
      <w:r>
        <w:rPr>
          <w:rFonts w:ascii="宋体" w:hAnsi="宋体" w:cs="宋体" w:hint="eastAsia"/>
          <w:bCs/>
          <w:sz w:val="28"/>
          <w:szCs w:val="28"/>
        </w:rPr>
        <w:lastRenderedPageBreak/>
        <w:t>整情况。</w:t>
      </w:r>
    </w:p>
    <w:p w14:paraId="675AFF00" w14:textId="77777777" w:rsidR="00146C04" w:rsidRDefault="0058685F">
      <w:pPr>
        <w:adjustRightInd w:val="0"/>
        <w:snapToGrid w:val="0"/>
        <w:spacing w:line="600" w:lineRule="exact"/>
        <w:ind w:firstLineChars="200" w:firstLine="560"/>
        <w:rPr>
          <w:rFonts w:ascii="宋体" w:eastAsia="宋体" w:hAnsi="宋体" w:cs="宋体"/>
          <w:b/>
          <w:bCs/>
          <w:sz w:val="28"/>
          <w:szCs w:val="28"/>
        </w:rPr>
      </w:pPr>
      <w:bookmarkStart w:id="211" w:name="_Toc8632_WPSOffice_Level1"/>
      <w:bookmarkStart w:id="212" w:name="_Toc2489_WPSOffice_Level1"/>
      <w:r>
        <w:rPr>
          <w:rFonts w:ascii="宋体" w:hAnsi="宋体" w:hint="eastAsia"/>
          <w:b/>
          <w:bCs/>
          <w:kern w:val="0"/>
          <w:sz w:val="28"/>
          <w:szCs w:val="28"/>
        </w:rPr>
        <w:t>四、债券资金对应的投资项目</w:t>
      </w:r>
      <w:bookmarkEnd w:id="211"/>
      <w:bookmarkEnd w:id="212"/>
    </w:p>
    <w:p w14:paraId="28F5848F" w14:textId="77777777" w:rsidR="00146C04" w:rsidRDefault="0058685F">
      <w:pPr>
        <w:widowControl/>
        <w:adjustRightInd w:val="0"/>
        <w:snapToGrid w:val="0"/>
        <w:spacing w:line="600" w:lineRule="exact"/>
        <w:ind w:firstLine="560"/>
        <w:rPr>
          <w:rFonts w:ascii="宋体" w:hAnsi="宋体" w:cs="宋体"/>
          <w:kern w:val="0"/>
          <w:sz w:val="28"/>
          <w:szCs w:val="28"/>
        </w:rPr>
      </w:pPr>
      <w:r>
        <w:rPr>
          <w:rFonts w:ascii="宋体" w:hAnsi="宋体" w:cs="宋体" w:hint="eastAsia"/>
          <w:bCs/>
          <w:kern w:val="0"/>
          <w:sz w:val="28"/>
          <w:szCs w:val="28"/>
        </w:rPr>
        <w:t>一般债券对应的投资项目为：</w:t>
      </w:r>
      <w:r>
        <w:rPr>
          <w:rFonts w:ascii="宋体" w:hAnsi="宋体" w:cs="宋体" w:hint="eastAsia"/>
          <w:kern w:val="0"/>
          <w:sz w:val="28"/>
          <w:szCs w:val="28"/>
        </w:rPr>
        <w:t>2015、2016年生态修复工程</w:t>
      </w:r>
      <w:r>
        <w:rPr>
          <w:rFonts w:ascii="宋体" w:hAnsi="宋体" w:cs="宋体" w:hint="eastAsia"/>
          <w:bCs/>
          <w:kern w:val="0"/>
          <w:sz w:val="28"/>
          <w:szCs w:val="28"/>
        </w:rPr>
        <w:t>、2018生态绿化工程。具体情况如下：</w:t>
      </w:r>
    </w:p>
    <w:p w14:paraId="6DEB2874" w14:textId="77777777" w:rsidR="00146C04" w:rsidRDefault="0058685F">
      <w:pPr>
        <w:widowControl/>
        <w:adjustRightInd w:val="0"/>
        <w:snapToGrid w:val="0"/>
        <w:spacing w:line="600" w:lineRule="exact"/>
        <w:outlineLvl w:val="1"/>
        <w:rPr>
          <w:rFonts w:ascii="宋体" w:hAnsi="宋体" w:cs="宋体"/>
          <w:b/>
          <w:kern w:val="0"/>
          <w:sz w:val="28"/>
          <w:szCs w:val="28"/>
        </w:rPr>
      </w:pPr>
      <w:r>
        <w:rPr>
          <w:rFonts w:ascii="宋体" w:hAnsi="宋体" w:cs="宋体" w:hint="eastAsia"/>
          <w:b/>
          <w:kern w:val="0"/>
          <w:sz w:val="28"/>
          <w:szCs w:val="28"/>
        </w:rPr>
        <w:t xml:space="preserve">   </w:t>
      </w:r>
      <w:bookmarkStart w:id="213" w:name="_Toc21274_WPSOffice_Level2"/>
      <w:r>
        <w:rPr>
          <w:rFonts w:ascii="宋体" w:hAnsi="宋体" w:cs="宋体" w:hint="eastAsia"/>
          <w:b/>
          <w:kern w:val="0"/>
          <w:sz w:val="28"/>
          <w:szCs w:val="28"/>
        </w:rPr>
        <w:t>（一）2015、2016年生态修复工程</w:t>
      </w:r>
      <w:bookmarkEnd w:id="213"/>
    </w:p>
    <w:p w14:paraId="717BE76B" w14:textId="77777777" w:rsidR="00146C04" w:rsidRDefault="0058685F">
      <w:pPr>
        <w:widowControl/>
        <w:adjustRightInd w:val="0"/>
        <w:snapToGrid w:val="0"/>
        <w:spacing w:line="600" w:lineRule="exact"/>
        <w:outlineLvl w:val="1"/>
        <w:rPr>
          <w:rFonts w:ascii="宋体" w:hAnsi="宋体" w:cs="宋体"/>
          <w:bCs/>
          <w:kern w:val="0"/>
          <w:sz w:val="28"/>
          <w:szCs w:val="28"/>
        </w:rPr>
      </w:pPr>
      <w:r>
        <w:rPr>
          <w:rFonts w:ascii="宋体" w:hAnsi="宋体" w:cs="宋体" w:hint="eastAsia"/>
          <w:b/>
          <w:kern w:val="0"/>
          <w:sz w:val="28"/>
          <w:szCs w:val="28"/>
        </w:rPr>
        <w:t xml:space="preserve">    </w:t>
      </w:r>
      <w:bookmarkStart w:id="214" w:name="_Toc13683_WPSOffice_Level3"/>
      <w:r>
        <w:rPr>
          <w:rFonts w:ascii="宋体" w:hAnsi="宋体" w:cs="宋体" w:hint="eastAsia"/>
          <w:b/>
          <w:kern w:val="0"/>
          <w:sz w:val="28"/>
          <w:szCs w:val="28"/>
        </w:rPr>
        <w:t>1.项目基本情况</w:t>
      </w:r>
      <w:bookmarkEnd w:id="214"/>
    </w:p>
    <w:p w14:paraId="3969E8AF" w14:textId="77777777" w:rsidR="00146C04" w:rsidRDefault="0058685F">
      <w:pPr>
        <w:widowControl/>
        <w:adjustRightInd w:val="0"/>
        <w:snapToGrid w:val="0"/>
        <w:spacing w:line="600" w:lineRule="exact"/>
        <w:outlineLvl w:val="1"/>
        <w:rPr>
          <w:rFonts w:ascii="宋体" w:hAnsi="宋体" w:cs="宋体"/>
          <w:bCs/>
          <w:kern w:val="0"/>
          <w:sz w:val="28"/>
          <w:szCs w:val="28"/>
        </w:rPr>
      </w:pPr>
      <w:r>
        <w:rPr>
          <w:rFonts w:ascii="宋体" w:hAnsi="宋体" w:cs="宋体" w:hint="eastAsia"/>
          <w:bCs/>
          <w:kern w:val="0"/>
          <w:sz w:val="28"/>
          <w:szCs w:val="28"/>
        </w:rPr>
        <w:t xml:space="preserve">    阳泉市郊区2015年、2016年生态修复工程建设项目,2015年生态绿化工程具体包括桃河流域生态治理工程3000亩、太行山示范工程人工6000亩、太行山重点绿化工程封山育林2000亩、薪炭林绿化工程4100亩、火烧迹地更新工程4100亩、漾泉大道林带绿化2.2公里、京昆高速（河底出口）---滴苇线通道绿化2.7公里、刘备山道路主景区修复提档绿化工程、苇叶沟二期绿化工程287.5亩、辛庄旅游路绿化工程绿化里程6.7公里，面积128亩、咀子上村烈士陵园绿化工程20余亩；2016年生态绿化工程包括薪炭林绿化工程4126亩、太行山重点绿化工程2000亩、刘备山景区提档完善绿化工程2763亩、环城绿化面积25.1亩。</w:t>
      </w:r>
    </w:p>
    <w:p w14:paraId="2F10624F"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Cs/>
          <w:kern w:val="0"/>
          <w:sz w:val="28"/>
          <w:szCs w:val="28"/>
        </w:rPr>
      </w:pPr>
      <w:bookmarkStart w:id="215" w:name="_Toc24510_WPSOffice_Level3"/>
      <w:r>
        <w:rPr>
          <w:rFonts w:ascii="宋体" w:hAnsi="宋体" w:cs="宋体" w:hint="eastAsia"/>
          <w:b/>
          <w:kern w:val="0"/>
          <w:sz w:val="28"/>
          <w:szCs w:val="28"/>
        </w:rPr>
        <w:t>2.项目投资及资金来源</w:t>
      </w:r>
      <w:bookmarkEnd w:id="215"/>
    </w:p>
    <w:p w14:paraId="22983749" w14:textId="77777777" w:rsidR="00146C04" w:rsidRDefault="0058685F">
      <w:pPr>
        <w:widowControl/>
        <w:tabs>
          <w:tab w:val="left" w:pos="1065"/>
        </w:tabs>
        <w:adjustRightInd w:val="0"/>
        <w:snapToGrid w:val="0"/>
        <w:spacing w:line="600" w:lineRule="exact"/>
        <w:outlineLvl w:val="1"/>
        <w:rPr>
          <w:rFonts w:ascii="宋体" w:hAnsi="宋体" w:cs="宋体"/>
          <w:bCs/>
          <w:kern w:val="0"/>
          <w:sz w:val="28"/>
          <w:szCs w:val="28"/>
        </w:rPr>
      </w:pPr>
      <w:r>
        <w:rPr>
          <w:rFonts w:ascii="宋体" w:hAnsi="宋体" w:cs="宋体" w:hint="eastAsia"/>
          <w:bCs/>
          <w:kern w:val="0"/>
          <w:sz w:val="28"/>
          <w:szCs w:val="28"/>
        </w:rPr>
        <w:t xml:space="preserve">    2015年生态绿化工程，总投资2796.18万元，资金来源包括国家级134万元，省级531万元，市级3.6万元，区级1569.94万元，区审计局认定兑现资金1950.31万元。2016年生态绿化工程，总投资990.54万元，区审计局认定兑现资金845.87万元。</w:t>
      </w:r>
    </w:p>
    <w:p w14:paraId="448DA30B"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216" w:name="_Toc265_WPSOffice_Level3"/>
      <w:r>
        <w:rPr>
          <w:rFonts w:ascii="宋体" w:hAnsi="宋体" w:cs="宋体" w:hint="eastAsia"/>
          <w:b/>
          <w:kern w:val="0"/>
          <w:sz w:val="28"/>
          <w:szCs w:val="28"/>
        </w:rPr>
        <w:t>3.项目审批情况</w:t>
      </w:r>
      <w:bookmarkEnd w:id="216"/>
    </w:p>
    <w:p w14:paraId="08B4A754"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2015年5月6日，项目取得阳泉市郊区政府《二O一五年郊区重点区域生态修复造林绿化项目规划设计》。</w:t>
      </w:r>
    </w:p>
    <w:p w14:paraId="1583FC30" w14:textId="77777777" w:rsidR="00146C04" w:rsidRDefault="0058685F">
      <w:pPr>
        <w:pStyle w:val="a7"/>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2016年3月4日，项目取得阳泉市郊区政府《二O一六年重点区域生态修复——刘备山万亩绿化工程作业设计》。</w:t>
      </w:r>
    </w:p>
    <w:p w14:paraId="036E7989"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217" w:name="_Toc8405_WPSOffice_Level3"/>
      <w:r>
        <w:rPr>
          <w:rFonts w:ascii="宋体" w:hAnsi="宋体" w:cs="宋体" w:hint="eastAsia"/>
          <w:b/>
          <w:kern w:val="0"/>
          <w:sz w:val="28"/>
          <w:szCs w:val="28"/>
        </w:rPr>
        <w:t>4.项目建设及进展情况</w:t>
      </w:r>
      <w:bookmarkEnd w:id="217"/>
    </w:p>
    <w:p w14:paraId="403923CF" w14:textId="77777777" w:rsidR="00146C04" w:rsidRDefault="0058685F">
      <w:pPr>
        <w:widowControl/>
        <w:adjustRightInd w:val="0"/>
        <w:snapToGrid w:val="0"/>
        <w:spacing w:line="600" w:lineRule="exact"/>
        <w:ind w:firstLine="560"/>
        <w:rPr>
          <w:rFonts w:ascii="宋体" w:hAnsi="宋体" w:cs="宋体"/>
          <w:sz w:val="28"/>
          <w:szCs w:val="28"/>
        </w:rPr>
      </w:pPr>
      <w:r>
        <w:rPr>
          <w:rFonts w:ascii="宋体" w:eastAsia="宋体" w:hAnsi="宋体" w:cs="宋体" w:hint="eastAsia"/>
          <w:sz w:val="28"/>
          <w:szCs w:val="28"/>
        </w:rPr>
        <w:t>2015年生态修复工程</w:t>
      </w:r>
      <w:r>
        <w:rPr>
          <w:rFonts w:ascii="宋体" w:hAnsi="宋体" w:cs="宋体"/>
          <w:sz w:val="28"/>
          <w:szCs w:val="28"/>
        </w:rPr>
        <w:t>于2015年</w:t>
      </w:r>
      <w:r>
        <w:rPr>
          <w:rFonts w:ascii="宋体" w:eastAsia="宋体" w:hAnsi="宋体" w:cs="宋体" w:hint="eastAsia"/>
          <w:sz w:val="28"/>
          <w:szCs w:val="28"/>
        </w:rPr>
        <w:t>3月10日开工，</w:t>
      </w:r>
      <w:r>
        <w:rPr>
          <w:rFonts w:ascii="宋体" w:hAnsi="宋体" w:cs="宋体"/>
          <w:sz w:val="28"/>
          <w:szCs w:val="28"/>
        </w:rPr>
        <w:t>2015年</w:t>
      </w:r>
      <w:r>
        <w:rPr>
          <w:rFonts w:ascii="宋体" w:eastAsia="宋体" w:hAnsi="宋体" w:cs="宋体" w:hint="eastAsia"/>
          <w:sz w:val="28"/>
          <w:szCs w:val="28"/>
        </w:rPr>
        <w:t>11月30日完工</w:t>
      </w:r>
      <w:r>
        <w:rPr>
          <w:rFonts w:ascii="宋体" w:hAnsi="宋体" w:cs="宋体" w:hint="eastAsia"/>
          <w:sz w:val="28"/>
          <w:szCs w:val="28"/>
        </w:rPr>
        <w:t>。</w:t>
      </w:r>
    </w:p>
    <w:p w14:paraId="6B1F8806" w14:textId="77777777" w:rsidR="00146C04" w:rsidRDefault="0058685F">
      <w:pPr>
        <w:widowControl/>
        <w:adjustRightInd w:val="0"/>
        <w:snapToGrid w:val="0"/>
        <w:spacing w:line="600" w:lineRule="exact"/>
        <w:ind w:firstLine="560"/>
        <w:rPr>
          <w:rFonts w:ascii="宋体" w:eastAsia="宋体" w:hAnsi="宋体" w:cs="宋体"/>
          <w:sz w:val="28"/>
          <w:szCs w:val="28"/>
        </w:rPr>
      </w:pPr>
      <w:r>
        <w:rPr>
          <w:rFonts w:ascii="宋体" w:eastAsia="宋体" w:hAnsi="宋体" w:cs="宋体" w:hint="eastAsia"/>
          <w:sz w:val="28"/>
          <w:szCs w:val="28"/>
        </w:rPr>
        <w:t>2016年生态修复工程</w:t>
      </w:r>
      <w:r>
        <w:rPr>
          <w:rFonts w:ascii="宋体" w:hAnsi="宋体" w:cs="宋体"/>
          <w:sz w:val="28"/>
          <w:szCs w:val="28"/>
        </w:rPr>
        <w:t>于2016年</w:t>
      </w:r>
      <w:r>
        <w:rPr>
          <w:rFonts w:ascii="宋体" w:eastAsia="宋体" w:hAnsi="宋体" w:cs="宋体" w:hint="eastAsia"/>
          <w:sz w:val="28"/>
          <w:szCs w:val="28"/>
        </w:rPr>
        <w:t>3月10日开工，</w:t>
      </w:r>
      <w:r>
        <w:rPr>
          <w:rFonts w:ascii="宋体" w:hAnsi="宋体" w:cs="宋体"/>
          <w:sz w:val="28"/>
          <w:szCs w:val="28"/>
        </w:rPr>
        <w:t>2016年</w:t>
      </w:r>
      <w:r>
        <w:rPr>
          <w:rFonts w:ascii="宋体" w:eastAsia="宋体" w:hAnsi="宋体" w:cs="宋体" w:hint="eastAsia"/>
          <w:sz w:val="28"/>
          <w:szCs w:val="28"/>
        </w:rPr>
        <w:t>11月30日完工。</w:t>
      </w:r>
    </w:p>
    <w:p w14:paraId="33B2477D"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eastAsia="宋体" w:hAnsi="宋体" w:cs="宋体" w:hint="eastAsia"/>
          <w:sz w:val="28"/>
          <w:szCs w:val="28"/>
        </w:rPr>
        <w:t>截至2019年3月31日，2015、2016两年已累计完成投资额2796.18万元，占</w:t>
      </w:r>
      <w:r>
        <w:rPr>
          <w:rFonts w:ascii="宋体" w:hAnsi="宋体" w:cs="宋体" w:hint="eastAsia"/>
          <w:sz w:val="28"/>
          <w:szCs w:val="28"/>
        </w:rPr>
        <w:t>总投资</w:t>
      </w:r>
      <w:r>
        <w:rPr>
          <w:rFonts w:ascii="宋体" w:eastAsia="宋体" w:hAnsi="宋体" w:cs="宋体" w:hint="eastAsia"/>
          <w:sz w:val="28"/>
          <w:szCs w:val="28"/>
        </w:rPr>
        <w:t>的100%。</w:t>
      </w:r>
    </w:p>
    <w:p w14:paraId="596D633F"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218" w:name="_Toc156_WPSOffice_Level2"/>
      <w:r>
        <w:rPr>
          <w:rFonts w:ascii="宋体" w:hAnsi="宋体" w:cs="宋体" w:hint="eastAsia"/>
          <w:b/>
          <w:kern w:val="0"/>
          <w:sz w:val="28"/>
          <w:szCs w:val="28"/>
        </w:rPr>
        <w:t>（二）2018年生态绿化工程</w:t>
      </w:r>
      <w:bookmarkEnd w:id="218"/>
    </w:p>
    <w:p w14:paraId="548543BF" w14:textId="77777777" w:rsidR="00146C04" w:rsidRDefault="0058685F">
      <w:pPr>
        <w:widowControl/>
        <w:numPr>
          <w:ilvl w:val="255"/>
          <w:numId w:val="0"/>
        </w:numPr>
        <w:adjustRightInd w:val="0"/>
        <w:snapToGrid w:val="0"/>
        <w:spacing w:line="600" w:lineRule="exact"/>
        <w:ind w:firstLineChars="200" w:firstLine="560"/>
        <w:rPr>
          <w:rFonts w:ascii="宋体" w:eastAsia="宋体" w:hAnsi="宋体" w:cs="宋体"/>
          <w:bCs/>
          <w:kern w:val="0"/>
          <w:sz w:val="28"/>
          <w:szCs w:val="28"/>
        </w:rPr>
      </w:pPr>
      <w:bookmarkStart w:id="219" w:name="_Toc18904_WPSOffice_Level3"/>
      <w:r>
        <w:rPr>
          <w:rFonts w:ascii="宋体" w:hAnsi="宋体" w:cs="宋体" w:hint="eastAsia"/>
          <w:b/>
          <w:kern w:val="0"/>
          <w:sz w:val="28"/>
          <w:szCs w:val="28"/>
        </w:rPr>
        <w:t>1.项目基本情况</w:t>
      </w:r>
      <w:bookmarkEnd w:id="219"/>
    </w:p>
    <w:p w14:paraId="1784EAC1" w14:textId="77777777" w:rsidR="00146C04" w:rsidRDefault="0058685F">
      <w:pPr>
        <w:adjustRightInd w:val="0"/>
        <w:snapToGrid w:val="0"/>
        <w:spacing w:line="600" w:lineRule="exact"/>
        <w:rPr>
          <w:rFonts w:ascii="宋体" w:hAnsi="宋体" w:cs="宋体"/>
          <w:bCs/>
          <w:kern w:val="0"/>
          <w:sz w:val="28"/>
          <w:szCs w:val="28"/>
        </w:rPr>
      </w:pPr>
      <w:r>
        <w:rPr>
          <w:rFonts w:ascii="宋体" w:hAnsi="宋体" w:cs="宋体" w:hint="eastAsia"/>
          <w:bCs/>
          <w:kern w:val="0"/>
          <w:sz w:val="28"/>
          <w:szCs w:val="28"/>
        </w:rPr>
        <w:t xml:space="preserve">   2018年生态绿化工程，按照区政府安排，结合创卫工作和环境整治工作需要实施 315省道绿化完善提高、新城大道南头桥上隔离带绿化、裸露山体绿化、新城大道及政府背后、阳五高速口等抚育管护、未成林地补植、义务植树供苗等项目。包括包括垒栽植池2.3公里，回填土4500立方，栽植桧柏、卫矛、金叶榆、丝棉木、香花槐等10.3万株；山体绿化60亩；栽植火炬9000株、卫矛30000株；重点区域进行补植、涂白、清理杂草、修剪；栽植油松、元宝枫、连翘等绿植；义务植树供苗供苗31万株。</w:t>
      </w:r>
    </w:p>
    <w:p w14:paraId="612EA4F6"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bookmarkStart w:id="220" w:name="_Toc15182_WPSOffice_Level3"/>
      <w:r>
        <w:rPr>
          <w:rFonts w:ascii="宋体" w:hAnsi="宋体" w:cs="宋体" w:hint="eastAsia"/>
          <w:bCs/>
          <w:kern w:val="0"/>
          <w:sz w:val="28"/>
          <w:szCs w:val="28"/>
        </w:rPr>
        <w:t>2.</w:t>
      </w:r>
      <w:r>
        <w:rPr>
          <w:rFonts w:ascii="宋体" w:hAnsi="宋体" w:cs="宋体" w:hint="eastAsia"/>
          <w:b/>
          <w:kern w:val="0"/>
          <w:sz w:val="28"/>
          <w:szCs w:val="28"/>
        </w:rPr>
        <w:t>项目投资及资金来源</w:t>
      </w:r>
      <w:bookmarkEnd w:id="220"/>
    </w:p>
    <w:p w14:paraId="557B49B5"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lastRenderedPageBreak/>
        <w:t>本项目总投资为490万元。资金来源全部为2018年新增一般债券。</w:t>
      </w:r>
    </w:p>
    <w:p w14:paraId="75C78482" w14:textId="77777777" w:rsidR="00146C04" w:rsidRDefault="0058685F">
      <w:pPr>
        <w:widowControl/>
        <w:tabs>
          <w:tab w:val="left" w:pos="499"/>
        </w:tabs>
        <w:adjustRightInd w:val="0"/>
        <w:snapToGrid w:val="0"/>
        <w:spacing w:line="600" w:lineRule="exact"/>
        <w:ind w:firstLine="560"/>
        <w:rPr>
          <w:rFonts w:ascii="宋体" w:hAnsi="宋体" w:cs="宋体"/>
          <w:b/>
          <w:bCs/>
          <w:kern w:val="0"/>
          <w:sz w:val="28"/>
          <w:szCs w:val="28"/>
        </w:rPr>
      </w:pPr>
      <w:bookmarkStart w:id="221" w:name="_Toc20573_WPSOffice_Level3"/>
      <w:r>
        <w:rPr>
          <w:rFonts w:ascii="宋体" w:hAnsi="宋体" w:cs="宋体" w:hint="eastAsia"/>
          <w:b/>
          <w:bCs/>
          <w:kern w:val="0"/>
          <w:sz w:val="28"/>
          <w:szCs w:val="28"/>
        </w:rPr>
        <w:t>3.项目审批情况</w:t>
      </w:r>
      <w:bookmarkEnd w:id="221"/>
    </w:p>
    <w:p w14:paraId="023374AE" w14:textId="77777777" w:rsidR="00146C04" w:rsidRDefault="0058685F">
      <w:pPr>
        <w:widowControl/>
        <w:tabs>
          <w:tab w:val="left" w:pos="499"/>
        </w:tabs>
        <w:adjustRightInd w:val="0"/>
        <w:snapToGrid w:val="0"/>
        <w:spacing w:line="600" w:lineRule="exact"/>
        <w:ind w:firstLine="560"/>
        <w:rPr>
          <w:rFonts w:ascii="宋体" w:hAnsi="宋体" w:cs="宋体"/>
          <w:bCs/>
          <w:kern w:val="0"/>
          <w:sz w:val="28"/>
          <w:szCs w:val="28"/>
        </w:rPr>
      </w:pPr>
      <w:r>
        <w:rPr>
          <w:rFonts w:ascii="宋体" w:hAnsi="宋体" w:cs="宋体"/>
          <w:bCs/>
          <w:kern w:val="0"/>
          <w:sz w:val="28"/>
          <w:szCs w:val="28"/>
        </w:rPr>
        <w:t>根据区政府安排</w:t>
      </w:r>
      <w:r>
        <w:rPr>
          <w:rFonts w:ascii="宋体" w:hAnsi="宋体" w:cs="宋体" w:hint="eastAsia"/>
          <w:bCs/>
          <w:kern w:val="0"/>
          <w:sz w:val="28"/>
          <w:szCs w:val="28"/>
        </w:rPr>
        <w:t>、</w:t>
      </w:r>
      <w:r>
        <w:rPr>
          <w:rFonts w:ascii="宋体" w:hAnsi="宋体" w:cs="宋体"/>
          <w:bCs/>
          <w:kern w:val="0"/>
          <w:sz w:val="28"/>
          <w:szCs w:val="28"/>
        </w:rPr>
        <w:t>区政府创卫要求以及省林业厅安排</w:t>
      </w:r>
      <w:r>
        <w:rPr>
          <w:rFonts w:ascii="宋体" w:hAnsi="宋体" w:cs="宋体" w:hint="eastAsia"/>
          <w:bCs/>
          <w:kern w:val="0"/>
          <w:sz w:val="28"/>
          <w:szCs w:val="28"/>
        </w:rPr>
        <w:t>。</w:t>
      </w:r>
    </w:p>
    <w:p w14:paraId="0B0FD7A9"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bookmarkStart w:id="222" w:name="_Toc2056_WPSOffice_Level3"/>
      <w:r>
        <w:rPr>
          <w:rFonts w:ascii="宋体" w:hAnsi="宋体" w:cs="宋体" w:hint="eastAsia"/>
          <w:b/>
          <w:kern w:val="0"/>
          <w:sz w:val="28"/>
          <w:szCs w:val="28"/>
        </w:rPr>
        <w:t>4.项目建设及进展情况</w:t>
      </w:r>
      <w:bookmarkEnd w:id="222"/>
    </w:p>
    <w:p w14:paraId="79D11475" w14:textId="77777777" w:rsidR="00146C04" w:rsidRDefault="0058685F">
      <w:pPr>
        <w:widowControl/>
        <w:adjustRightInd w:val="0"/>
        <w:snapToGrid w:val="0"/>
        <w:spacing w:line="600" w:lineRule="exact"/>
        <w:ind w:firstLineChars="200" w:firstLine="560"/>
        <w:rPr>
          <w:rFonts w:ascii="宋体" w:hAnsi="宋体" w:cs="宋体"/>
          <w:sz w:val="28"/>
          <w:szCs w:val="28"/>
        </w:rPr>
      </w:pPr>
      <w:r>
        <w:rPr>
          <w:rFonts w:ascii="宋体" w:hAnsi="宋体" w:cs="宋体" w:hint="eastAsia"/>
          <w:sz w:val="28"/>
          <w:szCs w:val="28"/>
        </w:rPr>
        <w:t>本</w:t>
      </w:r>
      <w:r>
        <w:rPr>
          <w:rFonts w:ascii="宋体" w:hAnsi="宋体" w:cs="宋体"/>
          <w:sz w:val="28"/>
          <w:szCs w:val="28"/>
        </w:rPr>
        <w:t>项目于</w:t>
      </w:r>
      <w:r>
        <w:rPr>
          <w:rFonts w:ascii="宋体" w:eastAsia="宋体" w:hAnsi="宋体" w:cs="宋体" w:hint="eastAsia"/>
          <w:sz w:val="28"/>
          <w:szCs w:val="28"/>
        </w:rPr>
        <w:t>2018年4月1日</w:t>
      </w:r>
      <w:r>
        <w:rPr>
          <w:rFonts w:ascii="宋体" w:hAnsi="宋体" w:cs="宋体"/>
          <w:sz w:val="28"/>
          <w:szCs w:val="28"/>
        </w:rPr>
        <w:t>开工</w:t>
      </w:r>
      <w:r>
        <w:rPr>
          <w:rFonts w:ascii="宋体" w:eastAsia="宋体" w:hAnsi="宋体" w:cs="宋体" w:hint="eastAsia"/>
          <w:sz w:val="28"/>
          <w:szCs w:val="28"/>
        </w:rPr>
        <w:t>，</w:t>
      </w:r>
      <w:r>
        <w:rPr>
          <w:rFonts w:ascii="宋体" w:hAnsi="宋体" w:cs="宋体" w:hint="eastAsia"/>
          <w:sz w:val="28"/>
          <w:szCs w:val="28"/>
        </w:rPr>
        <w:t>于</w:t>
      </w:r>
      <w:r>
        <w:rPr>
          <w:rFonts w:ascii="宋体" w:hAnsi="宋体" w:cs="宋体"/>
          <w:sz w:val="28"/>
          <w:szCs w:val="28"/>
        </w:rPr>
        <w:t>2018年</w:t>
      </w:r>
      <w:r>
        <w:rPr>
          <w:rFonts w:ascii="宋体" w:eastAsia="宋体" w:hAnsi="宋体" w:cs="宋体" w:hint="eastAsia"/>
          <w:sz w:val="28"/>
          <w:szCs w:val="28"/>
        </w:rPr>
        <w:t>11月30日</w:t>
      </w:r>
      <w:r>
        <w:rPr>
          <w:rFonts w:ascii="宋体" w:hAnsi="宋体" w:cs="宋体"/>
          <w:sz w:val="28"/>
          <w:szCs w:val="28"/>
        </w:rPr>
        <w:t>完工。</w:t>
      </w:r>
    </w:p>
    <w:p w14:paraId="650AC7D3"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315省道进行完善提高绿化、裸露山体绿化60亩、未成林地补植1500亩已经全部完工，新城大道及政府背后、阳五高速口等管护效果良好，修剪整齐，无荒芜现象，林木生长正常，个别地段还进行了补植，完成对三郊口、银龙小区、315省道等重点区域的补植、涂白、清理杂草、修剪等工作，完成义务植树供苗31万株。</w:t>
      </w:r>
    </w:p>
    <w:p w14:paraId="69A0D9F8"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sz w:val="28"/>
          <w:szCs w:val="28"/>
        </w:rPr>
        <w:t>截止</w:t>
      </w:r>
      <w:r>
        <w:rPr>
          <w:rFonts w:ascii="宋体" w:eastAsia="宋体" w:hAnsi="宋体" w:cs="宋体" w:hint="eastAsia"/>
          <w:sz w:val="28"/>
          <w:szCs w:val="28"/>
        </w:rPr>
        <w:t>2019年3月31日，已累计完成投资额490万元，占</w:t>
      </w:r>
      <w:r>
        <w:rPr>
          <w:rFonts w:ascii="宋体" w:hAnsi="宋体" w:cs="宋体" w:hint="eastAsia"/>
          <w:sz w:val="28"/>
          <w:szCs w:val="28"/>
        </w:rPr>
        <w:t>总投资</w:t>
      </w:r>
      <w:r>
        <w:rPr>
          <w:rFonts w:ascii="宋体" w:eastAsia="宋体" w:hAnsi="宋体" w:cs="宋体" w:hint="eastAsia"/>
          <w:sz w:val="28"/>
          <w:szCs w:val="28"/>
        </w:rPr>
        <w:t>的100%。</w:t>
      </w:r>
    </w:p>
    <w:p w14:paraId="5AD6E3A5" w14:textId="77777777" w:rsidR="00146C04" w:rsidRDefault="0058685F">
      <w:pPr>
        <w:pStyle w:val="2"/>
        <w:spacing w:before="0" w:after="0" w:line="600" w:lineRule="exact"/>
        <w:ind w:firstLine="549"/>
        <w:rPr>
          <w:rFonts w:ascii="宋体" w:eastAsia="宋体" w:hAnsi="宋体"/>
          <w:bCs w:val="0"/>
          <w:kern w:val="0"/>
          <w:sz w:val="28"/>
          <w:szCs w:val="28"/>
        </w:rPr>
      </w:pPr>
      <w:bookmarkStart w:id="223" w:name="_Toc17229_WPSOffice_Level1"/>
      <w:bookmarkStart w:id="224" w:name="_Toc15809_WPSOffice_Level1"/>
      <w:r>
        <w:rPr>
          <w:rFonts w:ascii="宋体" w:eastAsia="宋体" w:hAnsi="宋体" w:hint="eastAsia"/>
          <w:bCs w:val="0"/>
          <w:kern w:val="0"/>
          <w:sz w:val="28"/>
          <w:szCs w:val="28"/>
        </w:rPr>
        <w:t>五、债券重大公开事项</w:t>
      </w:r>
      <w:bookmarkEnd w:id="223"/>
      <w:bookmarkEnd w:id="224"/>
    </w:p>
    <w:p w14:paraId="00E82802" w14:textId="77777777" w:rsidR="00146C04" w:rsidRDefault="0058685F">
      <w:pPr>
        <w:ind w:firstLineChars="200" w:firstLine="560"/>
        <w:rPr>
          <w:rFonts w:ascii="宋体" w:hAnsi="宋体" w:cs="宋体"/>
          <w:bCs/>
          <w:kern w:val="0"/>
          <w:sz w:val="28"/>
          <w:szCs w:val="28"/>
        </w:rPr>
      </w:pPr>
      <w:r>
        <w:rPr>
          <w:rFonts w:ascii="宋体" w:hAnsi="宋体" w:cs="宋体" w:hint="eastAsia"/>
          <w:bCs/>
          <w:kern w:val="0"/>
          <w:sz w:val="28"/>
          <w:szCs w:val="28"/>
        </w:rPr>
        <w:t>截止2018年末，本单位所在一般债券资金使用地区未发生可能影响当地一般公共预算收入的重大事项。</w:t>
      </w:r>
    </w:p>
    <w:p w14:paraId="655379E4"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阳泉市郊区林业局</w:t>
      </w:r>
    </w:p>
    <w:p w14:paraId="4E77FD44" w14:textId="77777777" w:rsidR="00146C04" w:rsidRDefault="0058685F">
      <w:pPr>
        <w:wordWrap w:val="0"/>
        <w:jc w:val="right"/>
        <w:rPr>
          <w:rFonts w:ascii="宋体" w:hAnsi="宋体" w:cs="宋体"/>
          <w:bCs/>
          <w:kern w:val="0"/>
          <w:sz w:val="28"/>
          <w:szCs w:val="28"/>
        </w:rPr>
      </w:pPr>
      <w:r>
        <w:rPr>
          <w:rFonts w:ascii="宋体" w:hAnsi="宋体" w:cs="宋体" w:hint="eastAsia"/>
          <w:bCs/>
          <w:kern w:val="0"/>
          <w:sz w:val="28"/>
          <w:szCs w:val="28"/>
        </w:rPr>
        <w:t xml:space="preserve">二〇一九年八月 </w:t>
      </w:r>
    </w:p>
    <w:p w14:paraId="6C3BEC0C" w14:textId="77777777" w:rsidR="00146C04" w:rsidRDefault="0058685F">
      <w:pPr>
        <w:rPr>
          <w:rFonts w:ascii="宋体" w:hAnsi="宋体" w:cs="宋体"/>
          <w:sz w:val="28"/>
          <w:szCs w:val="28"/>
        </w:rPr>
      </w:pPr>
      <w:r>
        <w:rPr>
          <w:rFonts w:ascii="宋体" w:hAnsi="宋体" w:cs="宋体"/>
          <w:sz w:val="28"/>
          <w:szCs w:val="28"/>
        </w:rPr>
        <w:br w:type="page"/>
      </w:r>
    </w:p>
    <w:p w14:paraId="51DB7A1A" w14:textId="77777777" w:rsidR="00146C04" w:rsidRPr="007A6E0F" w:rsidRDefault="0058685F">
      <w:pPr>
        <w:spacing w:line="600" w:lineRule="exact"/>
        <w:jc w:val="center"/>
        <w:rPr>
          <w:rFonts w:ascii="宋体" w:hAnsi="宋体" w:cs="宋体"/>
          <w:b/>
          <w:sz w:val="32"/>
          <w:szCs w:val="32"/>
        </w:rPr>
      </w:pPr>
      <w:bookmarkStart w:id="225" w:name="_Toc16057_WPSOffice_Level1"/>
      <w:bookmarkStart w:id="226" w:name="_Toc31705_WPSOffice_Level1"/>
      <w:bookmarkStart w:id="227" w:name="OLE_LINK2"/>
      <w:bookmarkStart w:id="228" w:name="OLE_LINK1"/>
      <w:r w:rsidRPr="007A6E0F">
        <w:rPr>
          <w:rFonts w:ascii="宋体" w:hAnsi="宋体" w:cs="宋体" w:hint="eastAsia"/>
          <w:b/>
          <w:sz w:val="32"/>
          <w:szCs w:val="32"/>
        </w:rPr>
        <w:lastRenderedPageBreak/>
        <w:t>阳泉市郊区农业农村局</w:t>
      </w:r>
      <w:bookmarkEnd w:id="225"/>
      <w:bookmarkEnd w:id="226"/>
    </w:p>
    <w:p w14:paraId="6BE80717" w14:textId="77777777" w:rsidR="00146C04" w:rsidRPr="007A6E0F" w:rsidRDefault="0058685F">
      <w:pPr>
        <w:spacing w:after="240" w:line="600" w:lineRule="exact"/>
        <w:jc w:val="center"/>
        <w:rPr>
          <w:rFonts w:ascii="宋体" w:hAnsi="宋体" w:cs="宋体"/>
          <w:b/>
          <w:sz w:val="32"/>
          <w:szCs w:val="32"/>
        </w:rPr>
      </w:pPr>
      <w:bookmarkStart w:id="229" w:name="_Toc27664_WPSOffice_Level1"/>
      <w:bookmarkStart w:id="230" w:name="_Toc24585_WPSOffice_Level1"/>
      <w:bookmarkEnd w:id="227"/>
      <w:bookmarkEnd w:id="228"/>
      <w:r w:rsidRPr="007A6E0F">
        <w:rPr>
          <w:rFonts w:ascii="宋体" w:hAnsi="宋体" w:cs="宋体" w:hint="eastAsia"/>
          <w:b/>
          <w:sz w:val="32"/>
          <w:szCs w:val="32"/>
        </w:rPr>
        <w:t>债券存续期信息公示</w:t>
      </w:r>
      <w:bookmarkEnd w:id="229"/>
      <w:bookmarkEnd w:id="230"/>
    </w:p>
    <w:p w14:paraId="3F6500C8" w14:textId="77777777" w:rsidR="00146C04" w:rsidRDefault="0058685F">
      <w:pPr>
        <w:spacing w:line="600" w:lineRule="exact"/>
        <w:ind w:firstLineChars="200" w:firstLine="560"/>
        <w:rPr>
          <w:rFonts w:ascii="宋体" w:hAnsi="宋体" w:cs="宋体"/>
          <w:b/>
          <w:sz w:val="28"/>
          <w:szCs w:val="28"/>
        </w:rPr>
      </w:pPr>
      <w:bookmarkStart w:id="231" w:name="_Toc12488_WPSOffice_Level1"/>
      <w:bookmarkStart w:id="232" w:name="_Toc25884_WPSOffice_Level1"/>
      <w:r>
        <w:rPr>
          <w:rFonts w:ascii="宋体" w:hAnsi="宋体" w:cs="宋体" w:hint="eastAsia"/>
          <w:b/>
          <w:sz w:val="28"/>
          <w:szCs w:val="28"/>
        </w:rPr>
        <w:t>一、债券资金使用单位</w:t>
      </w:r>
      <w:bookmarkEnd w:id="231"/>
      <w:bookmarkEnd w:id="232"/>
    </w:p>
    <w:p w14:paraId="20DBC336"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债券资金的使用单位：阳泉市郊区农业农村局，本单位依法取得了阳泉市郊区人民政府办公室颁发的《机关法人证书》，2019年3月25日，单位名称依法变更为阳泉市郊区农业农村局。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146C04" w14:paraId="08C8A6B8" w14:textId="77777777">
        <w:trPr>
          <w:jc w:val="center"/>
        </w:trPr>
        <w:tc>
          <w:tcPr>
            <w:tcW w:w="2664" w:type="dxa"/>
            <w:noWrap/>
          </w:tcPr>
          <w:p w14:paraId="29DCBE3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8" w:type="dxa"/>
            <w:noWrap/>
          </w:tcPr>
          <w:p w14:paraId="147933E5"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阳泉市郊区农业农村局</w:t>
            </w:r>
          </w:p>
        </w:tc>
      </w:tr>
      <w:tr w:rsidR="00146C04" w14:paraId="77C3A723" w14:textId="77777777">
        <w:trPr>
          <w:jc w:val="center"/>
        </w:trPr>
        <w:tc>
          <w:tcPr>
            <w:tcW w:w="2664" w:type="dxa"/>
            <w:noWrap/>
          </w:tcPr>
          <w:p w14:paraId="14B0A21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8" w:type="dxa"/>
            <w:noWrap/>
          </w:tcPr>
          <w:p w14:paraId="5747C7A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11140311556569622F</w:t>
            </w:r>
          </w:p>
        </w:tc>
      </w:tr>
      <w:tr w:rsidR="00146C04" w14:paraId="5CFD93B4" w14:textId="77777777">
        <w:trPr>
          <w:jc w:val="center"/>
        </w:trPr>
        <w:tc>
          <w:tcPr>
            <w:tcW w:w="2664" w:type="dxa"/>
            <w:noWrap/>
          </w:tcPr>
          <w:p w14:paraId="27EFD68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8" w:type="dxa"/>
            <w:noWrap/>
          </w:tcPr>
          <w:p w14:paraId="37052F8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王红卫</w:t>
            </w:r>
          </w:p>
        </w:tc>
      </w:tr>
      <w:tr w:rsidR="00146C04" w14:paraId="6F8466CB" w14:textId="77777777">
        <w:trPr>
          <w:jc w:val="center"/>
        </w:trPr>
        <w:tc>
          <w:tcPr>
            <w:tcW w:w="2664" w:type="dxa"/>
            <w:noWrap/>
          </w:tcPr>
          <w:p w14:paraId="071840A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858" w:type="dxa"/>
            <w:noWrap/>
          </w:tcPr>
          <w:p w14:paraId="4875EFF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1B076B53" w14:textId="77777777">
        <w:trPr>
          <w:jc w:val="center"/>
        </w:trPr>
        <w:tc>
          <w:tcPr>
            <w:tcW w:w="2664" w:type="dxa"/>
            <w:noWrap/>
          </w:tcPr>
          <w:p w14:paraId="4568683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开办资金</w:t>
            </w:r>
          </w:p>
        </w:tc>
        <w:tc>
          <w:tcPr>
            <w:tcW w:w="5858" w:type="dxa"/>
            <w:noWrap/>
          </w:tcPr>
          <w:p w14:paraId="5171EFC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2.0万</w:t>
            </w:r>
          </w:p>
        </w:tc>
      </w:tr>
      <w:tr w:rsidR="00146C04" w14:paraId="75630CE1" w14:textId="77777777">
        <w:trPr>
          <w:jc w:val="center"/>
        </w:trPr>
        <w:tc>
          <w:tcPr>
            <w:tcW w:w="2664" w:type="dxa"/>
            <w:noWrap/>
          </w:tcPr>
          <w:p w14:paraId="06AD091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8" w:type="dxa"/>
            <w:noWrap/>
          </w:tcPr>
          <w:p w14:paraId="3741E10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阳泉市郊区荫营东大街2号</w:t>
            </w:r>
          </w:p>
        </w:tc>
      </w:tr>
      <w:tr w:rsidR="00146C04" w14:paraId="1643D9D4" w14:textId="77777777">
        <w:trPr>
          <w:jc w:val="center"/>
        </w:trPr>
        <w:tc>
          <w:tcPr>
            <w:tcW w:w="2664" w:type="dxa"/>
            <w:noWrap/>
          </w:tcPr>
          <w:p w14:paraId="73F2022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858" w:type="dxa"/>
            <w:noWrap/>
          </w:tcPr>
          <w:p w14:paraId="264A950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阳泉市郊区人民政府办公室</w:t>
            </w:r>
          </w:p>
        </w:tc>
      </w:tr>
    </w:tbl>
    <w:p w14:paraId="44085AE7" w14:textId="77777777" w:rsidR="00146C04" w:rsidRDefault="0058685F">
      <w:pPr>
        <w:spacing w:line="600" w:lineRule="exact"/>
        <w:ind w:firstLineChars="200" w:firstLine="560"/>
        <w:rPr>
          <w:rFonts w:ascii="宋体" w:hAnsi="宋体" w:cs="宋体"/>
          <w:b/>
          <w:sz w:val="28"/>
          <w:szCs w:val="28"/>
        </w:rPr>
      </w:pPr>
      <w:bookmarkStart w:id="233" w:name="_Toc22987_WPSOffice_Level1"/>
      <w:bookmarkStart w:id="234" w:name="_Toc14780_WPSOffice_Level1"/>
      <w:r>
        <w:rPr>
          <w:rFonts w:ascii="宋体" w:hAnsi="宋体" w:cs="宋体" w:hint="eastAsia"/>
          <w:b/>
          <w:sz w:val="28"/>
          <w:szCs w:val="28"/>
        </w:rPr>
        <w:t>二、债券资金拨付情况</w:t>
      </w:r>
      <w:bookmarkEnd w:id="233"/>
      <w:bookmarkEnd w:id="234"/>
    </w:p>
    <w:p w14:paraId="0F94354D"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2018年度，阳泉市郊区农业农村局共收到阳泉市郊区财政局拨付的债券资金328.75万元，全部为一般债券资金。具体情况如下：</w:t>
      </w:r>
    </w:p>
    <w:p w14:paraId="43CD753B"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2018年9月，阳泉市郊区财政局拨付一般债券资金328.75万元，用于大南庄易地扶贫搬迁工程。</w:t>
      </w:r>
    </w:p>
    <w:p w14:paraId="3C17435B" w14:textId="77777777" w:rsidR="00146C04" w:rsidRDefault="0058685F">
      <w:pPr>
        <w:spacing w:line="600" w:lineRule="exact"/>
        <w:ind w:firstLineChars="200" w:firstLine="560"/>
        <w:rPr>
          <w:rFonts w:ascii="宋体" w:hAnsi="宋体" w:cs="宋体"/>
          <w:b/>
          <w:sz w:val="28"/>
          <w:szCs w:val="28"/>
        </w:rPr>
      </w:pPr>
      <w:bookmarkStart w:id="235" w:name="_Toc29498_WPSOffice_Level1"/>
      <w:bookmarkStart w:id="236" w:name="_Toc5116_WPSOffice_Level1"/>
      <w:r>
        <w:rPr>
          <w:rFonts w:ascii="宋体" w:hAnsi="宋体" w:cs="宋体" w:hint="eastAsia"/>
          <w:b/>
          <w:sz w:val="28"/>
          <w:szCs w:val="28"/>
        </w:rPr>
        <w:t>三、债券资金使用情况</w:t>
      </w:r>
      <w:bookmarkEnd w:id="235"/>
      <w:bookmarkEnd w:id="236"/>
    </w:p>
    <w:p w14:paraId="637FDB9D"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截止2018年12月31日，阳泉市大南庄易地扶贫搬迁工程本年度债券资金已全部使用完毕。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67C8F44C" w14:textId="77777777">
        <w:trPr>
          <w:trHeight w:val="454"/>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3B1902E8"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49915533" w14:textId="77777777" w:rsidR="00146C04" w:rsidRDefault="00146C04">
            <w:pPr>
              <w:spacing w:line="600" w:lineRule="exact"/>
              <w:jc w:val="right"/>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bottom"/>
          </w:tcPr>
          <w:p w14:paraId="677E53FA"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74687E7A"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09110D0C" w14:textId="77777777">
        <w:trPr>
          <w:trHeight w:val="454"/>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2350E9B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221FC3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CD5F724"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5776F13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373059C8"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E2E4A1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0DC5DA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2018.9.30</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1024DC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付大南庄易地搬迁补助</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06D966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181.75</w:t>
            </w:r>
          </w:p>
        </w:tc>
      </w:tr>
      <w:tr w:rsidR="00146C04" w14:paraId="4EDD3BB4"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4F113D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F93E6B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2018.12.26</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805F33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付大南庄易地搬迁补助</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75123F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147.00</w:t>
            </w:r>
          </w:p>
        </w:tc>
      </w:tr>
      <w:tr w:rsidR="00146C04" w14:paraId="015DA1FA"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1848501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29356B2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328.75</w:t>
            </w:r>
          </w:p>
        </w:tc>
      </w:tr>
    </w:tbl>
    <w:p w14:paraId="001B9445" w14:textId="77777777" w:rsidR="00146C04" w:rsidRDefault="0058685F">
      <w:pPr>
        <w:adjustRightInd w:val="0"/>
        <w:snapToGrid w:val="0"/>
        <w:spacing w:line="600" w:lineRule="exact"/>
        <w:ind w:firstLineChars="200" w:firstLine="560"/>
        <w:rPr>
          <w:rFonts w:ascii="宋体" w:hAnsi="宋体" w:cs="宋体"/>
        </w:rPr>
      </w:pPr>
      <w:r>
        <w:rPr>
          <w:rFonts w:ascii="宋体" w:hAnsi="宋体" w:cs="宋体" w:hint="eastAsia"/>
          <w:bCs/>
          <w:sz w:val="28"/>
          <w:szCs w:val="28"/>
        </w:rPr>
        <w:t>本单位严格按照一般债券资金规定用途使用，不存在资金用途调整情况。</w:t>
      </w:r>
    </w:p>
    <w:p w14:paraId="3D13C122" w14:textId="77777777" w:rsidR="00146C04" w:rsidRDefault="0058685F">
      <w:pPr>
        <w:pStyle w:val="2"/>
        <w:spacing w:before="0" w:after="0" w:line="600" w:lineRule="exact"/>
        <w:ind w:firstLine="549"/>
        <w:rPr>
          <w:rFonts w:ascii="宋体" w:eastAsia="宋体" w:hAnsi="宋体"/>
          <w:bCs w:val="0"/>
          <w:kern w:val="0"/>
          <w:sz w:val="28"/>
          <w:szCs w:val="28"/>
        </w:rPr>
      </w:pPr>
      <w:bookmarkStart w:id="237" w:name="_Toc30444_WPSOffice_Level1"/>
      <w:bookmarkStart w:id="238" w:name="_Toc30357_WPSOffice_Level1"/>
      <w:r>
        <w:rPr>
          <w:rFonts w:ascii="宋体" w:eastAsia="宋体" w:hAnsi="宋体" w:hint="eastAsia"/>
          <w:bCs w:val="0"/>
          <w:kern w:val="0"/>
          <w:sz w:val="28"/>
          <w:szCs w:val="28"/>
        </w:rPr>
        <w:t>四、债券资金对应的投资项目</w:t>
      </w:r>
      <w:bookmarkEnd w:id="237"/>
      <w:bookmarkEnd w:id="238"/>
    </w:p>
    <w:p w14:paraId="39E4FED1"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一般债券对应的投资项目为大南庄易地扶贫搬迁项目，具体情况如下：</w:t>
      </w:r>
    </w:p>
    <w:p w14:paraId="2110749D"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239" w:name="_Toc22294_WPSOffice_Level2"/>
      <w:r>
        <w:rPr>
          <w:rFonts w:ascii="宋体" w:hAnsi="宋体" w:cs="宋体" w:hint="eastAsia"/>
          <w:b/>
          <w:kern w:val="0"/>
          <w:sz w:val="28"/>
          <w:szCs w:val="28"/>
        </w:rPr>
        <w:t>1.项目基本情况</w:t>
      </w:r>
      <w:bookmarkEnd w:id="239"/>
    </w:p>
    <w:p w14:paraId="0F5678F7"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大南庄易地扶贫搬迁项目为整村搬迁集中安置项目，整村搬迁到平坦镇桃林沟村“喜来居”小区。共落实建档立卡贫困人口43户98人、同步搬迁人口60户125人。按照易地扶贫搬迁政策，建房补助标准为建档立卡贫困人口人均2.5万元/人，同步搬迁人口人均1.2万元，拆迁复垦标准1.5万元/人（只限建档立卡贫困户）。</w:t>
      </w:r>
    </w:p>
    <w:p w14:paraId="036B4B9D"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Cs/>
          <w:kern w:val="0"/>
          <w:sz w:val="28"/>
          <w:szCs w:val="28"/>
        </w:rPr>
      </w:pPr>
      <w:bookmarkStart w:id="240" w:name="_Toc601_WPSOffice_Level2"/>
      <w:r>
        <w:rPr>
          <w:rFonts w:ascii="宋体" w:hAnsi="宋体" w:cs="宋体" w:hint="eastAsia"/>
          <w:b/>
          <w:kern w:val="0"/>
          <w:sz w:val="28"/>
          <w:szCs w:val="28"/>
        </w:rPr>
        <w:t>2.项目投资及资金来源</w:t>
      </w:r>
      <w:bookmarkEnd w:id="240"/>
    </w:p>
    <w:p w14:paraId="46407C22"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2018年，本项目使用债权资金328.7532万元，其中181.7532万元为个人补助金（已使用）；147万元为拆迁复垦资金，2018年年末已支付到平台公司（茂元公司），待拆迁复垦项目全部完工验收后，茂元公司再支付给大南庄村。</w:t>
      </w:r>
    </w:p>
    <w:p w14:paraId="32E703BD" w14:textId="77777777" w:rsidR="00146C04" w:rsidRDefault="0058685F">
      <w:pPr>
        <w:widowControl/>
        <w:adjustRightInd w:val="0"/>
        <w:snapToGrid w:val="0"/>
        <w:spacing w:line="600" w:lineRule="exact"/>
        <w:ind w:firstLine="561"/>
        <w:outlineLvl w:val="1"/>
        <w:rPr>
          <w:rFonts w:ascii="宋体" w:hAnsi="宋体" w:cs="宋体"/>
          <w:b/>
          <w:kern w:val="0"/>
          <w:sz w:val="28"/>
          <w:szCs w:val="28"/>
        </w:rPr>
      </w:pPr>
      <w:bookmarkStart w:id="241" w:name="_Toc20842_WPSOffice_Level2"/>
      <w:r>
        <w:rPr>
          <w:rFonts w:ascii="宋体" w:hAnsi="宋体" w:cs="宋体" w:hint="eastAsia"/>
          <w:b/>
          <w:kern w:val="0"/>
          <w:sz w:val="28"/>
          <w:szCs w:val="28"/>
        </w:rPr>
        <w:t>3.项目审批情况</w:t>
      </w:r>
      <w:bookmarkEnd w:id="241"/>
    </w:p>
    <w:p w14:paraId="638725E7" w14:textId="77777777" w:rsidR="00146C04" w:rsidRDefault="0058685F">
      <w:pPr>
        <w:widowControl/>
        <w:ind w:firstLineChars="200" w:firstLine="560"/>
        <w:rPr>
          <w:rFonts w:ascii="宋体" w:hAnsi="宋体" w:cs="宋体"/>
          <w:bCs/>
          <w:kern w:val="0"/>
          <w:sz w:val="28"/>
          <w:szCs w:val="28"/>
        </w:rPr>
      </w:pPr>
      <w:r>
        <w:rPr>
          <w:rFonts w:ascii="宋体" w:hAnsi="宋体" w:cs="宋体" w:hint="eastAsia"/>
          <w:bCs/>
          <w:kern w:val="0"/>
          <w:sz w:val="28"/>
          <w:szCs w:val="28"/>
        </w:rPr>
        <w:lastRenderedPageBreak/>
        <w:t>2014年2月19日，项目取得阳泉市郊区人民政府《专题会议纪要》（专字[2017]20次）。</w:t>
      </w:r>
    </w:p>
    <w:p w14:paraId="52C5EA41" w14:textId="77777777" w:rsidR="00146C04" w:rsidRDefault="0058685F">
      <w:pPr>
        <w:widowControl/>
        <w:ind w:firstLineChars="200" w:firstLine="560"/>
        <w:rPr>
          <w:rFonts w:ascii="宋体" w:hAnsi="宋体" w:cs="宋体"/>
          <w:b/>
          <w:kern w:val="0"/>
          <w:sz w:val="28"/>
          <w:szCs w:val="28"/>
        </w:rPr>
      </w:pPr>
      <w:bookmarkStart w:id="242" w:name="_Toc6876_WPSOffice_Level2"/>
      <w:r>
        <w:rPr>
          <w:rFonts w:ascii="宋体" w:hAnsi="宋体" w:cs="宋体" w:hint="eastAsia"/>
          <w:b/>
          <w:kern w:val="0"/>
          <w:sz w:val="28"/>
          <w:szCs w:val="28"/>
        </w:rPr>
        <w:t>4.项目建设及进展情况</w:t>
      </w:r>
      <w:bookmarkEnd w:id="242"/>
    </w:p>
    <w:p w14:paraId="0DB8A991" w14:textId="77777777" w:rsidR="00146C04" w:rsidRDefault="0058685F">
      <w:pPr>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本项目于2016年1月开工，于2017年12月完工。</w:t>
      </w:r>
    </w:p>
    <w:p w14:paraId="004DCD03" w14:textId="77777777" w:rsidR="00146C04" w:rsidRDefault="0058685F">
      <w:pPr>
        <w:spacing w:line="600" w:lineRule="exact"/>
        <w:ind w:firstLineChars="200" w:firstLine="560"/>
        <w:rPr>
          <w:rFonts w:ascii="宋体" w:eastAsia="宋体" w:hAnsi="宋体" w:cs="宋体"/>
          <w:bCs/>
          <w:kern w:val="0"/>
          <w:sz w:val="28"/>
          <w:szCs w:val="28"/>
        </w:rPr>
      </w:pPr>
      <w:r>
        <w:rPr>
          <w:rFonts w:ascii="宋体" w:hAnsi="宋体" w:cs="宋体" w:hint="eastAsia"/>
          <w:bCs/>
          <w:kern w:val="0"/>
          <w:sz w:val="28"/>
          <w:szCs w:val="28"/>
        </w:rPr>
        <w:t>截止2019年3月31日，已累计完成投资额328.7532万元，占总投资的61%。</w:t>
      </w:r>
    </w:p>
    <w:p w14:paraId="43BE9B72" w14:textId="77777777" w:rsidR="00146C04" w:rsidRDefault="0058685F">
      <w:pPr>
        <w:pStyle w:val="2"/>
        <w:spacing w:before="0" w:after="0" w:line="600" w:lineRule="exact"/>
        <w:ind w:firstLine="549"/>
        <w:rPr>
          <w:rFonts w:ascii="宋体" w:eastAsia="宋体" w:hAnsi="宋体"/>
          <w:bCs w:val="0"/>
          <w:kern w:val="0"/>
          <w:sz w:val="28"/>
          <w:szCs w:val="28"/>
        </w:rPr>
      </w:pPr>
      <w:bookmarkStart w:id="243" w:name="_Toc18603_WPSOffice_Level1"/>
      <w:bookmarkStart w:id="244" w:name="_Toc6280_WPSOffice_Level1"/>
      <w:r>
        <w:rPr>
          <w:rFonts w:ascii="宋体" w:eastAsia="宋体" w:hAnsi="宋体" w:hint="eastAsia"/>
          <w:bCs w:val="0"/>
          <w:kern w:val="0"/>
          <w:sz w:val="28"/>
          <w:szCs w:val="28"/>
        </w:rPr>
        <w:t>五、债券重大公开事项</w:t>
      </w:r>
      <w:bookmarkEnd w:id="243"/>
      <w:bookmarkEnd w:id="244"/>
    </w:p>
    <w:p w14:paraId="025E3677" w14:textId="77777777" w:rsidR="00146C04" w:rsidRDefault="0058685F">
      <w:pPr>
        <w:ind w:firstLineChars="200" w:firstLine="560"/>
        <w:rPr>
          <w:rFonts w:ascii="宋体" w:hAnsi="宋体" w:cs="宋体"/>
          <w:bCs/>
          <w:kern w:val="0"/>
          <w:sz w:val="28"/>
          <w:szCs w:val="28"/>
        </w:rPr>
      </w:pPr>
      <w:r>
        <w:rPr>
          <w:rFonts w:ascii="宋体" w:hAnsi="宋体" w:cs="宋体" w:hint="eastAsia"/>
          <w:bCs/>
          <w:kern w:val="0"/>
          <w:sz w:val="28"/>
          <w:szCs w:val="28"/>
        </w:rPr>
        <w:t>截止2018年末，本单位所在一般债券资金使用地区未发生可能影响当地一般公共预算收入的重大事项。</w:t>
      </w:r>
    </w:p>
    <w:p w14:paraId="735C311E" w14:textId="77777777" w:rsidR="00146C04" w:rsidRDefault="00146C04">
      <w:pPr>
        <w:rPr>
          <w:rFonts w:ascii="宋体" w:hAnsi="宋体" w:cs="宋体"/>
          <w:bCs/>
          <w:kern w:val="0"/>
          <w:sz w:val="28"/>
          <w:szCs w:val="28"/>
        </w:rPr>
      </w:pPr>
    </w:p>
    <w:p w14:paraId="32D54D74"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阳泉市郊区农业农村局</w:t>
      </w:r>
    </w:p>
    <w:p w14:paraId="3C0927CB" w14:textId="77777777" w:rsidR="00146C04" w:rsidRDefault="0058685F">
      <w:pPr>
        <w:wordWrap w:val="0"/>
        <w:jc w:val="right"/>
        <w:rPr>
          <w:rFonts w:ascii="宋体" w:hAnsi="宋体" w:cs="宋体"/>
          <w:bCs/>
          <w:kern w:val="0"/>
          <w:sz w:val="28"/>
          <w:szCs w:val="28"/>
        </w:rPr>
      </w:pPr>
      <w:r>
        <w:rPr>
          <w:rFonts w:ascii="宋体" w:hAnsi="宋体" w:cs="宋体" w:hint="eastAsia"/>
          <w:bCs/>
          <w:kern w:val="0"/>
          <w:sz w:val="28"/>
          <w:szCs w:val="28"/>
        </w:rPr>
        <w:t xml:space="preserve">二〇一九年八月  </w:t>
      </w:r>
      <w:r>
        <w:rPr>
          <w:rFonts w:ascii="宋体" w:hAnsi="宋体" w:cs="宋体"/>
          <w:bCs/>
          <w:kern w:val="0"/>
          <w:sz w:val="28"/>
          <w:szCs w:val="28"/>
        </w:rPr>
        <w:t xml:space="preserve"> </w:t>
      </w:r>
    </w:p>
    <w:p w14:paraId="4648699E" w14:textId="77777777" w:rsidR="00146C04" w:rsidRDefault="0058685F">
      <w:pPr>
        <w:rPr>
          <w:rFonts w:ascii="宋体" w:hAnsi="宋体" w:cs="宋体"/>
          <w:sz w:val="28"/>
          <w:szCs w:val="28"/>
        </w:rPr>
      </w:pPr>
      <w:r>
        <w:rPr>
          <w:rFonts w:ascii="宋体" w:hAnsi="宋体" w:cs="宋体"/>
          <w:sz w:val="28"/>
          <w:szCs w:val="28"/>
        </w:rPr>
        <w:br w:type="page"/>
      </w:r>
    </w:p>
    <w:p w14:paraId="6308A831" w14:textId="77777777" w:rsidR="00146C04" w:rsidRPr="007A6E0F" w:rsidRDefault="0058685F">
      <w:pPr>
        <w:spacing w:line="600" w:lineRule="exact"/>
        <w:jc w:val="center"/>
        <w:rPr>
          <w:rFonts w:ascii="宋体" w:hAnsi="宋体" w:cs="宋体"/>
          <w:b/>
          <w:sz w:val="32"/>
          <w:szCs w:val="32"/>
        </w:rPr>
      </w:pPr>
      <w:bookmarkStart w:id="245" w:name="_Toc6029_WPSOffice_Level1"/>
      <w:bookmarkStart w:id="246" w:name="_Toc2310_WPSOffice_Level1"/>
      <w:r w:rsidRPr="007A6E0F">
        <w:rPr>
          <w:rFonts w:ascii="宋体" w:hAnsi="宋体" w:cs="宋体" w:hint="eastAsia"/>
          <w:b/>
          <w:sz w:val="32"/>
          <w:szCs w:val="32"/>
        </w:rPr>
        <w:lastRenderedPageBreak/>
        <w:t>阳泉市郊区水利局</w:t>
      </w:r>
      <w:bookmarkEnd w:id="245"/>
      <w:bookmarkEnd w:id="246"/>
    </w:p>
    <w:p w14:paraId="5E2938D0" w14:textId="77777777" w:rsidR="00146C04" w:rsidRPr="007A6E0F" w:rsidRDefault="0058685F">
      <w:pPr>
        <w:spacing w:after="240" w:line="600" w:lineRule="exact"/>
        <w:jc w:val="center"/>
        <w:rPr>
          <w:rFonts w:ascii="宋体" w:hAnsi="宋体" w:cs="宋体"/>
          <w:b/>
          <w:sz w:val="32"/>
          <w:szCs w:val="32"/>
        </w:rPr>
      </w:pPr>
      <w:bookmarkStart w:id="247" w:name="_Toc28959_WPSOffice_Level1"/>
      <w:bookmarkStart w:id="248" w:name="_Toc29304_WPSOffice_Level1"/>
      <w:r w:rsidRPr="007A6E0F">
        <w:rPr>
          <w:rFonts w:ascii="宋体" w:hAnsi="宋体" w:cs="宋体" w:hint="eastAsia"/>
          <w:b/>
          <w:sz w:val="32"/>
          <w:szCs w:val="32"/>
        </w:rPr>
        <w:t>债券存续信息公示</w:t>
      </w:r>
      <w:bookmarkEnd w:id="247"/>
      <w:bookmarkEnd w:id="248"/>
    </w:p>
    <w:p w14:paraId="6E757BAC" w14:textId="77777777" w:rsidR="00146C04" w:rsidRDefault="0058685F">
      <w:pPr>
        <w:spacing w:line="600" w:lineRule="exact"/>
        <w:ind w:firstLineChars="200" w:firstLine="560"/>
        <w:rPr>
          <w:rFonts w:ascii="宋体" w:hAnsi="宋体" w:cs="宋体"/>
          <w:b/>
          <w:sz w:val="28"/>
          <w:szCs w:val="28"/>
        </w:rPr>
      </w:pPr>
      <w:bookmarkStart w:id="249" w:name="_Toc25427_WPSOffice_Level1"/>
      <w:bookmarkStart w:id="250" w:name="_Toc6650_WPSOffice_Level1"/>
      <w:r>
        <w:rPr>
          <w:rFonts w:ascii="宋体" w:hAnsi="宋体" w:cs="宋体" w:hint="eastAsia"/>
          <w:b/>
          <w:sz w:val="28"/>
          <w:szCs w:val="28"/>
        </w:rPr>
        <w:t>一、债券资金使用单位</w:t>
      </w:r>
      <w:bookmarkEnd w:id="249"/>
      <w:bookmarkEnd w:id="250"/>
    </w:p>
    <w:p w14:paraId="2C1655D8"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本次信息公示所涉一般债券资金的使用单位：阳泉市郊区水利局，本单位依法取得了阳泉市郊区人民政府办公室颁发的《机关法人证书》。基本信息如下：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146C04" w14:paraId="617AB5CB" w14:textId="77777777">
        <w:trPr>
          <w:jc w:val="center"/>
        </w:trPr>
        <w:tc>
          <w:tcPr>
            <w:tcW w:w="2664" w:type="dxa"/>
            <w:noWrap/>
          </w:tcPr>
          <w:p w14:paraId="6FE809B8"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8" w:type="dxa"/>
            <w:noWrap/>
          </w:tcPr>
          <w:p w14:paraId="33C9D84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阳泉市郊区水利局</w:t>
            </w:r>
          </w:p>
        </w:tc>
      </w:tr>
      <w:tr w:rsidR="00146C04" w14:paraId="6005AB01" w14:textId="77777777">
        <w:trPr>
          <w:jc w:val="center"/>
        </w:trPr>
        <w:tc>
          <w:tcPr>
            <w:tcW w:w="2664" w:type="dxa"/>
            <w:noWrap/>
          </w:tcPr>
          <w:p w14:paraId="3B9D07B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8" w:type="dxa"/>
            <w:noWrap/>
          </w:tcPr>
          <w:p w14:paraId="123D983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111403115587225631</w:t>
            </w:r>
          </w:p>
        </w:tc>
      </w:tr>
      <w:tr w:rsidR="00146C04" w14:paraId="2C832178" w14:textId="77777777">
        <w:trPr>
          <w:jc w:val="center"/>
        </w:trPr>
        <w:tc>
          <w:tcPr>
            <w:tcW w:w="2664" w:type="dxa"/>
            <w:noWrap/>
          </w:tcPr>
          <w:p w14:paraId="547E3F9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8" w:type="dxa"/>
            <w:noWrap/>
          </w:tcPr>
          <w:p w14:paraId="0A59A7B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郭智英</w:t>
            </w:r>
          </w:p>
        </w:tc>
      </w:tr>
      <w:tr w:rsidR="00146C04" w14:paraId="4AF1EFBA" w14:textId="77777777">
        <w:trPr>
          <w:jc w:val="center"/>
        </w:trPr>
        <w:tc>
          <w:tcPr>
            <w:tcW w:w="2664" w:type="dxa"/>
            <w:noWrap/>
          </w:tcPr>
          <w:p w14:paraId="3DA7CF3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机构类型</w:t>
            </w:r>
          </w:p>
        </w:tc>
        <w:tc>
          <w:tcPr>
            <w:tcW w:w="5858" w:type="dxa"/>
            <w:noWrap/>
          </w:tcPr>
          <w:p w14:paraId="69C5238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机关</w:t>
            </w:r>
          </w:p>
        </w:tc>
      </w:tr>
      <w:tr w:rsidR="00146C04" w14:paraId="3D880CCA" w14:textId="77777777">
        <w:trPr>
          <w:jc w:val="center"/>
        </w:trPr>
        <w:tc>
          <w:tcPr>
            <w:tcW w:w="2664" w:type="dxa"/>
            <w:noWrap/>
          </w:tcPr>
          <w:p w14:paraId="3E86970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8" w:type="dxa"/>
            <w:noWrap/>
          </w:tcPr>
          <w:p w14:paraId="4C5D977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山西省阳泉市荫营东大街2号</w:t>
            </w:r>
          </w:p>
        </w:tc>
      </w:tr>
      <w:tr w:rsidR="00146C04" w14:paraId="50202AED" w14:textId="77777777">
        <w:trPr>
          <w:jc w:val="center"/>
        </w:trPr>
        <w:tc>
          <w:tcPr>
            <w:tcW w:w="2664" w:type="dxa"/>
            <w:noWrap/>
          </w:tcPr>
          <w:p w14:paraId="275F7E7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登记机关</w:t>
            </w:r>
          </w:p>
        </w:tc>
        <w:tc>
          <w:tcPr>
            <w:tcW w:w="5858" w:type="dxa"/>
            <w:noWrap/>
          </w:tcPr>
          <w:p w14:paraId="1582A5D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阳泉市郊区人民政府办公室</w:t>
            </w:r>
          </w:p>
        </w:tc>
      </w:tr>
    </w:tbl>
    <w:p w14:paraId="7D1BA46E" w14:textId="77777777" w:rsidR="00146C04" w:rsidRDefault="0058685F">
      <w:pPr>
        <w:spacing w:line="600" w:lineRule="exact"/>
        <w:ind w:firstLineChars="200" w:firstLine="560"/>
        <w:rPr>
          <w:rFonts w:ascii="宋体" w:hAnsi="宋体" w:cs="宋体"/>
          <w:b/>
          <w:sz w:val="28"/>
          <w:szCs w:val="28"/>
        </w:rPr>
      </w:pPr>
      <w:bookmarkStart w:id="251" w:name="_Toc8734_WPSOffice_Level1"/>
      <w:bookmarkStart w:id="252" w:name="_Toc4709_WPSOffice_Level1"/>
      <w:r>
        <w:rPr>
          <w:rFonts w:ascii="宋体" w:hAnsi="宋体" w:cs="宋体" w:hint="eastAsia"/>
          <w:b/>
          <w:sz w:val="28"/>
          <w:szCs w:val="28"/>
        </w:rPr>
        <w:t>二、债券资金拨付情况</w:t>
      </w:r>
      <w:bookmarkEnd w:id="251"/>
      <w:bookmarkEnd w:id="252"/>
    </w:p>
    <w:p w14:paraId="2880041A"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2018年度，阳泉市郊区水利局共收到阳泉市郊区财政局拨付的债券资金222.04万元，全部为一般债券资金。具体情况如下：</w:t>
      </w:r>
    </w:p>
    <w:p w14:paraId="522A21E6"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2018年2月至12月,阳泉市郊区财政局拨付债券资金222.04万元，用于供水管线改造工程、7000方防渗加固清水池抢修工程和林里关王庙消防设施工程等3个项目。</w:t>
      </w:r>
    </w:p>
    <w:p w14:paraId="35636732" w14:textId="77777777" w:rsidR="00146C04" w:rsidRDefault="0058685F">
      <w:pPr>
        <w:spacing w:line="600" w:lineRule="exact"/>
        <w:ind w:firstLineChars="200" w:firstLine="560"/>
        <w:rPr>
          <w:rFonts w:ascii="宋体" w:hAnsi="宋体" w:cs="宋体"/>
          <w:b/>
          <w:sz w:val="28"/>
          <w:szCs w:val="28"/>
        </w:rPr>
      </w:pPr>
      <w:bookmarkStart w:id="253" w:name="_Toc21791_WPSOffice_Level1"/>
      <w:bookmarkStart w:id="254" w:name="_Toc9945_WPSOffice_Level1"/>
      <w:r>
        <w:rPr>
          <w:rFonts w:ascii="宋体" w:hAnsi="宋体" w:cs="宋体" w:hint="eastAsia"/>
          <w:b/>
          <w:sz w:val="28"/>
          <w:szCs w:val="28"/>
        </w:rPr>
        <w:t>三、债券资金使用情况</w:t>
      </w:r>
      <w:bookmarkEnd w:id="253"/>
      <w:bookmarkEnd w:id="254"/>
    </w:p>
    <w:p w14:paraId="417ABF8E" w14:textId="77777777" w:rsidR="00146C04" w:rsidRDefault="0058685F">
      <w:pPr>
        <w:spacing w:line="600" w:lineRule="exact"/>
        <w:ind w:firstLineChars="200" w:firstLine="560"/>
        <w:rPr>
          <w:rFonts w:ascii="宋体" w:hAnsi="宋体" w:cs="宋体"/>
          <w:sz w:val="28"/>
          <w:szCs w:val="28"/>
        </w:rPr>
      </w:pPr>
      <w:bookmarkStart w:id="255" w:name="_Toc2310_WPSOffice_Level2"/>
      <w:r>
        <w:rPr>
          <w:rFonts w:ascii="宋体" w:hAnsi="宋体" w:cs="宋体" w:hint="eastAsia"/>
          <w:sz w:val="28"/>
          <w:szCs w:val="28"/>
        </w:rPr>
        <w:t>（一）供水管线改造工程</w:t>
      </w:r>
      <w:bookmarkEnd w:id="255"/>
    </w:p>
    <w:p w14:paraId="1D1394FD"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1、截止2018年12月31日，阳泉市供水管线改造工程本年度债券资金已支付工程进度款108.97万元，年末结转2.67万元。</w:t>
      </w:r>
    </w:p>
    <w:p w14:paraId="13475EB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lastRenderedPageBreak/>
        <w:t>2、截止2019年5月31日，阳泉市郊区水利局供水管线改造工程债券资金已全部使用完毕。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463"/>
        <w:gridCol w:w="1557"/>
      </w:tblGrid>
      <w:tr w:rsidR="00146C04" w14:paraId="47DE691A" w14:textId="77777777">
        <w:trPr>
          <w:trHeight w:val="516"/>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3408694B"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41BC368A" w14:textId="77777777" w:rsidR="00146C04" w:rsidRDefault="00146C04">
            <w:pPr>
              <w:spacing w:line="600" w:lineRule="exact"/>
              <w:jc w:val="right"/>
              <w:rPr>
                <w:rFonts w:ascii="宋体" w:hAnsi="宋体" w:cs="宋体"/>
                <w:color w:val="000000"/>
                <w:sz w:val="20"/>
                <w:szCs w:val="20"/>
              </w:rPr>
            </w:pPr>
          </w:p>
        </w:tc>
        <w:tc>
          <w:tcPr>
            <w:tcW w:w="4463" w:type="dxa"/>
            <w:tcBorders>
              <w:top w:val="nil"/>
              <w:left w:val="nil"/>
              <w:bottom w:val="single" w:sz="8" w:space="0" w:color="000000"/>
              <w:right w:val="nil"/>
            </w:tcBorders>
            <w:noWrap/>
            <w:tcMar>
              <w:top w:w="15" w:type="dxa"/>
              <w:left w:w="15" w:type="dxa"/>
              <w:bottom w:w="0" w:type="dxa"/>
              <w:right w:w="15" w:type="dxa"/>
            </w:tcMar>
            <w:vAlign w:val="bottom"/>
          </w:tcPr>
          <w:p w14:paraId="6C85333B" w14:textId="77777777" w:rsidR="00146C04" w:rsidRDefault="00146C04">
            <w:pPr>
              <w:spacing w:line="600" w:lineRule="exact"/>
              <w:jc w:val="right"/>
              <w:rPr>
                <w:rFonts w:ascii="宋体" w:hAnsi="宋体" w:cs="宋体"/>
                <w:color w:val="000000"/>
                <w:sz w:val="20"/>
                <w:szCs w:val="20"/>
              </w:rPr>
            </w:pPr>
          </w:p>
        </w:tc>
        <w:tc>
          <w:tcPr>
            <w:tcW w:w="1557" w:type="dxa"/>
            <w:tcBorders>
              <w:top w:val="nil"/>
              <w:left w:val="nil"/>
              <w:bottom w:val="single" w:sz="8" w:space="0" w:color="000000"/>
              <w:right w:val="nil"/>
            </w:tcBorders>
            <w:noWrap/>
            <w:tcMar>
              <w:top w:w="15" w:type="dxa"/>
              <w:left w:w="15" w:type="dxa"/>
              <w:bottom w:w="0" w:type="dxa"/>
              <w:right w:w="15" w:type="dxa"/>
            </w:tcMar>
            <w:vAlign w:val="bottom"/>
          </w:tcPr>
          <w:p w14:paraId="4D0B5C3D"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6350F420" w14:textId="77777777">
        <w:trPr>
          <w:trHeight w:val="635"/>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3A72D53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626AD02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463"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6C18B2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557"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3A04C045"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0F1298C4"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3B2606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D28C45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2018.2.6</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000A8D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支付材料款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345A80F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6.87</w:t>
            </w:r>
          </w:p>
        </w:tc>
      </w:tr>
      <w:tr w:rsidR="00146C04" w14:paraId="287D1127"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77B635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39E7C5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w:t>
            </w:r>
            <w:r>
              <w:rPr>
                <w:rFonts w:ascii="宋体" w:hAnsi="宋体" w:cs="宋体"/>
                <w:color w:val="000000"/>
                <w:kern w:val="0"/>
                <w:sz w:val="20"/>
                <w:szCs w:val="20"/>
              </w:rPr>
              <w:t>.</w:t>
            </w:r>
            <w:r>
              <w:rPr>
                <w:rFonts w:ascii="宋体" w:hAnsi="宋体" w:cs="宋体" w:hint="eastAsia"/>
                <w:color w:val="000000"/>
                <w:kern w:val="0"/>
                <w:sz w:val="20"/>
                <w:szCs w:val="20"/>
              </w:rPr>
              <w:t>2.7</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214BB8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06AB3B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30.00</w:t>
            </w:r>
          </w:p>
        </w:tc>
      </w:tr>
      <w:tr w:rsidR="00146C04" w14:paraId="251CE40C"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107DC4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59BA60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2018.6.8</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F3E3B6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178DF5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20.00</w:t>
            </w:r>
          </w:p>
        </w:tc>
      </w:tr>
      <w:tr w:rsidR="00146C04" w14:paraId="790CA789"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065793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FE869E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2018.9.19</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232C55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支付监理费</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0C963F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2.28</w:t>
            </w:r>
          </w:p>
        </w:tc>
      </w:tr>
      <w:tr w:rsidR="00146C04" w14:paraId="5A999D03"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5843B8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CEBFD7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2017.9.30</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4676ED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支付钢管款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F14C36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15.00</w:t>
            </w:r>
          </w:p>
        </w:tc>
      </w:tr>
      <w:tr w:rsidR="00146C04" w14:paraId="40C47155"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2295E5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8144EA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2017.10.11</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E1A0E7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8AAEFF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26.70</w:t>
            </w:r>
          </w:p>
        </w:tc>
      </w:tr>
      <w:tr w:rsidR="00146C04" w14:paraId="29360F22"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B3C8FD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D67DDC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2017.11.10</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4B4535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支付钢管款</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4ED287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6.94</w:t>
            </w:r>
          </w:p>
        </w:tc>
      </w:tr>
      <w:tr w:rsidR="00146C04" w14:paraId="1850DB8A"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9EF642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FE19C4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2018.11.30</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D3562E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支付咨询服务费</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41F1AB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0.98</w:t>
            </w:r>
          </w:p>
        </w:tc>
      </w:tr>
      <w:tr w:rsidR="00146C04" w14:paraId="1B3410D7"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102F6A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9BE37D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2018.12.10</w:t>
            </w:r>
          </w:p>
        </w:tc>
        <w:tc>
          <w:tcPr>
            <w:tcW w:w="4463"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172249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付事务所咨询费</w:t>
            </w:r>
          </w:p>
        </w:tc>
        <w:tc>
          <w:tcPr>
            <w:tcW w:w="1557"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2F20EF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0.20</w:t>
            </w:r>
          </w:p>
        </w:tc>
      </w:tr>
      <w:tr w:rsidR="00146C04" w14:paraId="3B3DFE87" w14:textId="77777777">
        <w:trPr>
          <w:trHeight w:val="516"/>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776C10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489"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61D9025C" w14:textId="77777777" w:rsidR="00146C04" w:rsidRDefault="0058685F">
            <w:pPr>
              <w:widowControl/>
              <w:spacing w:line="60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2019.</w:t>
            </w:r>
            <w:r>
              <w:rPr>
                <w:rFonts w:ascii="宋体" w:hAnsi="宋体" w:cs="宋体"/>
                <w:color w:val="000000"/>
                <w:kern w:val="0"/>
                <w:sz w:val="20"/>
                <w:szCs w:val="20"/>
              </w:rPr>
              <w:t>0</w:t>
            </w:r>
            <w:r>
              <w:rPr>
                <w:rFonts w:ascii="宋体" w:hAnsi="宋体" w:cs="宋体" w:hint="eastAsia"/>
                <w:color w:val="000000"/>
                <w:kern w:val="0"/>
                <w:sz w:val="20"/>
                <w:szCs w:val="20"/>
              </w:rPr>
              <w:t>5.</w:t>
            </w:r>
            <w:r>
              <w:rPr>
                <w:rFonts w:ascii="宋体" w:hAnsi="宋体" w:cs="宋体"/>
                <w:color w:val="000000"/>
                <w:kern w:val="0"/>
                <w:sz w:val="20"/>
                <w:szCs w:val="20"/>
              </w:rPr>
              <w:t>0</w:t>
            </w:r>
            <w:r>
              <w:rPr>
                <w:rFonts w:ascii="宋体" w:hAnsi="宋体" w:cs="宋体" w:hint="eastAsia"/>
                <w:color w:val="000000"/>
                <w:kern w:val="0"/>
                <w:sz w:val="20"/>
                <w:szCs w:val="20"/>
              </w:rPr>
              <w:t>7</w:t>
            </w:r>
          </w:p>
        </w:tc>
        <w:tc>
          <w:tcPr>
            <w:tcW w:w="4463"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D3C802D"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支付工程进度款</w:t>
            </w:r>
          </w:p>
        </w:tc>
        <w:tc>
          <w:tcPr>
            <w:tcW w:w="1557"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750E28BE" w14:textId="77777777" w:rsidR="00146C04" w:rsidRDefault="0058685F">
            <w:pPr>
              <w:widowControl/>
              <w:spacing w:line="600" w:lineRule="exact"/>
              <w:jc w:val="center"/>
              <w:rPr>
                <w:rFonts w:ascii="宋体" w:hAnsi="宋体" w:cs="宋体"/>
                <w:color w:val="000000"/>
                <w:kern w:val="0"/>
                <w:sz w:val="20"/>
                <w:szCs w:val="20"/>
              </w:rPr>
            </w:pPr>
            <w:r>
              <w:rPr>
                <w:rFonts w:ascii="宋体" w:hAnsi="宋体" w:cs="宋体" w:hint="eastAsia"/>
                <w:color w:val="000000"/>
                <w:kern w:val="0"/>
                <w:sz w:val="20"/>
                <w:szCs w:val="20"/>
              </w:rPr>
              <w:t>2.67</w:t>
            </w:r>
          </w:p>
        </w:tc>
      </w:tr>
      <w:tr w:rsidR="00146C04" w14:paraId="21B1B454" w14:textId="77777777">
        <w:trPr>
          <w:trHeight w:val="516"/>
          <w:jc w:val="center"/>
        </w:trPr>
        <w:tc>
          <w:tcPr>
            <w:tcW w:w="6779"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545A647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557"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2ACD5139" w14:textId="77777777" w:rsidR="00146C04" w:rsidRDefault="0058685F">
            <w:pPr>
              <w:widowControl/>
              <w:spacing w:line="600" w:lineRule="exact"/>
              <w:jc w:val="center"/>
              <w:textAlignment w:val="center"/>
              <w:rPr>
                <w:rFonts w:ascii="宋体" w:hAnsi="宋体" w:cs="宋体"/>
                <w:b/>
                <w:bCs/>
                <w:color w:val="000000"/>
                <w:sz w:val="20"/>
                <w:szCs w:val="20"/>
              </w:rPr>
            </w:pPr>
            <w:r>
              <w:rPr>
                <w:rFonts w:ascii="宋体" w:hAnsi="宋体" w:cs="宋体" w:hint="eastAsia"/>
                <w:b/>
                <w:bCs/>
                <w:color w:val="000000"/>
                <w:sz w:val="20"/>
                <w:szCs w:val="20"/>
              </w:rPr>
              <w:t>111.64</w:t>
            </w:r>
          </w:p>
        </w:tc>
      </w:tr>
    </w:tbl>
    <w:p w14:paraId="395FABF8" w14:textId="77777777" w:rsidR="00146C04" w:rsidRDefault="0058685F">
      <w:pPr>
        <w:spacing w:line="600" w:lineRule="exact"/>
        <w:ind w:firstLineChars="200" w:firstLine="560"/>
        <w:rPr>
          <w:rFonts w:ascii="宋体" w:hAnsi="宋体" w:cs="宋体"/>
          <w:sz w:val="28"/>
          <w:szCs w:val="28"/>
        </w:rPr>
      </w:pPr>
      <w:bookmarkStart w:id="256" w:name="_Toc29304_WPSOffice_Level2"/>
      <w:r>
        <w:rPr>
          <w:rFonts w:ascii="宋体" w:hAnsi="宋体" w:cs="宋体" w:hint="eastAsia"/>
          <w:sz w:val="28"/>
          <w:szCs w:val="28"/>
        </w:rPr>
        <w:t>（二）7000方防渗加固清水池抢修工程</w:t>
      </w:r>
      <w:bookmarkEnd w:id="256"/>
    </w:p>
    <w:p w14:paraId="26551E70"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截止2018年12月31日，2018年度阳泉市7000方防渗加固清水池抢修工程本年度债券资金已全部使用完毕。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554F21E1" w14:textId="77777777">
        <w:trPr>
          <w:trHeight w:val="454"/>
          <w:tblHeader/>
          <w:jc w:val="center"/>
        </w:trPr>
        <w:tc>
          <w:tcPr>
            <w:tcW w:w="827" w:type="dxa"/>
            <w:tcBorders>
              <w:top w:val="nil"/>
              <w:left w:val="nil"/>
              <w:bottom w:val="single" w:sz="8" w:space="0" w:color="000000"/>
              <w:right w:val="nil"/>
            </w:tcBorders>
            <w:noWrap/>
            <w:tcMar>
              <w:top w:w="15" w:type="dxa"/>
              <w:left w:w="15" w:type="dxa"/>
              <w:bottom w:w="0" w:type="dxa"/>
              <w:right w:w="15" w:type="dxa"/>
            </w:tcMar>
            <w:vAlign w:val="center"/>
          </w:tcPr>
          <w:p w14:paraId="2A7D8442" w14:textId="77777777" w:rsidR="00146C04" w:rsidRDefault="00146C04">
            <w:pPr>
              <w:spacing w:line="600" w:lineRule="exact"/>
              <w:jc w:val="center"/>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center"/>
          </w:tcPr>
          <w:p w14:paraId="2C479C17" w14:textId="77777777" w:rsidR="00146C04" w:rsidRDefault="00146C04">
            <w:pPr>
              <w:spacing w:line="600" w:lineRule="exact"/>
              <w:jc w:val="center"/>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center"/>
          </w:tcPr>
          <w:p w14:paraId="523BD61A" w14:textId="77777777" w:rsidR="00146C04" w:rsidRDefault="00146C04">
            <w:pPr>
              <w:spacing w:line="600" w:lineRule="exact"/>
              <w:jc w:val="center"/>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center"/>
          </w:tcPr>
          <w:p w14:paraId="5C9182AE"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4C997F5E" w14:textId="77777777">
        <w:trPr>
          <w:trHeight w:val="454"/>
          <w:tblHeader/>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57D3985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6B87449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F6088D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756F5EE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6E6317A2"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7B807E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A13D8B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2018.12.21</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66E06B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付7000方清水池渗漏抢修工程款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603E48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65.90</w:t>
            </w:r>
          </w:p>
        </w:tc>
      </w:tr>
      <w:tr w:rsidR="00146C04" w14:paraId="585B9648"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6A8EA71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7DAC5C3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65.90</w:t>
            </w:r>
          </w:p>
        </w:tc>
      </w:tr>
    </w:tbl>
    <w:p w14:paraId="4CA12764" w14:textId="77777777" w:rsidR="00146C04" w:rsidRDefault="0058685F">
      <w:pPr>
        <w:spacing w:line="600" w:lineRule="exact"/>
        <w:ind w:firstLineChars="200" w:firstLine="560"/>
        <w:rPr>
          <w:rFonts w:ascii="宋体" w:hAnsi="宋体" w:cs="宋体"/>
          <w:sz w:val="28"/>
          <w:szCs w:val="28"/>
        </w:rPr>
      </w:pPr>
      <w:bookmarkStart w:id="257" w:name="_Toc25427_WPSOffice_Level2"/>
      <w:r>
        <w:rPr>
          <w:rFonts w:ascii="宋体" w:hAnsi="宋体" w:cs="宋体" w:hint="eastAsia"/>
          <w:sz w:val="28"/>
          <w:szCs w:val="28"/>
        </w:rPr>
        <w:lastRenderedPageBreak/>
        <w:t>（三）林里关王庙消防设施工程</w:t>
      </w:r>
      <w:bookmarkEnd w:id="257"/>
    </w:p>
    <w:p w14:paraId="5D70FBFF"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1、截止2018年12月31日，阳泉市林里关王庙消防设施工程本年度债券资金已全部使用完毕。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0E7F9546" w14:textId="77777777">
        <w:trPr>
          <w:trHeight w:val="454"/>
          <w:jc w:val="center"/>
        </w:trPr>
        <w:tc>
          <w:tcPr>
            <w:tcW w:w="827" w:type="dxa"/>
            <w:tcBorders>
              <w:top w:val="nil"/>
              <w:left w:val="nil"/>
              <w:bottom w:val="single" w:sz="8" w:space="0" w:color="000000"/>
              <w:right w:val="nil"/>
            </w:tcBorders>
            <w:noWrap/>
            <w:tcMar>
              <w:top w:w="15" w:type="dxa"/>
              <w:left w:w="15" w:type="dxa"/>
              <w:bottom w:w="0" w:type="dxa"/>
              <w:right w:w="15" w:type="dxa"/>
            </w:tcMar>
            <w:vAlign w:val="center"/>
          </w:tcPr>
          <w:p w14:paraId="52804937"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center"/>
          </w:tcPr>
          <w:p w14:paraId="1E85AC2F" w14:textId="77777777" w:rsidR="00146C04" w:rsidRDefault="00146C04">
            <w:pPr>
              <w:spacing w:line="600" w:lineRule="exact"/>
              <w:jc w:val="right"/>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center"/>
          </w:tcPr>
          <w:p w14:paraId="092B3B74"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center"/>
          </w:tcPr>
          <w:p w14:paraId="5A948357"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51C9990C" w14:textId="77777777">
        <w:trPr>
          <w:trHeight w:val="454"/>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4F8E4AC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20D7EF3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701D86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3CD851D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53A531CB"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E0154A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41A393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2018.12.21</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D1251B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付消防改造工程款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2D6C08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44.50</w:t>
            </w:r>
          </w:p>
        </w:tc>
      </w:tr>
      <w:tr w:rsidR="00146C04" w14:paraId="46A06F72"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0374136A"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171974B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44.50</w:t>
            </w:r>
          </w:p>
        </w:tc>
      </w:tr>
    </w:tbl>
    <w:p w14:paraId="13E03AC3" w14:textId="77777777" w:rsidR="00146C04" w:rsidRPr="0048417D" w:rsidRDefault="0058685F" w:rsidP="0048417D">
      <w:pPr>
        <w:adjustRightInd w:val="0"/>
        <w:snapToGrid w:val="0"/>
        <w:spacing w:line="580" w:lineRule="exact"/>
        <w:ind w:firstLineChars="200" w:firstLine="560"/>
        <w:rPr>
          <w:rFonts w:asciiTheme="minorEastAsia" w:hAnsiTheme="minorEastAsia" w:cs="宋体"/>
          <w:bCs/>
          <w:sz w:val="28"/>
          <w:szCs w:val="28"/>
        </w:rPr>
      </w:pPr>
      <w:r w:rsidRPr="0048417D">
        <w:rPr>
          <w:rFonts w:asciiTheme="minorEastAsia" w:hAnsiTheme="minorEastAsia" w:cs="宋体" w:hint="eastAsia"/>
          <w:bCs/>
          <w:sz w:val="28"/>
          <w:szCs w:val="28"/>
        </w:rPr>
        <w:t>本单位严格按照一般债券资金规定用途使用，不存在资金用途调整情况。</w:t>
      </w:r>
    </w:p>
    <w:p w14:paraId="1C3B1638" w14:textId="77777777" w:rsidR="00146C04" w:rsidRPr="0048417D" w:rsidRDefault="0058685F" w:rsidP="0048417D">
      <w:pPr>
        <w:pStyle w:val="2"/>
        <w:numPr>
          <w:ilvl w:val="255"/>
          <w:numId w:val="0"/>
        </w:numPr>
        <w:spacing w:before="0" w:after="0" w:line="580" w:lineRule="exact"/>
        <w:rPr>
          <w:rFonts w:asciiTheme="minorEastAsia" w:eastAsiaTheme="minorEastAsia" w:hAnsiTheme="minorEastAsia"/>
          <w:bCs w:val="0"/>
          <w:kern w:val="0"/>
          <w:sz w:val="28"/>
          <w:szCs w:val="28"/>
        </w:rPr>
      </w:pPr>
      <w:bookmarkStart w:id="258" w:name="_Toc14897_WPSOffice_Level1"/>
      <w:bookmarkStart w:id="259" w:name="_Toc13761_WPSOffice_Level1"/>
      <w:r w:rsidRPr="0048417D">
        <w:rPr>
          <w:rFonts w:asciiTheme="minorEastAsia" w:eastAsiaTheme="minorEastAsia" w:hAnsiTheme="minorEastAsia" w:hint="eastAsia"/>
          <w:bCs w:val="0"/>
          <w:kern w:val="0"/>
          <w:sz w:val="28"/>
          <w:szCs w:val="28"/>
        </w:rPr>
        <w:t>四、债券资金对应的投资项目</w:t>
      </w:r>
      <w:bookmarkEnd w:id="258"/>
      <w:bookmarkEnd w:id="259"/>
    </w:p>
    <w:p w14:paraId="21D031D8" w14:textId="77777777" w:rsidR="00146C04" w:rsidRPr="0048417D" w:rsidRDefault="0058685F" w:rsidP="0048417D">
      <w:pPr>
        <w:pStyle w:val="2"/>
        <w:tabs>
          <w:tab w:val="left" w:pos="658"/>
        </w:tabs>
        <w:spacing w:before="0" w:after="0" w:line="580" w:lineRule="exact"/>
        <w:ind w:firstLineChars="200" w:firstLine="560"/>
        <w:rPr>
          <w:rFonts w:asciiTheme="minorEastAsia" w:eastAsiaTheme="minorEastAsia" w:hAnsiTheme="minorEastAsia"/>
          <w:b w:val="0"/>
          <w:bCs w:val="0"/>
          <w:kern w:val="0"/>
          <w:sz w:val="28"/>
          <w:szCs w:val="28"/>
        </w:rPr>
      </w:pPr>
      <w:r w:rsidRPr="0048417D">
        <w:rPr>
          <w:rFonts w:asciiTheme="minorEastAsia" w:eastAsiaTheme="minorEastAsia" w:hAnsiTheme="minorEastAsia" w:hint="eastAsia"/>
          <w:b w:val="0"/>
          <w:bCs w:val="0"/>
          <w:kern w:val="0"/>
          <w:sz w:val="28"/>
          <w:szCs w:val="28"/>
        </w:rPr>
        <w:t>一般债券对应的投资项目为：</w:t>
      </w:r>
      <w:r w:rsidRPr="0048417D">
        <w:rPr>
          <w:rFonts w:asciiTheme="minorEastAsia" w:eastAsiaTheme="minorEastAsia" w:hAnsiTheme="minorEastAsia" w:hint="eastAsia"/>
          <w:b w:val="0"/>
          <w:kern w:val="0"/>
          <w:sz w:val="28"/>
          <w:szCs w:val="28"/>
        </w:rPr>
        <w:t>阳泉市郊区自来水公司供水管线改造工程、7000m³水池加固及其附属工程、</w:t>
      </w:r>
      <w:r w:rsidRPr="0048417D">
        <w:rPr>
          <w:rFonts w:asciiTheme="minorEastAsia" w:eastAsiaTheme="minorEastAsia" w:hAnsiTheme="minorEastAsia" w:hint="eastAsia"/>
          <w:b w:val="0"/>
          <w:bCs w:val="0"/>
          <w:kern w:val="0"/>
          <w:sz w:val="28"/>
          <w:szCs w:val="28"/>
        </w:rPr>
        <w:t>林里关王庙消防工程。</w:t>
      </w:r>
      <w:r w:rsidRPr="0048417D">
        <w:rPr>
          <w:rFonts w:asciiTheme="minorEastAsia" w:eastAsiaTheme="minorEastAsia" w:hAnsiTheme="minorEastAsia" w:hint="eastAsia"/>
          <w:b w:val="0"/>
          <w:kern w:val="0"/>
          <w:sz w:val="28"/>
          <w:szCs w:val="28"/>
        </w:rPr>
        <w:t>具体情况如下：</w:t>
      </w:r>
    </w:p>
    <w:p w14:paraId="4B14FA98" w14:textId="77777777" w:rsidR="00146C04" w:rsidRPr="0048417D" w:rsidRDefault="0058685F" w:rsidP="0048417D">
      <w:pPr>
        <w:widowControl/>
        <w:numPr>
          <w:ilvl w:val="255"/>
          <w:numId w:val="0"/>
        </w:numPr>
        <w:adjustRightInd w:val="0"/>
        <w:snapToGrid w:val="0"/>
        <w:spacing w:line="580" w:lineRule="exact"/>
        <w:ind w:firstLineChars="200" w:firstLine="560"/>
        <w:outlineLvl w:val="1"/>
        <w:rPr>
          <w:rFonts w:asciiTheme="minorEastAsia" w:hAnsiTheme="minorEastAsia" w:cs="宋体"/>
          <w:b/>
          <w:kern w:val="0"/>
          <w:sz w:val="28"/>
          <w:szCs w:val="28"/>
        </w:rPr>
      </w:pPr>
      <w:bookmarkStart w:id="260" w:name="_Toc8734_WPSOffice_Level2"/>
      <w:r w:rsidRPr="0048417D">
        <w:rPr>
          <w:rFonts w:asciiTheme="minorEastAsia" w:hAnsiTheme="minorEastAsia" w:cs="宋体" w:hint="eastAsia"/>
          <w:b/>
          <w:kern w:val="0"/>
          <w:sz w:val="28"/>
          <w:szCs w:val="28"/>
        </w:rPr>
        <w:t>（一）阳泉市郊区自来水公司供水管线改造工程</w:t>
      </w:r>
      <w:bookmarkEnd w:id="260"/>
    </w:p>
    <w:p w14:paraId="7EDE6BDC" w14:textId="77777777" w:rsidR="00146C04" w:rsidRPr="0048417D" w:rsidRDefault="0058685F" w:rsidP="0048417D">
      <w:pPr>
        <w:widowControl/>
        <w:numPr>
          <w:ilvl w:val="255"/>
          <w:numId w:val="0"/>
        </w:numPr>
        <w:adjustRightInd w:val="0"/>
        <w:snapToGrid w:val="0"/>
        <w:spacing w:line="580" w:lineRule="exact"/>
        <w:ind w:firstLineChars="200" w:firstLine="560"/>
        <w:outlineLvl w:val="1"/>
        <w:rPr>
          <w:rFonts w:asciiTheme="minorEastAsia" w:hAnsiTheme="minorEastAsia" w:cs="宋体"/>
          <w:b/>
          <w:kern w:val="0"/>
          <w:sz w:val="28"/>
          <w:szCs w:val="28"/>
        </w:rPr>
      </w:pPr>
      <w:bookmarkStart w:id="261" w:name="_Toc2310_WPSOffice_Level3"/>
      <w:r w:rsidRPr="0048417D">
        <w:rPr>
          <w:rFonts w:asciiTheme="minorEastAsia" w:hAnsiTheme="minorEastAsia" w:cs="宋体" w:hint="eastAsia"/>
          <w:b/>
          <w:kern w:val="0"/>
          <w:sz w:val="28"/>
          <w:szCs w:val="28"/>
        </w:rPr>
        <w:t>1.项目基本情况</w:t>
      </w:r>
      <w:bookmarkEnd w:id="261"/>
    </w:p>
    <w:p w14:paraId="35DCE48A" w14:textId="77777777" w:rsidR="00146C04" w:rsidRPr="0048417D" w:rsidRDefault="0058685F" w:rsidP="0048417D">
      <w:pPr>
        <w:widowControl/>
        <w:numPr>
          <w:ilvl w:val="255"/>
          <w:numId w:val="0"/>
        </w:numPr>
        <w:adjustRightInd w:val="0"/>
        <w:snapToGrid w:val="0"/>
        <w:spacing w:line="580" w:lineRule="exact"/>
        <w:ind w:firstLineChars="200" w:firstLine="560"/>
        <w:outlineLvl w:val="1"/>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本项目施工地点为自来水公司门口至下荫村大北沟及旧二院车站至公路管理站，该工程敷设管道全长1446.5米（其中敷设DN377管道842米，DN219管道360，塑料管道244.5米），安装200PE双壁波纹管排水管450米，砌筑阀门井4座，排水井2座，钢管采用3PE加强级外防腐螺旋钢管，内防腐采用IPN8710-3树脂防腐。该工程借用政府实施集中供热工程的契机，大大节省了资金投入避免重复开挖的情况，更换老旧管道，保障了供水安全，提高了供水能力。</w:t>
      </w:r>
    </w:p>
    <w:p w14:paraId="7638414B" w14:textId="77777777" w:rsidR="00146C04" w:rsidRPr="0048417D" w:rsidRDefault="0058685F" w:rsidP="0048417D">
      <w:pPr>
        <w:widowControl/>
        <w:numPr>
          <w:ilvl w:val="255"/>
          <w:numId w:val="0"/>
        </w:numPr>
        <w:tabs>
          <w:tab w:val="left" w:pos="1065"/>
        </w:tabs>
        <w:adjustRightInd w:val="0"/>
        <w:snapToGrid w:val="0"/>
        <w:spacing w:line="580" w:lineRule="exact"/>
        <w:ind w:firstLineChars="200" w:firstLine="560"/>
        <w:outlineLvl w:val="1"/>
        <w:rPr>
          <w:rFonts w:asciiTheme="minorEastAsia" w:hAnsiTheme="minorEastAsia" w:cs="宋体"/>
          <w:b/>
          <w:kern w:val="0"/>
          <w:sz w:val="28"/>
          <w:szCs w:val="28"/>
        </w:rPr>
      </w:pPr>
      <w:bookmarkStart w:id="262" w:name="_Toc29304_WPSOffice_Level3"/>
      <w:r w:rsidRPr="0048417D">
        <w:rPr>
          <w:rFonts w:asciiTheme="minorEastAsia" w:hAnsiTheme="minorEastAsia" w:cs="宋体" w:hint="eastAsia"/>
          <w:b/>
          <w:kern w:val="0"/>
          <w:sz w:val="28"/>
          <w:szCs w:val="28"/>
        </w:rPr>
        <w:t>2.项目投资及资金来源</w:t>
      </w:r>
      <w:bookmarkEnd w:id="262"/>
    </w:p>
    <w:p w14:paraId="672DDF2B" w14:textId="77777777" w:rsidR="00146C04" w:rsidRPr="0048417D" w:rsidRDefault="0058685F" w:rsidP="0048417D">
      <w:pPr>
        <w:widowControl/>
        <w:adjustRightInd w:val="0"/>
        <w:snapToGrid w:val="0"/>
        <w:spacing w:line="580" w:lineRule="exact"/>
        <w:ind w:firstLineChars="200" w:firstLine="560"/>
        <w:outlineLvl w:val="1"/>
        <w:rPr>
          <w:rFonts w:asciiTheme="minorEastAsia" w:hAnsiTheme="minorEastAsia" w:cs="宋体"/>
          <w:bCs/>
          <w:kern w:val="0"/>
          <w:sz w:val="28"/>
          <w:szCs w:val="28"/>
        </w:rPr>
      </w:pPr>
      <w:r w:rsidRPr="0048417D">
        <w:rPr>
          <w:rFonts w:asciiTheme="minorEastAsia" w:hAnsiTheme="minorEastAsia" w:cs="宋体" w:hint="eastAsia"/>
          <w:bCs/>
          <w:kern w:val="0"/>
          <w:sz w:val="28"/>
          <w:szCs w:val="28"/>
        </w:rPr>
        <w:lastRenderedPageBreak/>
        <w:t>根据2018年3月29日阳泉市郊区自来水公司关于申请拨付供水管线改造工程资金的报告（编号为阳郊水字（2018）18号）以及山西汇正工程造价咨询有限公司审定结算总造价的相关内容，审计金额为1116448.24元（其中建设费1047698.24元；设计费监理费及审计费为68760元）本项目原结算总造价为1129555.93元，经为1047698.24元。资金来源为政府投资。</w:t>
      </w:r>
    </w:p>
    <w:p w14:paraId="65D75773" w14:textId="77777777" w:rsidR="00146C04" w:rsidRPr="0048417D" w:rsidRDefault="0058685F" w:rsidP="0048417D">
      <w:pPr>
        <w:widowControl/>
        <w:adjustRightInd w:val="0"/>
        <w:snapToGrid w:val="0"/>
        <w:spacing w:line="580" w:lineRule="exact"/>
        <w:ind w:firstLineChars="200" w:firstLine="560"/>
        <w:outlineLvl w:val="1"/>
        <w:rPr>
          <w:rFonts w:asciiTheme="minorEastAsia" w:hAnsiTheme="minorEastAsia" w:cs="宋体"/>
          <w:bCs/>
          <w:kern w:val="0"/>
          <w:sz w:val="28"/>
          <w:szCs w:val="28"/>
        </w:rPr>
      </w:pPr>
      <w:bookmarkStart w:id="263" w:name="_Toc25427_WPSOffice_Level3"/>
      <w:r w:rsidRPr="0048417D">
        <w:rPr>
          <w:rFonts w:asciiTheme="minorEastAsia" w:hAnsiTheme="minorEastAsia" w:cs="宋体" w:hint="eastAsia"/>
          <w:b/>
          <w:kern w:val="0"/>
          <w:sz w:val="28"/>
          <w:szCs w:val="28"/>
        </w:rPr>
        <w:t>3.项目审批情况</w:t>
      </w:r>
      <w:bookmarkEnd w:id="263"/>
    </w:p>
    <w:p w14:paraId="1142C706" w14:textId="77777777" w:rsidR="00146C04" w:rsidRPr="0048417D" w:rsidRDefault="0058685F" w:rsidP="0048417D">
      <w:pPr>
        <w:widowControl/>
        <w:adjustRightInd w:val="0"/>
        <w:snapToGrid w:val="0"/>
        <w:spacing w:line="580" w:lineRule="exact"/>
        <w:ind w:firstLineChars="200" w:firstLine="560"/>
        <w:outlineLvl w:val="1"/>
        <w:rPr>
          <w:rFonts w:asciiTheme="minorEastAsia" w:hAnsiTheme="minorEastAsia" w:cs="宋体"/>
          <w:bCs/>
          <w:kern w:val="0"/>
          <w:sz w:val="28"/>
          <w:szCs w:val="28"/>
          <w:highlight w:val="yellow"/>
        </w:rPr>
      </w:pPr>
      <w:r w:rsidRPr="0048417D">
        <w:rPr>
          <w:rFonts w:asciiTheme="minorEastAsia" w:hAnsiTheme="minorEastAsia" w:cs="宋体" w:hint="eastAsia"/>
          <w:bCs/>
          <w:kern w:val="0"/>
          <w:sz w:val="28"/>
          <w:szCs w:val="28"/>
        </w:rPr>
        <w:t>2016年3月28日，项目取得阳泉市郊区人民政府常务会议[2016]2次会议纪要。</w:t>
      </w:r>
    </w:p>
    <w:p w14:paraId="49D9E867" w14:textId="77777777" w:rsidR="00146C04" w:rsidRPr="0048417D" w:rsidRDefault="0058685F" w:rsidP="0048417D">
      <w:pPr>
        <w:widowControl/>
        <w:adjustRightInd w:val="0"/>
        <w:snapToGrid w:val="0"/>
        <w:spacing w:line="580" w:lineRule="exact"/>
        <w:ind w:firstLine="560"/>
        <w:rPr>
          <w:rFonts w:asciiTheme="minorEastAsia" w:hAnsiTheme="minorEastAsia" w:cs="宋体"/>
          <w:b/>
          <w:kern w:val="0"/>
          <w:sz w:val="28"/>
          <w:szCs w:val="28"/>
        </w:rPr>
      </w:pPr>
      <w:bookmarkStart w:id="264" w:name="_Toc8734_WPSOffice_Level3"/>
      <w:r w:rsidRPr="0048417D">
        <w:rPr>
          <w:rFonts w:asciiTheme="minorEastAsia" w:hAnsiTheme="minorEastAsia" w:cs="宋体" w:hint="eastAsia"/>
          <w:b/>
          <w:kern w:val="0"/>
          <w:sz w:val="28"/>
          <w:szCs w:val="28"/>
        </w:rPr>
        <w:t>4.项目建设及进展情况</w:t>
      </w:r>
      <w:bookmarkEnd w:id="264"/>
    </w:p>
    <w:p w14:paraId="47B58C3D" w14:textId="77777777" w:rsidR="00146C04" w:rsidRPr="0048417D" w:rsidRDefault="0058685F" w:rsidP="0048417D">
      <w:pPr>
        <w:widowControl/>
        <w:adjustRightInd w:val="0"/>
        <w:snapToGrid w:val="0"/>
        <w:spacing w:line="580" w:lineRule="exact"/>
        <w:ind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本项目</w:t>
      </w:r>
      <w:r w:rsidRPr="0048417D">
        <w:rPr>
          <w:rFonts w:asciiTheme="minorEastAsia" w:hAnsiTheme="minorEastAsia" w:cs="宋体"/>
          <w:bCs/>
          <w:kern w:val="0"/>
          <w:sz w:val="28"/>
          <w:szCs w:val="28"/>
        </w:rPr>
        <w:t>于</w:t>
      </w:r>
      <w:r w:rsidRPr="0048417D">
        <w:rPr>
          <w:rFonts w:asciiTheme="minorEastAsia" w:hAnsiTheme="minorEastAsia" w:cs="宋体" w:hint="eastAsia"/>
          <w:bCs/>
          <w:kern w:val="0"/>
          <w:sz w:val="28"/>
          <w:szCs w:val="28"/>
        </w:rPr>
        <w:t>2018年1月</w:t>
      </w:r>
      <w:r w:rsidRPr="0048417D">
        <w:rPr>
          <w:rFonts w:asciiTheme="minorEastAsia" w:hAnsiTheme="minorEastAsia" w:cs="宋体"/>
          <w:bCs/>
          <w:kern w:val="0"/>
          <w:sz w:val="28"/>
          <w:szCs w:val="28"/>
        </w:rPr>
        <w:t>开工</w:t>
      </w:r>
      <w:r w:rsidRPr="0048417D">
        <w:rPr>
          <w:rFonts w:asciiTheme="minorEastAsia" w:hAnsiTheme="minorEastAsia" w:cs="宋体" w:hint="eastAsia"/>
          <w:bCs/>
          <w:kern w:val="0"/>
          <w:sz w:val="28"/>
          <w:szCs w:val="28"/>
        </w:rPr>
        <w:t>，于2018年6月完工。</w:t>
      </w:r>
    </w:p>
    <w:p w14:paraId="1AD1CB51" w14:textId="77777777" w:rsidR="00146C04" w:rsidRPr="0048417D" w:rsidRDefault="0058685F" w:rsidP="0048417D">
      <w:pPr>
        <w:widowControl/>
        <w:adjustRightInd w:val="0"/>
        <w:snapToGrid w:val="0"/>
        <w:spacing w:line="580" w:lineRule="exact"/>
        <w:ind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截止2019年3月31日，已累计完成投资额109.77万元，占总投资</w:t>
      </w:r>
      <w:r w:rsidRPr="0048417D">
        <w:rPr>
          <w:rFonts w:asciiTheme="minorEastAsia" w:hAnsiTheme="minorEastAsia" w:cs="宋体"/>
          <w:bCs/>
          <w:kern w:val="0"/>
          <w:sz w:val="28"/>
          <w:szCs w:val="28"/>
        </w:rPr>
        <w:t>的</w:t>
      </w:r>
      <w:r w:rsidRPr="0048417D">
        <w:rPr>
          <w:rFonts w:asciiTheme="minorEastAsia" w:hAnsiTheme="minorEastAsia" w:cs="宋体" w:hint="eastAsia"/>
          <w:bCs/>
          <w:kern w:val="0"/>
          <w:sz w:val="28"/>
          <w:szCs w:val="28"/>
        </w:rPr>
        <w:t>100%。</w:t>
      </w:r>
    </w:p>
    <w:p w14:paraId="7D719D04" w14:textId="77777777" w:rsidR="00146C04" w:rsidRPr="0048417D" w:rsidRDefault="0058685F" w:rsidP="0048417D">
      <w:pPr>
        <w:widowControl/>
        <w:numPr>
          <w:ilvl w:val="0"/>
          <w:numId w:val="3"/>
        </w:numPr>
        <w:adjustRightInd w:val="0"/>
        <w:snapToGrid w:val="0"/>
        <w:spacing w:line="580" w:lineRule="exact"/>
        <w:ind w:firstLine="560"/>
        <w:rPr>
          <w:rFonts w:asciiTheme="minorEastAsia" w:hAnsiTheme="minorEastAsia" w:cs="宋体"/>
          <w:b/>
          <w:kern w:val="0"/>
          <w:sz w:val="28"/>
          <w:szCs w:val="28"/>
        </w:rPr>
      </w:pPr>
      <w:bookmarkStart w:id="265" w:name="_Toc9945_WPSOffice_Level2"/>
      <w:r w:rsidRPr="0048417D">
        <w:rPr>
          <w:rFonts w:asciiTheme="minorEastAsia" w:hAnsiTheme="minorEastAsia" w:cs="宋体" w:hint="eastAsia"/>
          <w:b/>
          <w:kern w:val="0"/>
          <w:sz w:val="28"/>
          <w:szCs w:val="28"/>
        </w:rPr>
        <w:t>阳泉市郊区自来水公司7000m³水池加固及其附属工程</w:t>
      </w:r>
      <w:bookmarkEnd w:id="265"/>
    </w:p>
    <w:p w14:paraId="0AA1A44F" w14:textId="77777777" w:rsidR="00146C04" w:rsidRPr="0048417D" w:rsidRDefault="0058685F" w:rsidP="0048417D">
      <w:pPr>
        <w:widowControl/>
        <w:numPr>
          <w:ilvl w:val="255"/>
          <w:numId w:val="0"/>
        </w:numPr>
        <w:adjustRightInd w:val="0"/>
        <w:snapToGrid w:val="0"/>
        <w:spacing w:line="580" w:lineRule="exact"/>
        <w:ind w:firstLineChars="200" w:firstLine="560"/>
        <w:rPr>
          <w:rFonts w:asciiTheme="minorEastAsia" w:hAnsiTheme="minorEastAsia" w:cs="宋体"/>
          <w:b/>
          <w:kern w:val="0"/>
          <w:sz w:val="28"/>
          <w:szCs w:val="28"/>
        </w:rPr>
      </w:pPr>
      <w:bookmarkStart w:id="266" w:name="_Toc9945_WPSOffice_Level3"/>
      <w:r w:rsidRPr="0048417D">
        <w:rPr>
          <w:rFonts w:asciiTheme="minorEastAsia" w:hAnsiTheme="minorEastAsia" w:cs="宋体" w:hint="eastAsia"/>
          <w:b/>
          <w:kern w:val="0"/>
          <w:sz w:val="28"/>
          <w:szCs w:val="28"/>
        </w:rPr>
        <w:t>1.项目基本情况</w:t>
      </w:r>
      <w:bookmarkEnd w:id="266"/>
    </w:p>
    <w:p w14:paraId="762915EE"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阳泉市郊区自来水公司7000m³水池加固工程包括7000m³水池加固工程及净水车间附属工程等项目。其中，1.7000m³水池加固工程包括:水池，直径为35m，高度8.65m，基础为筏板基础；管理用房，建筑面积为56.56m2，层高3.3m；阀门井，面积为19.95m2，高度为3.95m；管道安装及其相应土建工程，PE防腐钢管，D477×8钢管16.3m，DN377x8钢管234.2m，DN219×6钢管104m,PP-R管，DE110管136m;原顶板拆除、扫障及零屋签证等。2.7000m水池加固净水车间附属工程，建筑面积为214平方米，檐高5.7m.g该工程地点位于荫营镇上千亩坪白毛梁。</w:t>
      </w:r>
    </w:p>
    <w:p w14:paraId="213B443F" w14:textId="77777777" w:rsidR="00146C04" w:rsidRPr="0048417D" w:rsidRDefault="0058685F" w:rsidP="0048417D">
      <w:pPr>
        <w:widowControl/>
        <w:numPr>
          <w:ilvl w:val="255"/>
          <w:numId w:val="0"/>
        </w:numPr>
        <w:adjustRightInd w:val="0"/>
        <w:snapToGrid w:val="0"/>
        <w:spacing w:line="580" w:lineRule="exact"/>
        <w:ind w:firstLineChars="200" w:firstLine="560"/>
        <w:rPr>
          <w:rFonts w:asciiTheme="minorEastAsia" w:hAnsiTheme="minorEastAsia" w:cs="宋体"/>
          <w:b/>
          <w:kern w:val="0"/>
          <w:sz w:val="28"/>
          <w:szCs w:val="28"/>
        </w:rPr>
      </w:pPr>
      <w:bookmarkStart w:id="267" w:name="_Toc13761_WPSOffice_Level3"/>
      <w:r w:rsidRPr="0048417D">
        <w:rPr>
          <w:rFonts w:asciiTheme="minorEastAsia" w:hAnsiTheme="minorEastAsia" w:cs="宋体" w:hint="eastAsia"/>
          <w:b/>
          <w:kern w:val="0"/>
          <w:sz w:val="28"/>
          <w:szCs w:val="28"/>
        </w:rPr>
        <w:lastRenderedPageBreak/>
        <w:t>2.项目投资及资金来源</w:t>
      </w:r>
      <w:bookmarkEnd w:id="267"/>
    </w:p>
    <w:p w14:paraId="79B5F73B"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本项目总投资为415.9万元，资金来源为政府投资。</w:t>
      </w:r>
    </w:p>
    <w:p w14:paraId="54DA842C"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
          <w:kern w:val="0"/>
          <w:sz w:val="28"/>
          <w:szCs w:val="28"/>
        </w:rPr>
      </w:pPr>
      <w:bookmarkStart w:id="268" w:name="_Toc20593_WPSOffice_Level3"/>
      <w:r w:rsidRPr="0048417D">
        <w:rPr>
          <w:rFonts w:asciiTheme="minorEastAsia" w:hAnsiTheme="minorEastAsia" w:cs="宋体" w:hint="eastAsia"/>
          <w:b/>
          <w:kern w:val="0"/>
          <w:sz w:val="28"/>
          <w:szCs w:val="28"/>
        </w:rPr>
        <w:t>3.项目审批情况</w:t>
      </w:r>
      <w:bookmarkEnd w:id="268"/>
    </w:p>
    <w:p w14:paraId="5E0D81FF"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
          <w:kern w:val="0"/>
          <w:sz w:val="28"/>
          <w:szCs w:val="28"/>
          <w:highlight w:val="yellow"/>
        </w:rPr>
      </w:pPr>
      <w:r w:rsidRPr="0048417D">
        <w:rPr>
          <w:rFonts w:asciiTheme="minorEastAsia" w:hAnsiTheme="minorEastAsia" w:cs="宋体" w:hint="eastAsia"/>
          <w:bCs/>
          <w:kern w:val="0"/>
          <w:sz w:val="28"/>
          <w:szCs w:val="28"/>
        </w:rPr>
        <w:t>2016年3月28日，项目取得阳泉市郊区人民政府常务会议（办公［2016］2次）会议纪要。</w:t>
      </w:r>
    </w:p>
    <w:p w14:paraId="4740F0B3" w14:textId="77777777" w:rsidR="00146C04" w:rsidRPr="0048417D" w:rsidRDefault="00B44164" w:rsidP="0048417D">
      <w:pPr>
        <w:widowControl/>
        <w:adjustRightInd w:val="0"/>
        <w:snapToGrid w:val="0"/>
        <w:spacing w:line="580" w:lineRule="exact"/>
        <w:rPr>
          <w:rFonts w:asciiTheme="minorEastAsia" w:hAnsiTheme="minorEastAsia" w:cs="宋体"/>
          <w:b/>
          <w:kern w:val="0"/>
          <w:sz w:val="28"/>
          <w:szCs w:val="28"/>
        </w:rPr>
      </w:pPr>
      <w:bookmarkStart w:id="269" w:name="_Toc3607_WPSOffice_Level3"/>
      <w:r w:rsidRPr="0048417D">
        <w:rPr>
          <w:rFonts w:asciiTheme="minorEastAsia" w:hAnsiTheme="minorEastAsia" w:cs="宋体" w:hint="eastAsia"/>
          <w:b/>
          <w:kern w:val="0"/>
          <w:sz w:val="28"/>
          <w:szCs w:val="28"/>
        </w:rPr>
        <w:t xml:space="preserve">    </w:t>
      </w:r>
      <w:r w:rsidR="0058685F" w:rsidRPr="0048417D">
        <w:rPr>
          <w:rFonts w:asciiTheme="minorEastAsia" w:hAnsiTheme="minorEastAsia" w:cs="宋体" w:hint="eastAsia"/>
          <w:b/>
          <w:kern w:val="0"/>
          <w:sz w:val="28"/>
          <w:szCs w:val="28"/>
        </w:rPr>
        <w:t>4.项目建设及进展情况</w:t>
      </w:r>
      <w:bookmarkEnd w:id="269"/>
    </w:p>
    <w:p w14:paraId="215ECD6F"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Cs/>
          <w:kern w:val="0"/>
          <w:sz w:val="28"/>
          <w:szCs w:val="28"/>
        </w:rPr>
      </w:pPr>
      <w:r w:rsidRPr="0048417D">
        <w:rPr>
          <w:rFonts w:asciiTheme="minorEastAsia" w:hAnsiTheme="minorEastAsia" w:hint="eastAsia"/>
          <w:bCs/>
          <w:sz w:val="28"/>
          <w:szCs w:val="28"/>
        </w:rPr>
        <w:t>本项目于2016年3月开工，于2016年7月完工。</w:t>
      </w:r>
    </w:p>
    <w:p w14:paraId="4CFBDCF6"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本项目外围扫障及加固工程由阳泉市郊区自来水工程组织建设于2016年3月至4月施工；本项目临时供水管线改造及零星维修（抢修）工程由区自来水公司组织建设于2016年3月至5月施工，并于同年7月竣工并投入使用。</w:t>
      </w:r>
    </w:p>
    <w:p w14:paraId="7558A7B3" w14:textId="77777777" w:rsidR="00146C04" w:rsidRPr="0048417D" w:rsidRDefault="0058685F" w:rsidP="0048417D">
      <w:pPr>
        <w:widowControl/>
        <w:adjustRightInd w:val="0"/>
        <w:snapToGrid w:val="0"/>
        <w:spacing w:line="580" w:lineRule="exact"/>
        <w:ind w:firstLineChars="200"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截止2019年3月31日，已累计完成投资额415.9万元，占总投资的100%。</w:t>
      </w:r>
    </w:p>
    <w:p w14:paraId="6526722A" w14:textId="77777777" w:rsidR="00146C04" w:rsidRPr="0048417D" w:rsidRDefault="0058685F" w:rsidP="0048417D">
      <w:pPr>
        <w:pStyle w:val="2"/>
        <w:numPr>
          <w:ilvl w:val="0"/>
          <w:numId w:val="3"/>
        </w:numPr>
        <w:tabs>
          <w:tab w:val="left" w:pos="658"/>
        </w:tabs>
        <w:spacing w:before="0" w:after="0" w:line="580" w:lineRule="exact"/>
        <w:ind w:firstLine="560"/>
        <w:rPr>
          <w:rFonts w:asciiTheme="minorEastAsia" w:eastAsiaTheme="minorEastAsia" w:hAnsiTheme="minorEastAsia"/>
          <w:bCs w:val="0"/>
          <w:kern w:val="0"/>
          <w:sz w:val="28"/>
          <w:szCs w:val="28"/>
        </w:rPr>
      </w:pPr>
      <w:bookmarkStart w:id="270" w:name="_Toc13761_WPSOffice_Level2"/>
      <w:r w:rsidRPr="0048417D">
        <w:rPr>
          <w:rFonts w:asciiTheme="minorEastAsia" w:eastAsiaTheme="minorEastAsia" w:hAnsiTheme="minorEastAsia" w:hint="eastAsia"/>
          <w:bCs w:val="0"/>
          <w:kern w:val="0"/>
          <w:sz w:val="28"/>
          <w:szCs w:val="28"/>
        </w:rPr>
        <w:t>林里关王庙消防工程</w:t>
      </w:r>
      <w:bookmarkEnd w:id="270"/>
    </w:p>
    <w:p w14:paraId="0EF6A414" w14:textId="77777777" w:rsidR="00146C04" w:rsidRPr="0048417D" w:rsidRDefault="0058685F" w:rsidP="0048417D">
      <w:pPr>
        <w:numPr>
          <w:ilvl w:val="255"/>
          <w:numId w:val="0"/>
        </w:numPr>
        <w:spacing w:line="580" w:lineRule="exact"/>
        <w:ind w:firstLineChars="200" w:firstLine="560"/>
        <w:rPr>
          <w:rFonts w:asciiTheme="minorEastAsia" w:hAnsiTheme="minorEastAsia" w:cs="宋体"/>
          <w:b/>
          <w:sz w:val="28"/>
          <w:szCs w:val="28"/>
        </w:rPr>
      </w:pPr>
      <w:bookmarkStart w:id="271" w:name="_Toc16432_WPSOffice_Level3"/>
      <w:r w:rsidRPr="0048417D">
        <w:rPr>
          <w:rFonts w:asciiTheme="minorEastAsia" w:hAnsiTheme="minorEastAsia" w:cs="宋体" w:hint="eastAsia"/>
          <w:b/>
          <w:sz w:val="28"/>
          <w:szCs w:val="28"/>
        </w:rPr>
        <w:t>1.项目基本情况</w:t>
      </w:r>
      <w:bookmarkEnd w:id="271"/>
    </w:p>
    <w:p w14:paraId="27015F8B" w14:textId="77777777" w:rsidR="00146C04" w:rsidRPr="0048417D" w:rsidRDefault="0058685F" w:rsidP="0048417D">
      <w:pPr>
        <w:spacing w:line="580" w:lineRule="exact"/>
        <w:ind w:firstLineChars="200" w:firstLine="560"/>
        <w:rPr>
          <w:rFonts w:asciiTheme="minorEastAsia" w:hAnsiTheme="minorEastAsia" w:cs="宋体"/>
          <w:bCs/>
          <w:sz w:val="28"/>
          <w:szCs w:val="28"/>
        </w:rPr>
      </w:pPr>
      <w:r w:rsidRPr="0048417D">
        <w:rPr>
          <w:rFonts w:asciiTheme="minorEastAsia" w:hAnsiTheme="minorEastAsia" w:cs="宋体" w:hint="eastAsia"/>
          <w:bCs/>
          <w:sz w:val="28"/>
          <w:szCs w:val="28"/>
        </w:rPr>
        <w:t>本项目位于阳泉市郊区林里关王庙，项目的主要内容为：对关王庙门前及林里村加压点需新增200多米供水管线、四个消防栓，硬化值班室院面及道路、配备林里村加压点和关王庙至消防泵房电缆、消防设施的自动化设备，增加水池顶的防水处理及水池周边防护网等工程量，林里值班室地下部分室外墙体保温处理，临时运输材料道路的平整，施工用水临时修建积水坑。本项目的实施目的为按照区政府常务会议［2015］2次精神，保护郊区重点文物一林里关王庙。</w:t>
      </w:r>
    </w:p>
    <w:p w14:paraId="7ABB2DE3" w14:textId="77777777" w:rsidR="00146C04" w:rsidRPr="0048417D" w:rsidRDefault="0058685F" w:rsidP="0048417D">
      <w:pPr>
        <w:spacing w:line="580" w:lineRule="exact"/>
        <w:ind w:firstLineChars="196" w:firstLine="549"/>
        <w:rPr>
          <w:rFonts w:asciiTheme="minorEastAsia" w:hAnsiTheme="minorEastAsia" w:cs="宋体"/>
          <w:b/>
          <w:sz w:val="28"/>
          <w:szCs w:val="28"/>
        </w:rPr>
      </w:pPr>
      <w:bookmarkStart w:id="272" w:name="_Toc27702_WPSOffice_Level3"/>
      <w:r w:rsidRPr="0048417D">
        <w:rPr>
          <w:rFonts w:asciiTheme="minorEastAsia" w:hAnsiTheme="minorEastAsia" w:cs="宋体" w:hint="eastAsia"/>
          <w:b/>
          <w:sz w:val="28"/>
          <w:szCs w:val="28"/>
        </w:rPr>
        <w:t>2.项目投资及资金来源</w:t>
      </w:r>
      <w:bookmarkEnd w:id="272"/>
    </w:p>
    <w:p w14:paraId="79DC47DC" w14:textId="77777777" w:rsidR="00146C04" w:rsidRPr="0048417D" w:rsidRDefault="0058685F" w:rsidP="0048417D">
      <w:pPr>
        <w:spacing w:line="580" w:lineRule="exact"/>
        <w:ind w:firstLineChars="200" w:firstLine="560"/>
        <w:rPr>
          <w:rFonts w:asciiTheme="minorEastAsia" w:hAnsiTheme="minorEastAsia" w:cs="宋体"/>
          <w:bCs/>
          <w:sz w:val="28"/>
          <w:szCs w:val="28"/>
        </w:rPr>
      </w:pPr>
      <w:r w:rsidRPr="0048417D">
        <w:rPr>
          <w:rFonts w:asciiTheme="minorEastAsia" w:hAnsiTheme="minorEastAsia" w:cs="宋体" w:hint="eastAsia"/>
          <w:bCs/>
          <w:sz w:val="28"/>
          <w:szCs w:val="28"/>
        </w:rPr>
        <w:t>本项目总投资175.9万元，资金来源为政府投资。</w:t>
      </w:r>
    </w:p>
    <w:p w14:paraId="12BDC06E" w14:textId="77777777" w:rsidR="00146C04" w:rsidRPr="0048417D" w:rsidRDefault="0058685F" w:rsidP="0048417D">
      <w:pPr>
        <w:spacing w:line="580" w:lineRule="exact"/>
        <w:ind w:firstLineChars="200" w:firstLine="560"/>
        <w:rPr>
          <w:rFonts w:asciiTheme="minorEastAsia" w:hAnsiTheme="minorEastAsia" w:cs="宋体"/>
          <w:b/>
          <w:sz w:val="28"/>
          <w:szCs w:val="28"/>
        </w:rPr>
      </w:pPr>
      <w:bookmarkStart w:id="273" w:name="_Toc22239_WPSOffice_Level3"/>
      <w:r w:rsidRPr="0048417D">
        <w:rPr>
          <w:rFonts w:asciiTheme="minorEastAsia" w:hAnsiTheme="minorEastAsia" w:cs="宋体" w:hint="eastAsia"/>
          <w:bCs/>
          <w:sz w:val="28"/>
          <w:szCs w:val="28"/>
        </w:rPr>
        <w:lastRenderedPageBreak/>
        <w:t>3.</w:t>
      </w:r>
      <w:r w:rsidRPr="0048417D">
        <w:rPr>
          <w:rFonts w:asciiTheme="minorEastAsia" w:hAnsiTheme="minorEastAsia" w:cs="宋体" w:hint="eastAsia"/>
          <w:b/>
          <w:sz w:val="28"/>
          <w:szCs w:val="28"/>
        </w:rPr>
        <w:t>项目审批情况</w:t>
      </w:r>
      <w:bookmarkEnd w:id="273"/>
    </w:p>
    <w:p w14:paraId="148BF908" w14:textId="77777777" w:rsidR="00146C04" w:rsidRPr="0048417D" w:rsidRDefault="0058685F" w:rsidP="0048417D">
      <w:pPr>
        <w:spacing w:line="580" w:lineRule="exact"/>
        <w:ind w:firstLineChars="200" w:firstLine="560"/>
        <w:rPr>
          <w:rFonts w:asciiTheme="minorEastAsia" w:hAnsiTheme="minorEastAsia" w:cs="宋体"/>
          <w:sz w:val="28"/>
          <w:szCs w:val="28"/>
        </w:rPr>
      </w:pPr>
      <w:r w:rsidRPr="0048417D">
        <w:rPr>
          <w:rFonts w:asciiTheme="minorEastAsia" w:hAnsiTheme="minorEastAsia" w:cs="宋体" w:hint="eastAsia"/>
          <w:sz w:val="28"/>
          <w:szCs w:val="28"/>
        </w:rPr>
        <w:t>项目取得阳泉市郊区人民政府常务会议</w:t>
      </w:r>
      <w:r w:rsidRPr="0048417D">
        <w:rPr>
          <w:rFonts w:asciiTheme="minorEastAsia" w:hAnsiTheme="minorEastAsia" w:hint="eastAsia"/>
          <w:sz w:val="28"/>
        </w:rPr>
        <w:t>纪要（2015）2次会议</w:t>
      </w:r>
      <w:r w:rsidRPr="0048417D">
        <w:rPr>
          <w:rFonts w:asciiTheme="minorEastAsia" w:hAnsiTheme="minorEastAsia" w:cs="宋体" w:hint="eastAsia"/>
          <w:sz w:val="28"/>
          <w:szCs w:val="28"/>
        </w:rPr>
        <w:t>。</w:t>
      </w:r>
    </w:p>
    <w:p w14:paraId="58DD5CCE" w14:textId="77777777" w:rsidR="00146C04" w:rsidRPr="0048417D" w:rsidRDefault="0058685F" w:rsidP="0048417D">
      <w:pPr>
        <w:spacing w:line="580" w:lineRule="exact"/>
        <w:ind w:firstLineChars="196" w:firstLine="549"/>
        <w:rPr>
          <w:rFonts w:asciiTheme="minorEastAsia" w:hAnsiTheme="minorEastAsia" w:cs="宋体"/>
          <w:b/>
          <w:sz w:val="28"/>
          <w:szCs w:val="28"/>
        </w:rPr>
      </w:pPr>
      <w:bookmarkStart w:id="274" w:name="_Toc27044_WPSOffice_Level3"/>
      <w:r w:rsidRPr="0048417D">
        <w:rPr>
          <w:rFonts w:asciiTheme="minorEastAsia" w:hAnsiTheme="minorEastAsia" w:cs="宋体" w:hint="eastAsia"/>
          <w:b/>
          <w:sz w:val="28"/>
          <w:szCs w:val="28"/>
        </w:rPr>
        <w:t>4.项目建设及进展情况</w:t>
      </w:r>
      <w:bookmarkEnd w:id="274"/>
    </w:p>
    <w:p w14:paraId="3F3E2DD1" w14:textId="77777777" w:rsidR="00146C04" w:rsidRPr="0048417D" w:rsidRDefault="0058685F" w:rsidP="0048417D">
      <w:pPr>
        <w:spacing w:line="580" w:lineRule="exact"/>
        <w:ind w:firstLineChars="200" w:firstLine="560"/>
        <w:rPr>
          <w:rFonts w:asciiTheme="minorEastAsia" w:hAnsiTheme="minorEastAsia" w:cs="宋体"/>
          <w:sz w:val="28"/>
          <w:szCs w:val="28"/>
        </w:rPr>
      </w:pPr>
      <w:r w:rsidRPr="0048417D">
        <w:rPr>
          <w:rFonts w:asciiTheme="minorEastAsia" w:hAnsiTheme="minorEastAsia" w:cs="宋体" w:hint="eastAsia"/>
          <w:sz w:val="28"/>
          <w:szCs w:val="28"/>
        </w:rPr>
        <w:t>本项目于2015年8月14日开工，于2015年10月30日竣工，2015年11月5日验收合格。</w:t>
      </w:r>
    </w:p>
    <w:p w14:paraId="4F7082BE" w14:textId="77777777" w:rsidR="00146C04" w:rsidRPr="0048417D" w:rsidRDefault="0058685F" w:rsidP="0048417D">
      <w:pPr>
        <w:spacing w:line="580" w:lineRule="exact"/>
        <w:ind w:firstLineChars="200" w:firstLine="560"/>
        <w:rPr>
          <w:rFonts w:asciiTheme="minorEastAsia" w:hAnsiTheme="minorEastAsia" w:cs="宋体"/>
          <w:sz w:val="28"/>
          <w:szCs w:val="28"/>
        </w:rPr>
      </w:pPr>
      <w:r w:rsidRPr="0048417D">
        <w:rPr>
          <w:rFonts w:asciiTheme="minorEastAsia" w:hAnsiTheme="minorEastAsia" w:hint="eastAsia"/>
          <w:sz w:val="28"/>
          <w:szCs w:val="28"/>
        </w:rPr>
        <w:t>项目已完成：</w:t>
      </w:r>
      <w:r w:rsidRPr="0048417D">
        <w:rPr>
          <w:rFonts w:asciiTheme="minorEastAsia" w:hAnsiTheme="minorEastAsia"/>
          <w:sz w:val="28"/>
          <w:szCs w:val="28"/>
        </w:rPr>
        <w:t>敷设DN</w:t>
      </w:r>
      <w:r w:rsidRPr="0048417D">
        <w:rPr>
          <w:rFonts w:asciiTheme="minorEastAsia" w:hAnsiTheme="minorEastAsia" w:hint="eastAsia"/>
          <w:sz w:val="28"/>
          <w:szCs w:val="28"/>
        </w:rPr>
        <w:t xml:space="preserve"> </w:t>
      </w:r>
      <w:r w:rsidRPr="0048417D">
        <w:rPr>
          <w:rFonts w:asciiTheme="minorEastAsia" w:hAnsiTheme="minorEastAsia"/>
          <w:sz w:val="28"/>
          <w:szCs w:val="28"/>
        </w:rPr>
        <w:t>100上水管1062.42</w:t>
      </w:r>
      <w:r w:rsidRPr="0048417D">
        <w:rPr>
          <w:rFonts w:asciiTheme="minorEastAsia" w:hAnsiTheme="minorEastAsia" w:hint="eastAsia"/>
          <w:sz w:val="28"/>
          <w:szCs w:val="28"/>
        </w:rPr>
        <w:t>米，</w:t>
      </w:r>
      <w:r w:rsidRPr="0048417D">
        <w:rPr>
          <w:rFonts w:asciiTheme="minorEastAsia" w:hAnsiTheme="minorEastAsia"/>
          <w:sz w:val="28"/>
          <w:szCs w:val="28"/>
        </w:rPr>
        <w:t>DN</w:t>
      </w:r>
      <w:r w:rsidRPr="0048417D">
        <w:rPr>
          <w:rFonts w:asciiTheme="minorEastAsia" w:hAnsiTheme="minorEastAsia" w:hint="eastAsia"/>
          <w:sz w:val="28"/>
          <w:szCs w:val="28"/>
        </w:rPr>
        <w:t xml:space="preserve"> </w:t>
      </w:r>
      <w:r w:rsidRPr="0048417D">
        <w:rPr>
          <w:rFonts w:asciiTheme="minorEastAsia" w:hAnsiTheme="minorEastAsia"/>
          <w:sz w:val="28"/>
          <w:szCs w:val="28"/>
        </w:rPr>
        <w:t>150钢管404.2米</w:t>
      </w:r>
      <w:r w:rsidRPr="0048417D">
        <w:rPr>
          <w:rFonts w:asciiTheme="minorEastAsia" w:hAnsiTheme="minorEastAsia" w:hint="eastAsia"/>
          <w:sz w:val="28"/>
          <w:szCs w:val="28"/>
        </w:rPr>
        <w:t>，</w:t>
      </w:r>
      <w:r w:rsidRPr="0048417D">
        <w:rPr>
          <w:rFonts w:asciiTheme="minorEastAsia" w:hAnsiTheme="minorEastAsia"/>
          <w:sz w:val="28"/>
          <w:szCs w:val="28"/>
        </w:rPr>
        <w:t>DN</w:t>
      </w:r>
      <w:r w:rsidRPr="0048417D">
        <w:rPr>
          <w:rFonts w:asciiTheme="minorEastAsia" w:hAnsiTheme="minorEastAsia" w:hint="eastAsia"/>
          <w:sz w:val="28"/>
          <w:szCs w:val="28"/>
        </w:rPr>
        <w:t xml:space="preserve"> </w:t>
      </w:r>
      <w:r w:rsidRPr="0048417D">
        <w:rPr>
          <w:rFonts w:asciiTheme="minorEastAsia" w:hAnsiTheme="minorEastAsia"/>
          <w:sz w:val="28"/>
          <w:szCs w:val="28"/>
        </w:rPr>
        <w:t>219钢管392.78米，安装消防栓18台，消防井</w:t>
      </w:r>
      <w:r w:rsidRPr="0048417D">
        <w:rPr>
          <w:rFonts w:asciiTheme="minorEastAsia" w:hAnsiTheme="minorEastAsia" w:hint="eastAsia"/>
          <w:sz w:val="28"/>
          <w:szCs w:val="28"/>
        </w:rPr>
        <w:t>室</w:t>
      </w:r>
      <w:r w:rsidRPr="0048417D">
        <w:rPr>
          <w:rFonts w:asciiTheme="minorEastAsia" w:hAnsiTheme="minorEastAsia"/>
          <w:sz w:val="28"/>
          <w:szCs w:val="28"/>
        </w:rPr>
        <w:t>砌筑18座，阀门井7座，新建（79.12平</w:t>
      </w:r>
      <w:r w:rsidRPr="0048417D">
        <w:rPr>
          <w:rFonts w:asciiTheme="minorEastAsia" w:hAnsiTheme="minorEastAsia" w:hint="eastAsia"/>
          <w:sz w:val="28"/>
          <w:szCs w:val="28"/>
        </w:rPr>
        <w:t>方</w:t>
      </w:r>
      <w:r w:rsidRPr="0048417D">
        <w:rPr>
          <w:rFonts w:asciiTheme="minorEastAsia" w:hAnsiTheme="minorEastAsia"/>
          <w:sz w:val="28"/>
          <w:szCs w:val="28"/>
        </w:rPr>
        <w:t>米）加压泵站1座，抗渗加固1000方水池1座。水池周边安装护栏46.8米。安装部分：35平方电缆线60米，16x5电缆线273米，信号线360米，1.5x8控制线730米。消防泵2台</w:t>
      </w:r>
      <w:r w:rsidRPr="0048417D">
        <w:rPr>
          <w:rFonts w:asciiTheme="minorEastAsia" w:hAnsiTheme="minorEastAsia" w:hint="eastAsia"/>
          <w:sz w:val="28"/>
          <w:szCs w:val="28"/>
        </w:rPr>
        <w:t>，</w:t>
      </w:r>
      <w:r w:rsidRPr="0048417D">
        <w:rPr>
          <w:rFonts w:asciiTheme="minorEastAsia" w:hAnsiTheme="minorEastAsia"/>
          <w:sz w:val="28"/>
          <w:szCs w:val="28"/>
        </w:rPr>
        <w:t>发电机组1台，离心泵1台，自动化柜1台，进线柜1面，出线柜1面，水位仪1台，自耦减压起动柜1台，潜污泵2台，消防柜1台，外控柜1台，流量开关DN</w:t>
      </w:r>
      <w:r w:rsidRPr="0048417D">
        <w:rPr>
          <w:rFonts w:asciiTheme="minorEastAsia" w:hAnsiTheme="minorEastAsia" w:hint="eastAsia"/>
          <w:sz w:val="28"/>
          <w:szCs w:val="28"/>
        </w:rPr>
        <w:t xml:space="preserve"> </w:t>
      </w:r>
      <w:r w:rsidRPr="0048417D">
        <w:rPr>
          <w:rFonts w:asciiTheme="minorEastAsia" w:hAnsiTheme="minorEastAsia"/>
          <w:sz w:val="28"/>
          <w:szCs w:val="28"/>
        </w:rPr>
        <w:t xml:space="preserve">200 </w:t>
      </w:r>
      <w:r w:rsidRPr="0048417D">
        <w:rPr>
          <w:rFonts w:asciiTheme="minorEastAsia" w:hAnsiTheme="minorEastAsia" w:hint="eastAsia"/>
          <w:sz w:val="28"/>
          <w:szCs w:val="28"/>
        </w:rPr>
        <w:t xml:space="preserve"> </w:t>
      </w:r>
      <w:r w:rsidRPr="0048417D">
        <w:rPr>
          <w:rFonts w:asciiTheme="minorEastAsia" w:hAnsiTheme="minorEastAsia"/>
          <w:sz w:val="28"/>
          <w:szCs w:val="28"/>
        </w:rPr>
        <w:t>2个，压力开关1个，火灾报警控制器1台，消防水带10卷等配套设备安装工作。</w:t>
      </w:r>
    </w:p>
    <w:p w14:paraId="2A54885E" w14:textId="77777777" w:rsidR="00146C04" w:rsidRPr="0048417D" w:rsidRDefault="0058685F" w:rsidP="0048417D">
      <w:pPr>
        <w:spacing w:line="580" w:lineRule="exact"/>
        <w:ind w:firstLineChars="200" w:firstLine="560"/>
        <w:rPr>
          <w:rFonts w:asciiTheme="minorEastAsia" w:hAnsiTheme="minorEastAsia" w:cs="宋体"/>
          <w:bCs/>
          <w:sz w:val="28"/>
          <w:szCs w:val="28"/>
        </w:rPr>
      </w:pPr>
      <w:r w:rsidRPr="0048417D">
        <w:rPr>
          <w:rFonts w:asciiTheme="minorEastAsia" w:hAnsiTheme="minorEastAsia" w:cs="宋体" w:hint="eastAsia"/>
          <w:sz w:val="28"/>
          <w:szCs w:val="28"/>
        </w:rPr>
        <w:t>截止2019年3月31日，已累计完成投资额175.9万元，占总投资的100%。</w:t>
      </w:r>
    </w:p>
    <w:p w14:paraId="080053B8" w14:textId="77777777" w:rsidR="00146C04" w:rsidRPr="0048417D" w:rsidRDefault="0058685F" w:rsidP="0048417D">
      <w:pPr>
        <w:pStyle w:val="2"/>
        <w:spacing w:before="0" w:after="0" w:line="580" w:lineRule="exact"/>
        <w:ind w:firstLine="549"/>
        <w:rPr>
          <w:rFonts w:asciiTheme="minorEastAsia" w:eastAsiaTheme="minorEastAsia" w:hAnsiTheme="minorEastAsia"/>
          <w:bCs w:val="0"/>
          <w:kern w:val="0"/>
          <w:sz w:val="28"/>
          <w:szCs w:val="28"/>
        </w:rPr>
      </w:pPr>
      <w:bookmarkStart w:id="275" w:name="_Toc12203_WPSOffice_Level1"/>
      <w:bookmarkStart w:id="276" w:name="_Toc20593_WPSOffice_Level1"/>
      <w:r w:rsidRPr="0048417D">
        <w:rPr>
          <w:rFonts w:asciiTheme="minorEastAsia" w:eastAsiaTheme="minorEastAsia" w:hAnsiTheme="minorEastAsia" w:hint="eastAsia"/>
          <w:bCs w:val="0"/>
          <w:kern w:val="0"/>
          <w:sz w:val="28"/>
          <w:szCs w:val="28"/>
        </w:rPr>
        <w:t>五、债券重大公开事项</w:t>
      </w:r>
      <w:bookmarkEnd w:id="275"/>
      <w:bookmarkEnd w:id="276"/>
    </w:p>
    <w:p w14:paraId="0F987DF5" w14:textId="77777777" w:rsidR="00146C04" w:rsidRPr="0048417D" w:rsidRDefault="0058685F" w:rsidP="0048417D">
      <w:pPr>
        <w:spacing w:line="580" w:lineRule="exact"/>
        <w:ind w:firstLineChars="200" w:firstLine="560"/>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截止2018年末，本单位所在一般债券资金使用地区未发生可能影响当地一般公共预算收入的重大事项。</w:t>
      </w:r>
    </w:p>
    <w:p w14:paraId="6824D7C0" w14:textId="77777777" w:rsidR="00146C04" w:rsidRPr="0048417D" w:rsidRDefault="00146C04" w:rsidP="0048417D">
      <w:pPr>
        <w:spacing w:line="580" w:lineRule="exact"/>
        <w:rPr>
          <w:rFonts w:asciiTheme="minorEastAsia" w:hAnsiTheme="minorEastAsia" w:cs="宋体"/>
          <w:bCs/>
          <w:kern w:val="0"/>
          <w:sz w:val="28"/>
          <w:szCs w:val="28"/>
        </w:rPr>
      </w:pPr>
    </w:p>
    <w:p w14:paraId="6875BFFB" w14:textId="77777777" w:rsidR="00146C04" w:rsidRPr="0048417D" w:rsidRDefault="0058685F" w:rsidP="0048417D">
      <w:pPr>
        <w:spacing w:line="580" w:lineRule="exact"/>
        <w:jc w:val="right"/>
        <w:rPr>
          <w:rFonts w:asciiTheme="minorEastAsia" w:hAnsiTheme="minorEastAsia" w:cs="宋体"/>
          <w:sz w:val="28"/>
          <w:szCs w:val="28"/>
        </w:rPr>
      </w:pPr>
      <w:r w:rsidRPr="0048417D">
        <w:rPr>
          <w:rFonts w:asciiTheme="minorEastAsia" w:hAnsiTheme="minorEastAsia" w:cs="宋体" w:hint="eastAsia"/>
          <w:sz w:val="28"/>
          <w:szCs w:val="28"/>
        </w:rPr>
        <w:t>阳泉市郊区水利局</w:t>
      </w:r>
    </w:p>
    <w:p w14:paraId="0852FB38" w14:textId="77777777" w:rsidR="00146C04" w:rsidRPr="0048417D" w:rsidRDefault="0058685F" w:rsidP="0048417D">
      <w:pPr>
        <w:spacing w:line="580" w:lineRule="exact"/>
        <w:jc w:val="right"/>
        <w:rPr>
          <w:rFonts w:asciiTheme="minorEastAsia" w:hAnsiTheme="minorEastAsia" w:cs="宋体"/>
          <w:bCs/>
          <w:kern w:val="0"/>
          <w:sz w:val="28"/>
          <w:szCs w:val="28"/>
        </w:rPr>
      </w:pPr>
      <w:r w:rsidRPr="0048417D">
        <w:rPr>
          <w:rFonts w:asciiTheme="minorEastAsia" w:hAnsiTheme="minorEastAsia" w:cs="宋体" w:hint="eastAsia"/>
          <w:bCs/>
          <w:kern w:val="0"/>
          <w:sz w:val="28"/>
          <w:szCs w:val="28"/>
        </w:rPr>
        <w:t xml:space="preserve">二〇一九年八月 </w:t>
      </w:r>
    </w:p>
    <w:p w14:paraId="727C508F" w14:textId="77777777" w:rsidR="00146C04" w:rsidRDefault="0058685F">
      <w:pPr>
        <w:rPr>
          <w:rFonts w:ascii="宋体" w:hAnsi="宋体" w:cs="宋体"/>
          <w:sz w:val="28"/>
          <w:szCs w:val="28"/>
        </w:rPr>
      </w:pPr>
      <w:r>
        <w:rPr>
          <w:rFonts w:ascii="宋体" w:hAnsi="宋体" w:cs="宋体"/>
          <w:sz w:val="28"/>
          <w:szCs w:val="28"/>
        </w:rPr>
        <w:br w:type="page"/>
      </w:r>
    </w:p>
    <w:p w14:paraId="262B6727" w14:textId="77777777" w:rsidR="00146C04" w:rsidRPr="00780525" w:rsidRDefault="0058685F">
      <w:pPr>
        <w:spacing w:line="600" w:lineRule="exact"/>
        <w:jc w:val="center"/>
        <w:rPr>
          <w:rFonts w:ascii="宋体" w:hAnsi="宋体" w:cs="宋体"/>
          <w:b/>
          <w:sz w:val="32"/>
          <w:szCs w:val="32"/>
        </w:rPr>
      </w:pPr>
      <w:bookmarkStart w:id="277" w:name="_Toc3607_WPSOffice_Level1"/>
      <w:bookmarkStart w:id="278" w:name="_Toc7136_WPSOffice_Level1"/>
      <w:r w:rsidRPr="00780525">
        <w:rPr>
          <w:rFonts w:ascii="宋体" w:hAnsi="宋体" w:cs="宋体" w:hint="eastAsia"/>
          <w:b/>
          <w:sz w:val="32"/>
          <w:szCs w:val="32"/>
        </w:rPr>
        <w:lastRenderedPageBreak/>
        <w:t>阳泉市郊区卫生健康和体育局</w:t>
      </w:r>
      <w:bookmarkEnd w:id="277"/>
      <w:bookmarkEnd w:id="278"/>
    </w:p>
    <w:p w14:paraId="6A20F78A" w14:textId="77777777" w:rsidR="00146C04" w:rsidRPr="00780525" w:rsidRDefault="0058685F">
      <w:pPr>
        <w:spacing w:after="240" w:line="600" w:lineRule="exact"/>
        <w:jc w:val="center"/>
        <w:rPr>
          <w:rFonts w:ascii="宋体" w:hAnsi="宋体" w:cs="宋体"/>
          <w:b/>
          <w:sz w:val="32"/>
          <w:szCs w:val="32"/>
        </w:rPr>
      </w:pPr>
      <w:bookmarkStart w:id="279" w:name="_Toc16432_WPSOffice_Level1"/>
      <w:bookmarkStart w:id="280" w:name="_Toc326_WPSOffice_Level1"/>
      <w:r w:rsidRPr="00780525">
        <w:rPr>
          <w:rFonts w:ascii="宋体" w:hAnsi="宋体" w:cs="宋体" w:hint="eastAsia"/>
          <w:b/>
          <w:sz w:val="32"/>
          <w:szCs w:val="32"/>
        </w:rPr>
        <w:t>债券存续期信息公示</w:t>
      </w:r>
      <w:bookmarkEnd w:id="279"/>
      <w:bookmarkEnd w:id="280"/>
    </w:p>
    <w:p w14:paraId="0DC56811" w14:textId="77777777" w:rsidR="00146C04" w:rsidRDefault="0058685F">
      <w:pPr>
        <w:spacing w:line="600" w:lineRule="exact"/>
        <w:ind w:firstLineChars="200" w:firstLine="560"/>
        <w:rPr>
          <w:rFonts w:ascii="宋体" w:hAnsi="宋体" w:cs="宋体"/>
          <w:b/>
          <w:sz w:val="28"/>
          <w:szCs w:val="28"/>
        </w:rPr>
      </w:pPr>
      <w:bookmarkStart w:id="281" w:name="_Toc27702_WPSOffice_Level1"/>
      <w:bookmarkStart w:id="282" w:name="_Toc25393_WPSOffice_Level1"/>
      <w:r>
        <w:rPr>
          <w:rFonts w:ascii="宋体" w:hAnsi="宋体" w:cs="宋体" w:hint="eastAsia"/>
          <w:b/>
          <w:sz w:val="28"/>
          <w:szCs w:val="28"/>
        </w:rPr>
        <w:t>一、债券资金使用单位</w:t>
      </w:r>
      <w:bookmarkEnd w:id="281"/>
      <w:bookmarkEnd w:id="282"/>
    </w:p>
    <w:p w14:paraId="6935FC1C"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及普通专项债券资金使用单位：阳泉市郊区卫生健康和体育局。本单位依法取得了中共阳泉市郊区委员会、阳泉市郊区人民政府颁发的《机关法人证书》，2019年3月15日，单位名称变更为阳泉市郊区卫生健康和体育局。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146C04" w14:paraId="40F29AA3" w14:textId="77777777">
        <w:trPr>
          <w:jc w:val="center"/>
        </w:trPr>
        <w:tc>
          <w:tcPr>
            <w:tcW w:w="2664" w:type="dxa"/>
            <w:noWrap/>
          </w:tcPr>
          <w:p w14:paraId="5715B74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5858" w:type="dxa"/>
            <w:noWrap/>
          </w:tcPr>
          <w:p w14:paraId="772426D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阳泉市郊区卫生健康和体育局</w:t>
            </w:r>
          </w:p>
        </w:tc>
      </w:tr>
      <w:tr w:rsidR="00146C04" w14:paraId="3825B38D" w14:textId="77777777">
        <w:trPr>
          <w:jc w:val="center"/>
        </w:trPr>
        <w:tc>
          <w:tcPr>
            <w:tcW w:w="2664" w:type="dxa"/>
            <w:noWrap/>
          </w:tcPr>
          <w:p w14:paraId="3623305D"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5858" w:type="dxa"/>
            <w:noWrap/>
          </w:tcPr>
          <w:p w14:paraId="7F032EC2"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11140311MB0485175E</w:t>
            </w:r>
          </w:p>
        </w:tc>
      </w:tr>
      <w:tr w:rsidR="00146C04" w14:paraId="4F5227B5" w14:textId="77777777">
        <w:trPr>
          <w:jc w:val="center"/>
        </w:trPr>
        <w:tc>
          <w:tcPr>
            <w:tcW w:w="2664" w:type="dxa"/>
            <w:noWrap/>
          </w:tcPr>
          <w:p w14:paraId="1965F16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5858" w:type="dxa"/>
            <w:noWrap/>
          </w:tcPr>
          <w:p w14:paraId="76EBCE3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施润平</w:t>
            </w:r>
          </w:p>
        </w:tc>
      </w:tr>
      <w:tr w:rsidR="00146C04" w14:paraId="66C8027A" w14:textId="77777777">
        <w:trPr>
          <w:jc w:val="center"/>
        </w:trPr>
        <w:tc>
          <w:tcPr>
            <w:tcW w:w="2664" w:type="dxa"/>
            <w:noWrap/>
          </w:tcPr>
          <w:p w14:paraId="1DCA38FA"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5858" w:type="dxa"/>
            <w:noWrap/>
          </w:tcPr>
          <w:p w14:paraId="71F889B6"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369CF62B" w14:textId="77777777">
        <w:trPr>
          <w:jc w:val="center"/>
        </w:trPr>
        <w:tc>
          <w:tcPr>
            <w:tcW w:w="2664" w:type="dxa"/>
            <w:noWrap/>
          </w:tcPr>
          <w:p w14:paraId="2213E9CC"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开办资金</w:t>
            </w:r>
          </w:p>
        </w:tc>
        <w:tc>
          <w:tcPr>
            <w:tcW w:w="5858" w:type="dxa"/>
            <w:noWrap/>
          </w:tcPr>
          <w:p w14:paraId="70FD0B07"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20万元</w:t>
            </w:r>
          </w:p>
        </w:tc>
      </w:tr>
      <w:tr w:rsidR="00146C04" w14:paraId="7344DDD2" w14:textId="77777777">
        <w:trPr>
          <w:jc w:val="center"/>
        </w:trPr>
        <w:tc>
          <w:tcPr>
            <w:tcW w:w="2664" w:type="dxa"/>
            <w:noWrap/>
          </w:tcPr>
          <w:p w14:paraId="3E9C956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5858" w:type="dxa"/>
            <w:noWrap/>
          </w:tcPr>
          <w:p w14:paraId="181B883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阳泉市郊区荫营东大街23号</w:t>
            </w:r>
          </w:p>
        </w:tc>
      </w:tr>
      <w:tr w:rsidR="00146C04" w14:paraId="39FD7452" w14:textId="77777777">
        <w:trPr>
          <w:jc w:val="center"/>
        </w:trPr>
        <w:tc>
          <w:tcPr>
            <w:tcW w:w="2664" w:type="dxa"/>
            <w:noWrap/>
          </w:tcPr>
          <w:p w14:paraId="33FEC49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5858" w:type="dxa"/>
            <w:noWrap/>
          </w:tcPr>
          <w:p w14:paraId="4FC7AB24"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中共阳泉市郊区委员会、阳泉市郊区人民政府</w:t>
            </w:r>
          </w:p>
        </w:tc>
      </w:tr>
    </w:tbl>
    <w:p w14:paraId="4B644B60" w14:textId="77777777" w:rsidR="00146C04" w:rsidRDefault="0058685F">
      <w:pPr>
        <w:spacing w:line="600" w:lineRule="exact"/>
        <w:ind w:firstLineChars="200" w:firstLine="560"/>
        <w:rPr>
          <w:rFonts w:ascii="宋体" w:hAnsi="宋体" w:cs="宋体"/>
          <w:b/>
          <w:sz w:val="28"/>
          <w:szCs w:val="28"/>
        </w:rPr>
      </w:pPr>
      <w:bookmarkStart w:id="283" w:name="_Toc5771_WPSOffice_Level1"/>
      <w:bookmarkStart w:id="284" w:name="_Toc22239_WPSOffice_Level1"/>
      <w:r>
        <w:rPr>
          <w:rFonts w:ascii="宋体" w:hAnsi="宋体" w:cs="宋体" w:hint="eastAsia"/>
          <w:b/>
          <w:sz w:val="28"/>
          <w:szCs w:val="28"/>
        </w:rPr>
        <w:t>二、债券资金拨付情况</w:t>
      </w:r>
      <w:bookmarkEnd w:id="283"/>
      <w:bookmarkEnd w:id="284"/>
    </w:p>
    <w:p w14:paraId="61AC76B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2018年度，阳泉市郊区卫生健康和体育局共收到</w:t>
      </w:r>
      <w:r>
        <w:rPr>
          <w:rFonts w:hint="eastAsia"/>
          <w:sz w:val="28"/>
          <w:szCs w:val="28"/>
        </w:rPr>
        <w:t>阳泉市郊区财政局</w:t>
      </w:r>
      <w:r>
        <w:rPr>
          <w:rFonts w:ascii="宋体" w:hAnsi="宋体" w:cs="宋体" w:hint="eastAsia"/>
          <w:sz w:val="28"/>
          <w:szCs w:val="28"/>
        </w:rPr>
        <w:t>拨付的债券资金1,082.75万元，其中：一般债券资金82.75万元，普通专项债券资金1,000.00万元。具体情况如下：</w:t>
      </w:r>
    </w:p>
    <w:p w14:paraId="305255D2"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1.2018年9月至12月，阳泉市郊区财政局拨付普通专项债券资金1,000.00万元，用于创卫工程。</w:t>
      </w:r>
    </w:p>
    <w:p w14:paraId="61B313E2"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2.2018年9月至12月，阳泉市郊区财政局拨付一般债券资金82.75万元，用于</w:t>
      </w:r>
      <w:r>
        <w:rPr>
          <w:rFonts w:ascii="宋体" w:hAnsi="宋体" w:cs="宋体" w:hint="eastAsia"/>
          <w:bCs/>
          <w:kern w:val="0"/>
          <w:sz w:val="28"/>
          <w:szCs w:val="28"/>
        </w:rPr>
        <w:t>郊区康复中心维修改造</w:t>
      </w:r>
      <w:r>
        <w:rPr>
          <w:rFonts w:ascii="宋体" w:hAnsi="宋体" w:cs="宋体" w:hint="eastAsia"/>
          <w:kern w:val="0"/>
          <w:sz w:val="28"/>
          <w:szCs w:val="28"/>
        </w:rPr>
        <w:t>项目</w:t>
      </w:r>
      <w:r>
        <w:rPr>
          <w:rFonts w:ascii="宋体" w:hAnsi="宋体" w:cs="宋体" w:hint="eastAsia"/>
          <w:sz w:val="28"/>
          <w:szCs w:val="28"/>
        </w:rPr>
        <w:t>。</w:t>
      </w:r>
    </w:p>
    <w:p w14:paraId="2E0EA097" w14:textId="77777777" w:rsidR="00146C04" w:rsidRDefault="0058685F">
      <w:pPr>
        <w:spacing w:line="600" w:lineRule="exact"/>
        <w:ind w:firstLineChars="200" w:firstLine="560"/>
        <w:rPr>
          <w:rFonts w:ascii="宋体" w:hAnsi="宋体" w:cs="宋体"/>
          <w:b/>
          <w:sz w:val="28"/>
          <w:szCs w:val="28"/>
        </w:rPr>
      </w:pPr>
      <w:bookmarkStart w:id="285" w:name="_Toc27044_WPSOffice_Level1"/>
      <w:bookmarkStart w:id="286" w:name="_Toc738_WPSOffice_Level1"/>
      <w:r>
        <w:rPr>
          <w:rFonts w:ascii="宋体" w:hAnsi="宋体" w:cs="宋体" w:hint="eastAsia"/>
          <w:b/>
          <w:sz w:val="28"/>
          <w:szCs w:val="28"/>
        </w:rPr>
        <w:lastRenderedPageBreak/>
        <w:t>三、债券资金使用情况</w:t>
      </w:r>
      <w:bookmarkEnd w:id="285"/>
      <w:bookmarkEnd w:id="286"/>
    </w:p>
    <w:p w14:paraId="02339262" w14:textId="77777777" w:rsidR="00146C04" w:rsidRDefault="0058685F">
      <w:pPr>
        <w:spacing w:line="600" w:lineRule="exact"/>
        <w:ind w:firstLineChars="200" w:firstLine="560"/>
        <w:rPr>
          <w:rFonts w:ascii="宋体" w:hAnsi="宋体" w:cs="宋体"/>
          <w:sz w:val="28"/>
          <w:szCs w:val="28"/>
        </w:rPr>
      </w:pPr>
      <w:bookmarkStart w:id="287" w:name="_Toc20593_WPSOffice_Level2"/>
      <w:r>
        <w:rPr>
          <w:rFonts w:ascii="宋体" w:hAnsi="宋体" w:cs="宋体" w:hint="eastAsia"/>
          <w:sz w:val="28"/>
          <w:szCs w:val="28"/>
        </w:rPr>
        <w:t>（一）创卫工程</w:t>
      </w:r>
      <w:bookmarkEnd w:id="287"/>
    </w:p>
    <w:p w14:paraId="0F835EB2"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截止2018年12月31日，阳泉市郊区创卫工程本年度债券资金已全部使用完毕。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8"/>
        <w:gridCol w:w="4086"/>
        <w:gridCol w:w="1935"/>
      </w:tblGrid>
      <w:tr w:rsidR="00146C04" w14:paraId="1D8CA0BC" w14:textId="77777777">
        <w:trPr>
          <w:trHeight w:val="454"/>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3DD482C5" w14:textId="77777777" w:rsidR="00146C04" w:rsidRDefault="00146C04">
            <w:pPr>
              <w:spacing w:line="600" w:lineRule="exact"/>
              <w:jc w:val="right"/>
              <w:rPr>
                <w:rFonts w:ascii="宋体" w:hAnsi="宋体" w:cs="宋体"/>
                <w:color w:val="000000"/>
                <w:sz w:val="20"/>
                <w:szCs w:val="20"/>
              </w:rPr>
            </w:pPr>
          </w:p>
        </w:tc>
        <w:tc>
          <w:tcPr>
            <w:tcW w:w="1488" w:type="dxa"/>
            <w:tcBorders>
              <w:top w:val="nil"/>
              <w:left w:val="nil"/>
              <w:bottom w:val="single" w:sz="8" w:space="0" w:color="000000"/>
              <w:right w:val="nil"/>
            </w:tcBorders>
            <w:noWrap/>
            <w:tcMar>
              <w:top w:w="15" w:type="dxa"/>
              <w:left w:w="15" w:type="dxa"/>
              <w:bottom w:w="0" w:type="dxa"/>
              <w:right w:w="15" w:type="dxa"/>
            </w:tcMar>
            <w:vAlign w:val="bottom"/>
          </w:tcPr>
          <w:p w14:paraId="1CA9A193" w14:textId="77777777" w:rsidR="00146C04" w:rsidRDefault="00146C04">
            <w:pPr>
              <w:spacing w:line="600" w:lineRule="exact"/>
              <w:jc w:val="right"/>
              <w:rPr>
                <w:rFonts w:ascii="宋体" w:hAnsi="宋体" w:cs="宋体"/>
                <w:color w:val="000000"/>
                <w:sz w:val="20"/>
                <w:szCs w:val="20"/>
              </w:rPr>
            </w:pPr>
          </w:p>
        </w:tc>
        <w:tc>
          <w:tcPr>
            <w:tcW w:w="4086" w:type="dxa"/>
            <w:tcBorders>
              <w:top w:val="nil"/>
              <w:left w:val="nil"/>
              <w:bottom w:val="single" w:sz="8" w:space="0" w:color="000000"/>
              <w:right w:val="nil"/>
            </w:tcBorders>
            <w:noWrap/>
            <w:tcMar>
              <w:top w:w="15" w:type="dxa"/>
              <w:left w:w="15" w:type="dxa"/>
              <w:bottom w:w="0" w:type="dxa"/>
              <w:right w:w="15" w:type="dxa"/>
            </w:tcMar>
            <w:vAlign w:val="bottom"/>
          </w:tcPr>
          <w:p w14:paraId="32A84E5C"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7DD2DD9C"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617D8E08" w14:textId="77777777">
        <w:trPr>
          <w:trHeight w:val="635"/>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36FF17E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8"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344B6F5"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6"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2E2BBE2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5F29CBD5"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6E0CB997"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8BEB91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7CEE48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2018.9.30</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7219B4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F4DFDC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103.00</w:t>
            </w:r>
          </w:p>
        </w:tc>
      </w:tr>
      <w:tr w:rsidR="00146C04" w14:paraId="0E59CB13"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938C60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211AAE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2018.10.31</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AD50CF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A60604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140.00</w:t>
            </w:r>
          </w:p>
        </w:tc>
      </w:tr>
      <w:tr w:rsidR="00146C04" w14:paraId="1C8C66FC"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5D05E7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5C598E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2018.11.29</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4888D32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419603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60.00</w:t>
            </w:r>
          </w:p>
        </w:tc>
      </w:tr>
      <w:tr w:rsidR="00146C04" w14:paraId="68706844"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1579EF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9799C1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2018.12.7</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39668AC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DE5EAE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30.00</w:t>
            </w:r>
          </w:p>
        </w:tc>
      </w:tr>
      <w:tr w:rsidR="00146C04" w14:paraId="25AFF4EA"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B5CF13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488"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79D9B4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2018.12.25</w:t>
            </w:r>
          </w:p>
        </w:tc>
        <w:tc>
          <w:tcPr>
            <w:tcW w:w="408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745AA84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4F7136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667.00</w:t>
            </w:r>
          </w:p>
        </w:tc>
      </w:tr>
      <w:tr w:rsidR="00146C04" w14:paraId="629F9C4C"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6A538C1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2231914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1,000.00</w:t>
            </w:r>
          </w:p>
        </w:tc>
      </w:tr>
    </w:tbl>
    <w:p w14:paraId="203BF657" w14:textId="77777777" w:rsidR="00146C04" w:rsidRDefault="0058685F">
      <w:pPr>
        <w:spacing w:line="600" w:lineRule="exact"/>
        <w:ind w:firstLineChars="200" w:firstLine="560"/>
        <w:rPr>
          <w:rFonts w:ascii="宋体" w:hAnsi="宋体" w:cs="宋体"/>
          <w:sz w:val="28"/>
          <w:szCs w:val="28"/>
        </w:rPr>
      </w:pPr>
      <w:bookmarkStart w:id="288" w:name="_Toc3607_WPSOffice_Level2"/>
      <w:r>
        <w:rPr>
          <w:rFonts w:ascii="宋体" w:hAnsi="宋体" w:cs="宋体" w:hint="eastAsia"/>
          <w:sz w:val="28"/>
          <w:szCs w:val="28"/>
        </w:rPr>
        <w:t>（二）郊区康复中心工程</w:t>
      </w:r>
      <w:bookmarkEnd w:id="288"/>
    </w:p>
    <w:p w14:paraId="37661C35"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w:t>
      </w:r>
      <w:r>
        <w:rPr>
          <w:rFonts w:ascii="宋体" w:hAnsi="宋体" w:cs="宋体" w:hint="eastAsia"/>
          <w:bCs/>
          <w:kern w:val="0"/>
          <w:sz w:val="28"/>
          <w:szCs w:val="28"/>
        </w:rPr>
        <w:t>郊区康复中心维修改造</w:t>
      </w:r>
      <w:r>
        <w:rPr>
          <w:rFonts w:ascii="宋体" w:hAnsi="宋体" w:cs="宋体" w:hint="eastAsia"/>
          <w:kern w:val="0"/>
          <w:sz w:val="28"/>
          <w:szCs w:val="28"/>
        </w:rPr>
        <w:t>项目</w:t>
      </w:r>
      <w:r>
        <w:rPr>
          <w:rFonts w:ascii="宋体" w:hAnsi="宋体" w:cs="宋体" w:hint="eastAsia"/>
          <w:sz w:val="28"/>
          <w:szCs w:val="28"/>
        </w:rPr>
        <w:t>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27"/>
        <w:gridCol w:w="1489"/>
        <w:gridCol w:w="4085"/>
        <w:gridCol w:w="1935"/>
      </w:tblGrid>
      <w:tr w:rsidR="00146C04" w14:paraId="1E0A5F0C" w14:textId="77777777">
        <w:trPr>
          <w:trHeight w:val="454"/>
          <w:tblHeader/>
          <w:jc w:val="center"/>
        </w:trPr>
        <w:tc>
          <w:tcPr>
            <w:tcW w:w="827" w:type="dxa"/>
            <w:tcBorders>
              <w:top w:val="nil"/>
              <w:left w:val="nil"/>
              <w:bottom w:val="single" w:sz="8" w:space="0" w:color="000000"/>
              <w:right w:val="nil"/>
            </w:tcBorders>
            <w:noWrap/>
            <w:tcMar>
              <w:top w:w="15" w:type="dxa"/>
              <w:left w:w="15" w:type="dxa"/>
              <w:bottom w:w="0" w:type="dxa"/>
              <w:right w:w="15" w:type="dxa"/>
            </w:tcMar>
            <w:vAlign w:val="bottom"/>
          </w:tcPr>
          <w:p w14:paraId="6354E45C" w14:textId="77777777" w:rsidR="00146C04" w:rsidRDefault="00146C04">
            <w:pPr>
              <w:spacing w:line="600" w:lineRule="exact"/>
              <w:jc w:val="right"/>
              <w:rPr>
                <w:rFonts w:ascii="宋体" w:hAnsi="宋体" w:cs="宋体"/>
                <w:color w:val="000000"/>
                <w:sz w:val="20"/>
                <w:szCs w:val="20"/>
              </w:rPr>
            </w:pPr>
          </w:p>
        </w:tc>
        <w:tc>
          <w:tcPr>
            <w:tcW w:w="1489" w:type="dxa"/>
            <w:tcBorders>
              <w:top w:val="nil"/>
              <w:left w:val="nil"/>
              <w:bottom w:val="single" w:sz="8" w:space="0" w:color="000000"/>
              <w:right w:val="nil"/>
            </w:tcBorders>
            <w:noWrap/>
            <w:tcMar>
              <w:top w:w="15" w:type="dxa"/>
              <w:left w:w="15" w:type="dxa"/>
              <w:bottom w:w="0" w:type="dxa"/>
              <w:right w:w="15" w:type="dxa"/>
            </w:tcMar>
            <w:vAlign w:val="bottom"/>
          </w:tcPr>
          <w:p w14:paraId="4AC985B9" w14:textId="77777777" w:rsidR="00146C04" w:rsidRDefault="00146C04">
            <w:pPr>
              <w:spacing w:line="600" w:lineRule="exact"/>
              <w:jc w:val="right"/>
              <w:rPr>
                <w:rFonts w:ascii="宋体" w:hAnsi="宋体" w:cs="宋体"/>
                <w:color w:val="000000"/>
                <w:sz w:val="20"/>
                <w:szCs w:val="20"/>
              </w:rPr>
            </w:pPr>
          </w:p>
        </w:tc>
        <w:tc>
          <w:tcPr>
            <w:tcW w:w="4085" w:type="dxa"/>
            <w:tcBorders>
              <w:top w:val="nil"/>
              <w:left w:val="nil"/>
              <w:bottom w:val="single" w:sz="8" w:space="0" w:color="000000"/>
              <w:right w:val="nil"/>
            </w:tcBorders>
            <w:noWrap/>
            <w:tcMar>
              <w:top w:w="15" w:type="dxa"/>
              <w:left w:w="15" w:type="dxa"/>
              <w:bottom w:w="0" w:type="dxa"/>
              <w:right w:w="15" w:type="dxa"/>
            </w:tcMar>
            <w:vAlign w:val="bottom"/>
          </w:tcPr>
          <w:p w14:paraId="301BDE0E" w14:textId="77777777" w:rsidR="00146C04" w:rsidRDefault="00146C04">
            <w:pPr>
              <w:spacing w:line="600" w:lineRule="exact"/>
              <w:jc w:val="right"/>
              <w:rPr>
                <w:rFonts w:ascii="宋体" w:hAnsi="宋体" w:cs="宋体"/>
                <w:color w:val="000000"/>
                <w:sz w:val="20"/>
                <w:szCs w:val="20"/>
              </w:rPr>
            </w:pPr>
          </w:p>
        </w:tc>
        <w:tc>
          <w:tcPr>
            <w:tcW w:w="1935" w:type="dxa"/>
            <w:tcBorders>
              <w:top w:val="nil"/>
              <w:left w:val="nil"/>
              <w:bottom w:val="single" w:sz="8" w:space="0" w:color="000000"/>
              <w:right w:val="nil"/>
            </w:tcBorders>
            <w:noWrap/>
            <w:tcMar>
              <w:top w:w="15" w:type="dxa"/>
              <w:left w:w="15" w:type="dxa"/>
              <w:bottom w:w="0" w:type="dxa"/>
              <w:right w:w="15" w:type="dxa"/>
            </w:tcMar>
            <w:vAlign w:val="bottom"/>
          </w:tcPr>
          <w:p w14:paraId="38227C61"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146C04" w14:paraId="64B38C8A" w14:textId="77777777">
        <w:trPr>
          <w:trHeight w:val="454"/>
          <w:tblHeader/>
          <w:jc w:val="center"/>
        </w:trPr>
        <w:tc>
          <w:tcPr>
            <w:tcW w:w="827"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0EECFF9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89"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51702FA"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85"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4ED9FB9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935"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1B960110"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金 额</w:t>
            </w:r>
          </w:p>
        </w:tc>
      </w:tr>
      <w:tr w:rsidR="00146C04" w14:paraId="114E6EBB"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723802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7F7E88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2018.11.5</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C9F674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支付维修款</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A4983B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79.73</w:t>
            </w:r>
          </w:p>
        </w:tc>
      </w:tr>
      <w:tr w:rsidR="00146C04" w14:paraId="20095004"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8FAA35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25955A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2018.11.21</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83732E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付会计师事务所评审费</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8A9400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1.00</w:t>
            </w:r>
          </w:p>
        </w:tc>
      </w:tr>
      <w:tr w:rsidR="00146C04" w14:paraId="54B3BA67" w14:textId="77777777">
        <w:trPr>
          <w:trHeight w:val="454"/>
          <w:jc w:val="center"/>
        </w:trPr>
        <w:tc>
          <w:tcPr>
            <w:tcW w:w="82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04F614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89"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053A0A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2018.11.21</w:t>
            </w:r>
          </w:p>
        </w:tc>
        <w:tc>
          <w:tcPr>
            <w:tcW w:w="408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346376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支付审计费</w:t>
            </w:r>
          </w:p>
        </w:tc>
        <w:tc>
          <w:tcPr>
            <w:tcW w:w="1935"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7C8280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color w:val="000000"/>
                <w:sz w:val="20"/>
                <w:szCs w:val="20"/>
              </w:rPr>
              <w:t>2.02</w:t>
            </w:r>
          </w:p>
        </w:tc>
      </w:tr>
      <w:tr w:rsidR="00146C04" w14:paraId="02F3D65D" w14:textId="77777777">
        <w:trPr>
          <w:trHeight w:val="454"/>
          <w:jc w:val="center"/>
        </w:trPr>
        <w:tc>
          <w:tcPr>
            <w:tcW w:w="6401"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0E02EDF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935"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2170E45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82.75</w:t>
            </w:r>
          </w:p>
        </w:tc>
      </w:tr>
    </w:tbl>
    <w:p w14:paraId="5F736694" w14:textId="77777777" w:rsidR="00146C04" w:rsidRDefault="0058685F">
      <w:pPr>
        <w:adjustRightInd w:val="0"/>
        <w:snapToGrid w:val="0"/>
        <w:spacing w:line="600" w:lineRule="exact"/>
        <w:ind w:firstLineChars="200" w:firstLine="560"/>
        <w:rPr>
          <w:rFonts w:ascii="宋体" w:hAnsi="宋体" w:cs="宋体"/>
          <w:bCs/>
          <w:sz w:val="28"/>
          <w:szCs w:val="28"/>
        </w:rPr>
      </w:pPr>
      <w:r>
        <w:rPr>
          <w:rFonts w:ascii="宋体" w:hAnsi="宋体" w:cs="宋体" w:hint="eastAsia"/>
          <w:bCs/>
          <w:sz w:val="28"/>
          <w:szCs w:val="28"/>
        </w:rPr>
        <w:t>本单位严格按照一般债券和普通专项债券资金用途使用，不存在</w:t>
      </w:r>
      <w:r>
        <w:rPr>
          <w:rFonts w:ascii="宋体" w:hAnsi="宋体" w:cs="宋体" w:hint="eastAsia"/>
          <w:bCs/>
          <w:sz w:val="28"/>
          <w:szCs w:val="28"/>
        </w:rPr>
        <w:lastRenderedPageBreak/>
        <w:t>资金用途调整情况。</w:t>
      </w:r>
    </w:p>
    <w:p w14:paraId="69332FD4" w14:textId="77777777" w:rsidR="00146C04" w:rsidRDefault="0058685F">
      <w:pPr>
        <w:pStyle w:val="2"/>
        <w:spacing w:before="0" w:after="0" w:line="600" w:lineRule="exact"/>
        <w:ind w:firstLine="549"/>
        <w:rPr>
          <w:rFonts w:ascii="宋体" w:eastAsia="宋体" w:hAnsi="宋体"/>
          <w:bCs w:val="0"/>
          <w:kern w:val="0"/>
          <w:sz w:val="28"/>
          <w:szCs w:val="28"/>
        </w:rPr>
      </w:pPr>
      <w:bookmarkStart w:id="289" w:name="_Toc13721_WPSOffice_Level1"/>
      <w:bookmarkStart w:id="290" w:name="_Toc7240_WPSOffice_Level1"/>
      <w:r>
        <w:rPr>
          <w:rFonts w:ascii="宋体" w:eastAsia="宋体" w:hAnsi="宋体" w:hint="eastAsia"/>
          <w:bCs w:val="0"/>
          <w:kern w:val="0"/>
          <w:sz w:val="28"/>
          <w:szCs w:val="28"/>
        </w:rPr>
        <w:t>四、债券资金对应的投资项目</w:t>
      </w:r>
      <w:bookmarkEnd w:id="289"/>
      <w:bookmarkEnd w:id="290"/>
    </w:p>
    <w:p w14:paraId="6BBED6B8" w14:textId="77777777" w:rsidR="00146C04" w:rsidRDefault="0058685F">
      <w:pPr>
        <w:widowControl/>
        <w:adjustRightInd w:val="0"/>
        <w:snapToGrid w:val="0"/>
        <w:spacing w:line="600" w:lineRule="exact"/>
        <w:ind w:firstLineChars="200" w:firstLine="560"/>
        <w:outlineLvl w:val="1"/>
        <w:rPr>
          <w:rFonts w:ascii="宋体" w:eastAsia="宋体" w:hAnsi="宋体" w:cs="宋体"/>
          <w:bCs/>
          <w:kern w:val="0"/>
          <w:sz w:val="28"/>
          <w:szCs w:val="28"/>
        </w:rPr>
      </w:pPr>
      <w:r>
        <w:rPr>
          <w:rFonts w:hint="eastAsia"/>
          <w:bCs/>
          <w:sz w:val="28"/>
          <w:szCs w:val="28"/>
        </w:rPr>
        <w:t>一般债券资金对应的投资项目为</w:t>
      </w:r>
      <w:r>
        <w:rPr>
          <w:rFonts w:ascii="宋体" w:hAnsi="宋体" w:cs="宋体" w:hint="eastAsia"/>
          <w:kern w:val="0"/>
          <w:sz w:val="28"/>
          <w:szCs w:val="28"/>
        </w:rPr>
        <w:t>创卫工程。</w:t>
      </w:r>
    </w:p>
    <w:p w14:paraId="1340309B" w14:textId="77777777" w:rsidR="00146C04" w:rsidRDefault="0058685F">
      <w:pPr>
        <w:widowControl/>
        <w:adjustRightInd w:val="0"/>
        <w:snapToGrid w:val="0"/>
        <w:spacing w:line="600" w:lineRule="exact"/>
        <w:ind w:firstLineChars="200" w:firstLine="560"/>
        <w:outlineLvl w:val="1"/>
        <w:rPr>
          <w:rFonts w:ascii="宋体" w:hAnsi="宋体" w:cs="宋体"/>
          <w:kern w:val="0"/>
          <w:sz w:val="28"/>
          <w:szCs w:val="28"/>
        </w:rPr>
      </w:pPr>
      <w:r>
        <w:rPr>
          <w:rFonts w:ascii="宋体" w:hAnsi="宋体" w:cs="宋体" w:hint="eastAsia"/>
          <w:bCs/>
          <w:kern w:val="0"/>
          <w:sz w:val="28"/>
          <w:szCs w:val="28"/>
        </w:rPr>
        <w:t>普通专项债券资金对应的投资项目为阳泉市郊区康复中心维修改造</w:t>
      </w:r>
      <w:r>
        <w:rPr>
          <w:rFonts w:ascii="宋体" w:hAnsi="宋体" w:cs="宋体" w:hint="eastAsia"/>
          <w:kern w:val="0"/>
          <w:sz w:val="28"/>
          <w:szCs w:val="28"/>
        </w:rPr>
        <w:t>项目。</w:t>
      </w:r>
    </w:p>
    <w:p w14:paraId="2095632E"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291" w:name="_Toc16432_WPSOffice_Level2"/>
      <w:r>
        <w:rPr>
          <w:rFonts w:ascii="宋体" w:hAnsi="宋体" w:cs="宋体" w:hint="eastAsia"/>
          <w:b/>
          <w:kern w:val="0"/>
          <w:sz w:val="28"/>
          <w:szCs w:val="28"/>
        </w:rPr>
        <w:t>（一）创卫工程</w:t>
      </w:r>
      <w:bookmarkEnd w:id="291"/>
    </w:p>
    <w:p w14:paraId="1E0AB062"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292" w:name="_Toc7240_WPSOffice_Level3"/>
      <w:r>
        <w:rPr>
          <w:rFonts w:ascii="宋体" w:hAnsi="宋体" w:cs="宋体" w:hint="eastAsia"/>
          <w:b/>
          <w:kern w:val="0"/>
          <w:sz w:val="28"/>
          <w:szCs w:val="28"/>
        </w:rPr>
        <w:t>1.项目基本情况</w:t>
      </w:r>
      <w:bookmarkEnd w:id="292"/>
    </w:p>
    <w:p w14:paraId="1B1D5CD2"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本次创卫工程共涉及五个区域，具体为开发区社会事务管理中心、平坦镇、李家庄乡、杨家庄乡和西南舁乡。主要用于:环境卫生整治、倾倒垃圾费用、农村巷硬化、粉刷墙体等项目的奖补。</w:t>
      </w:r>
    </w:p>
    <w:p w14:paraId="507EA720"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293" w:name="_Toc23028_WPSOffice_Level3"/>
      <w:r>
        <w:rPr>
          <w:rFonts w:ascii="宋体" w:hAnsi="宋体" w:cs="宋体" w:hint="eastAsia"/>
          <w:b/>
          <w:kern w:val="0"/>
          <w:sz w:val="28"/>
          <w:szCs w:val="28"/>
        </w:rPr>
        <w:t>2.项目投资及资金来源</w:t>
      </w:r>
      <w:bookmarkEnd w:id="293"/>
    </w:p>
    <w:p w14:paraId="25DE515D" w14:textId="77777777" w:rsidR="00146C04" w:rsidRDefault="0058685F">
      <w:pPr>
        <w:widowControl/>
        <w:numPr>
          <w:ilvl w:val="255"/>
          <w:numId w:val="0"/>
        </w:numPr>
        <w:tabs>
          <w:tab w:val="left" w:pos="1065"/>
        </w:tabs>
        <w:adjustRightInd w:val="0"/>
        <w:snapToGrid w:val="0"/>
        <w:spacing w:line="600" w:lineRule="exact"/>
        <w:ind w:firstLineChars="200" w:firstLine="560"/>
        <w:outlineLvl w:val="1"/>
        <w:rPr>
          <w:rFonts w:ascii="宋体" w:hAnsi="宋体" w:cs="宋体"/>
          <w:b/>
          <w:kern w:val="0"/>
          <w:sz w:val="28"/>
          <w:szCs w:val="28"/>
        </w:rPr>
      </w:pPr>
      <w:r>
        <w:rPr>
          <w:rFonts w:ascii="宋体" w:hAnsi="宋体" w:cs="宋体" w:hint="eastAsia"/>
          <w:b/>
          <w:kern w:val="0"/>
          <w:sz w:val="28"/>
          <w:szCs w:val="28"/>
        </w:rPr>
        <w:t>项目总概算投资为19000.00万元，资金来源为财政资金补助及村民自筹。</w:t>
      </w:r>
    </w:p>
    <w:p w14:paraId="5CE43559"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bookmarkStart w:id="294" w:name="_Toc7385_WPSOffice_Level3"/>
      <w:r>
        <w:rPr>
          <w:rFonts w:ascii="宋体" w:hAnsi="宋体" w:cs="宋体" w:hint="eastAsia"/>
          <w:b/>
          <w:kern w:val="0"/>
          <w:sz w:val="28"/>
          <w:szCs w:val="28"/>
        </w:rPr>
        <w:t>3.项目审批情况</w:t>
      </w:r>
      <w:bookmarkEnd w:id="294"/>
    </w:p>
    <w:p w14:paraId="39DF8BFF" w14:textId="77777777" w:rsidR="00146C04" w:rsidRDefault="0058685F">
      <w:pPr>
        <w:widowControl/>
        <w:adjustRightInd w:val="0"/>
        <w:snapToGrid w:val="0"/>
        <w:spacing w:line="600" w:lineRule="exact"/>
        <w:ind w:firstLine="560"/>
        <w:outlineLvl w:val="1"/>
        <w:rPr>
          <w:rFonts w:ascii="宋体" w:hAnsi="宋体" w:cs="宋体"/>
          <w:bCs/>
          <w:kern w:val="0"/>
          <w:sz w:val="28"/>
          <w:szCs w:val="28"/>
        </w:rPr>
      </w:pPr>
      <w:r>
        <w:rPr>
          <w:rFonts w:ascii="宋体" w:hAnsi="宋体" w:cs="宋体" w:hint="eastAsia"/>
          <w:bCs/>
          <w:kern w:val="0"/>
          <w:sz w:val="28"/>
          <w:szCs w:val="28"/>
        </w:rPr>
        <w:t>2018年8月28日，项目取得了阳泉市创建国家卫生城市总指挥部办公室关于《创卫工程项目管理办法》通知（阳创卫办[2018]1号）。</w:t>
      </w:r>
    </w:p>
    <w:p w14:paraId="500A885B"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295" w:name="_Toc10844_WPSOffice_Level3"/>
      <w:r>
        <w:rPr>
          <w:rFonts w:ascii="宋体" w:hAnsi="宋体" w:cs="宋体" w:hint="eastAsia"/>
          <w:b/>
          <w:kern w:val="0"/>
          <w:sz w:val="28"/>
          <w:szCs w:val="28"/>
        </w:rPr>
        <w:t>4.项目建设及进展情况</w:t>
      </w:r>
      <w:bookmarkEnd w:id="295"/>
    </w:p>
    <w:p w14:paraId="3F1DF947" w14:textId="77777777" w:rsidR="00146C04" w:rsidRDefault="0058685F">
      <w:pPr>
        <w:widowControl/>
        <w:adjustRightInd w:val="0"/>
        <w:snapToGrid w:val="0"/>
        <w:spacing w:line="600" w:lineRule="exact"/>
        <w:ind w:firstLine="560"/>
        <w:rPr>
          <w:rFonts w:ascii="宋体" w:hAnsi="宋体" w:cs="宋体"/>
          <w:kern w:val="0"/>
          <w:sz w:val="28"/>
          <w:szCs w:val="28"/>
        </w:rPr>
      </w:pPr>
      <w:r>
        <w:rPr>
          <w:rFonts w:ascii="宋体" w:hAnsi="宋体" w:cs="宋体" w:hint="eastAsia"/>
          <w:kern w:val="0"/>
          <w:sz w:val="28"/>
          <w:szCs w:val="28"/>
        </w:rPr>
        <w:t>本</w:t>
      </w:r>
      <w:r>
        <w:rPr>
          <w:rFonts w:ascii="宋体" w:hAnsi="宋体" w:cs="宋体"/>
          <w:kern w:val="0"/>
          <w:sz w:val="28"/>
          <w:szCs w:val="28"/>
        </w:rPr>
        <w:t>项目</w:t>
      </w:r>
      <w:r>
        <w:rPr>
          <w:rFonts w:ascii="宋体" w:hAnsi="宋体" w:cs="宋体" w:hint="eastAsia"/>
          <w:kern w:val="0"/>
          <w:sz w:val="28"/>
          <w:szCs w:val="28"/>
        </w:rPr>
        <w:t>于2018年9月开工，计划2019年9月完工。</w:t>
      </w:r>
    </w:p>
    <w:p w14:paraId="7BF0FA0C" w14:textId="77777777" w:rsidR="00146C04" w:rsidRDefault="0058685F">
      <w:pPr>
        <w:widowControl/>
        <w:adjustRightInd w:val="0"/>
        <w:snapToGrid w:val="0"/>
        <w:spacing w:line="600" w:lineRule="exact"/>
        <w:ind w:firstLine="560"/>
        <w:rPr>
          <w:rFonts w:ascii="宋体" w:hAnsi="宋体" w:cs="宋体"/>
          <w:kern w:val="0"/>
          <w:sz w:val="28"/>
          <w:szCs w:val="28"/>
        </w:rPr>
      </w:pPr>
      <w:r>
        <w:rPr>
          <w:rFonts w:ascii="宋体" w:hAnsi="宋体" w:cs="宋体" w:hint="eastAsia"/>
          <w:sz w:val="28"/>
        </w:rPr>
        <w:t>截至</w:t>
      </w:r>
      <w:r>
        <w:rPr>
          <w:rFonts w:ascii="宋体" w:hAnsi="宋体" w:cs="宋体" w:hint="eastAsia"/>
          <w:sz w:val="28"/>
          <w:szCs w:val="28"/>
        </w:rPr>
        <w:t>2019年3月31日</w:t>
      </w:r>
      <w:r>
        <w:rPr>
          <w:rFonts w:ascii="宋体" w:hAnsi="宋体" w:cs="宋体" w:hint="eastAsia"/>
          <w:sz w:val="28"/>
        </w:rPr>
        <w:t>，已累计完成投资额3414万元，占概算投资总额</w:t>
      </w:r>
      <w:r>
        <w:rPr>
          <w:rFonts w:ascii="宋体" w:hAnsi="宋体" w:cs="宋体"/>
          <w:sz w:val="28"/>
        </w:rPr>
        <w:t>的</w:t>
      </w:r>
      <w:r>
        <w:rPr>
          <w:rFonts w:ascii="宋体" w:hAnsi="宋体" w:cs="宋体" w:hint="eastAsia"/>
          <w:sz w:val="28"/>
        </w:rPr>
        <w:t>18%。</w:t>
      </w:r>
    </w:p>
    <w:p w14:paraId="66B595B8" w14:textId="77777777" w:rsidR="00146C04" w:rsidRDefault="0058685F">
      <w:pPr>
        <w:widowControl/>
        <w:adjustRightInd w:val="0"/>
        <w:snapToGrid w:val="0"/>
        <w:spacing w:line="600" w:lineRule="exact"/>
        <w:ind w:firstLineChars="200" w:firstLine="560"/>
        <w:outlineLvl w:val="1"/>
        <w:rPr>
          <w:rFonts w:ascii="宋体" w:hAnsi="宋体" w:cs="宋体"/>
          <w:b/>
          <w:kern w:val="0"/>
          <w:sz w:val="28"/>
          <w:szCs w:val="28"/>
        </w:rPr>
      </w:pPr>
      <w:bookmarkStart w:id="296" w:name="_Toc27702_WPSOffice_Level2"/>
      <w:r>
        <w:rPr>
          <w:rFonts w:ascii="宋体" w:hAnsi="宋体" w:cs="宋体" w:hint="eastAsia"/>
          <w:b/>
          <w:kern w:val="0"/>
          <w:sz w:val="28"/>
          <w:szCs w:val="28"/>
        </w:rPr>
        <w:t>（二）</w:t>
      </w:r>
      <w:r>
        <w:rPr>
          <w:rFonts w:ascii="宋体" w:hAnsi="宋体" w:cs="宋体" w:hint="eastAsia"/>
          <w:b/>
          <w:bCs/>
          <w:kern w:val="0"/>
          <w:sz w:val="28"/>
          <w:szCs w:val="28"/>
        </w:rPr>
        <w:t>阳泉市郊区康复中心维修改造</w:t>
      </w:r>
      <w:r>
        <w:rPr>
          <w:rFonts w:ascii="宋体" w:hAnsi="宋体" w:cs="宋体" w:hint="eastAsia"/>
          <w:b/>
          <w:kern w:val="0"/>
          <w:sz w:val="28"/>
          <w:szCs w:val="28"/>
        </w:rPr>
        <w:t>项目</w:t>
      </w:r>
      <w:bookmarkEnd w:id="296"/>
    </w:p>
    <w:p w14:paraId="5F3D9B51" w14:textId="77777777" w:rsidR="00146C04" w:rsidRDefault="0058685F">
      <w:pPr>
        <w:widowControl/>
        <w:adjustRightInd w:val="0"/>
        <w:snapToGrid w:val="0"/>
        <w:spacing w:line="600" w:lineRule="exact"/>
        <w:ind w:firstLineChars="200" w:firstLine="560"/>
        <w:outlineLvl w:val="1"/>
        <w:rPr>
          <w:rFonts w:ascii="宋体" w:hAnsi="宋体" w:cs="宋体"/>
          <w:b/>
          <w:kern w:val="0"/>
          <w:sz w:val="28"/>
          <w:szCs w:val="28"/>
        </w:rPr>
      </w:pPr>
      <w:bookmarkStart w:id="297" w:name="_Toc24940_WPSOffice_Level3"/>
      <w:r>
        <w:rPr>
          <w:rFonts w:ascii="宋体" w:hAnsi="宋体" w:cs="宋体" w:hint="eastAsia"/>
          <w:b/>
          <w:kern w:val="0"/>
          <w:sz w:val="28"/>
          <w:szCs w:val="28"/>
        </w:rPr>
        <w:t>1.项目基本情况</w:t>
      </w:r>
      <w:bookmarkEnd w:id="297"/>
    </w:p>
    <w:p w14:paraId="597C6CB5"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阳泉市郊区康复中心维修改造项目包括：整体四层、局部五层的维修改造，建筑面积2405.54平方米。主要维修改造内容为:阳泉市郊区康复中心大楼外墙保温；内墙刮涂；门、窗更换；室内外排水、取暖电气改造更新；增设残疾人专用电梯及院面硬化；拆除院前立面悬挑构件及墙体在A轴新砌M5砂浆砖墙；拆除原屋面和女儿墙，新做彩钢瓦防水屋面，新做天沟挑檐集中排水；做SBS防水；天棚吊顶；安装窗台板和电梯门套；室内楼摸面层、门厅地面，台阶、柱铺设。</w:t>
      </w:r>
    </w:p>
    <w:p w14:paraId="15634661"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
          <w:kern w:val="0"/>
          <w:sz w:val="28"/>
          <w:szCs w:val="28"/>
        </w:rPr>
      </w:pPr>
      <w:bookmarkStart w:id="298" w:name="_Toc14052_WPSOffice_Level3"/>
      <w:r>
        <w:rPr>
          <w:rFonts w:ascii="宋体" w:hAnsi="宋体" w:cs="宋体" w:hint="eastAsia"/>
          <w:b/>
          <w:kern w:val="0"/>
          <w:sz w:val="28"/>
          <w:szCs w:val="28"/>
        </w:rPr>
        <w:t>2.项目投资及资金来源</w:t>
      </w:r>
      <w:bookmarkEnd w:id="298"/>
    </w:p>
    <w:p w14:paraId="1C8FBCED" w14:textId="77777777" w:rsidR="00146C04" w:rsidRDefault="0058685F">
      <w:pPr>
        <w:widowControl/>
        <w:adjustRightInd w:val="0"/>
        <w:snapToGrid w:val="0"/>
        <w:spacing w:line="600" w:lineRule="exact"/>
        <w:ind w:firstLineChars="200" w:firstLine="560"/>
        <w:outlineLvl w:val="1"/>
        <w:rPr>
          <w:rFonts w:ascii="宋体" w:eastAsia="宋体" w:hAnsi="宋体" w:cs="宋体"/>
          <w:bCs/>
          <w:kern w:val="0"/>
          <w:sz w:val="28"/>
          <w:szCs w:val="28"/>
        </w:rPr>
      </w:pPr>
      <w:r>
        <w:rPr>
          <w:rFonts w:ascii="宋体" w:hAnsi="宋体" w:cs="宋体" w:hint="eastAsia"/>
          <w:bCs/>
          <w:kern w:val="0"/>
          <w:sz w:val="28"/>
          <w:szCs w:val="28"/>
        </w:rPr>
        <w:t>根据会计师事务所出具的《阳泉市郊区康复中心维修工程财务竣工决算审计报告》（晋嘉昶专审［2018］026号）：郊区康复中心维修工程是阳泉市郊区政府2016年《政府工作报告》中确定的任务之一，分三期完成。截止2017年12月31日郊区康复中心维修改造项目已完成总投资3821442.06元，截止2018年12月18日，项目资金到位2682380元，包括列入2018年度新增债券资金82.75万元。资金来源：</w:t>
      </w:r>
    </w:p>
    <w:p w14:paraId="514F80BA" w14:textId="77777777" w:rsidR="00146C04" w:rsidRDefault="0058685F">
      <w:pPr>
        <w:widowControl/>
        <w:adjustRightInd w:val="0"/>
        <w:snapToGrid w:val="0"/>
        <w:spacing w:line="600" w:lineRule="exact"/>
        <w:ind w:firstLine="561"/>
        <w:outlineLvl w:val="1"/>
        <w:rPr>
          <w:rFonts w:ascii="宋体" w:hAnsi="宋体" w:cs="宋体"/>
          <w:b/>
          <w:kern w:val="0"/>
          <w:sz w:val="28"/>
          <w:szCs w:val="28"/>
        </w:rPr>
      </w:pPr>
      <w:bookmarkStart w:id="299" w:name="_Toc14897_WPSOffice_Level3"/>
      <w:r>
        <w:rPr>
          <w:rFonts w:ascii="宋体" w:hAnsi="宋体" w:cs="宋体" w:hint="eastAsia"/>
          <w:b/>
          <w:kern w:val="0"/>
          <w:sz w:val="28"/>
          <w:szCs w:val="28"/>
        </w:rPr>
        <w:t>3.项目审批情况</w:t>
      </w:r>
      <w:bookmarkEnd w:id="299"/>
    </w:p>
    <w:p w14:paraId="720A34FC" w14:textId="77777777" w:rsidR="00146C04" w:rsidRDefault="0058685F">
      <w:pPr>
        <w:widowControl/>
        <w:adjustRightInd w:val="0"/>
        <w:snapToGrid w:val="0"/>
        <w:spacing w:line="600" w:lineRule="exact"/>
        <w:ind w:firstLine="561"/>
        <w:outlineLvl w:val="1"/>
        <w:rPr>
          <w:rFonts w:ascii="宋体" w:hAnsi="宋体" w:cs="宋体"/>
          <w:kern w:val="0"/>
          <w:sz w:val="28"/>
          <w:szCs w:val="28"/>
        </w:rPr>
      </w:pPr>
      <w:r>
        <w:rPr>
          <w:rFonts w:ascii="宋体" w:hAnsi="宋体" w:cs="宋体"/>
          <w:kern w:val="0"/>
          <w:sz w:val="28"/>
          <w:szCs w:val="28"/>
        </w:rPr>
        <w:t>阳泉市郊区政府</w:t>
      </w:r>
      <w:r>
        <w:rPr>
          <w:rFonts w:ascii="宋体" w:hAnsi="宋体" w:cs="宋体" w:hint="eastAsia"/>
          <w:kern w:val="0"/>
          <w:sz w:val="28"/>
          <w:szCs w:val="28"/>
        </w:rPr>
        <w:t>2016年《政府工作报告》安排。</w:t>
      </w:r>
    </w:p>
    <w:p w14:paraId="0C9FAA73" w14:textId="77777777" w:rsidR="00146C04" w:rsidRDefault="0058685F">
      <w:pPr>
        <w:widowControl/>
        <w:adjustRightInd w:val="0"/>
        <w:snapToGrid w:val="0"/>
        <w:spacing w:line="600" w:lineRule="exact"/>
        <w:ind w:firstLine="560"/>
        <w:rPr>
          <w:rFonts w:ascii="宋体" w:hAnsi="宋体" w:cs="宋体"/>
          <w:b/>
          <w:kern w:val="0"/>
          <w:sz w:val="28"/>
          <w:szCs w:val="28"/>
        </w:rPr>
      </w:pPr>
      <w:bookmarkStart w:id="300" w:name="_Toc2590_WPSOffice_Level3"/>
      <w:r>
        <w:rPr>
          <w:rFonts w:ascii="宋体" w:hAnsi="宋体" w:cs="宋体" w:hint="eastAsia"/>
          <w:b/>
          <w:kern w:val="0"/>
          <w:sz w:val="28"/>
          <w:szCs w:val="28"/>
        </w:rPr>
        <w:t>4.项目建设及进展情况</w:t>
      </w:r>
      <w:bookmarkEnd w:id="300"/>
    </w:p>
    <w:p w14:paraId="645ABDD7"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本项目于2018年1月开工，2018年1月通过由阳泉市郊区卫生和计划生育局组织的项目验收，验收合格后现已投入正常使用。</w:t>
      </w:r>
    </w:p>
    <w:p w14:paraId="0831C690"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sz w:val="28"/>
        </w:rPr>
        <w:t>截止</w:t>
      </w:r>
      <w:r>
        <w:rPr>
          <w:rFonts w:ascii="宋体" w:hAnsi="宋体" w:cs="宋体" w:hint="eastAsia"/>
          <w:sz w:val="28"/>
          <w:szCs w:val="28"/>
        </w:rPr>
        <w:t>2019年3月31日</w:t>
      </w:r>
      <w:r>
        <w:rPr>
          <w:rFonts w:ascii="宋体" w:hAnsi="宋体" w:cs="宋体" w:hint="eastAsia"/>
          <w:sz w:val="28"/>
        </w:rPr>
        <w:t>，本项目已累计完成投资额382.14万元，占总投资</w:t>
      </w:r>
      <w:r>
        <w:rPr>
          <w:rFonts w:ascii="宋体" w:hAnsi="宋体" w:cs="宋体"/>
          <w:sz w:val="28"/>
        </w:rPr>
        <w:t>的</w:t>
      </w:r>
      <w:r>
        <w:rPr>
          <w:rFonts w:ascii="宋体" w:hAnsi="宋体" w:cs="宋体" w:hint="eastAsia"/>
          <w:sz w:val="28"/>
        </w:rPr>
        <w:t>100%。</w:t>
      </w:r>
    </w:p>
    <w:p w14:paraId="789B338A" w14:textId="77777777" w:rsidR="00146C04" w:rsidRDefault="0058685F">
      <w:pPr>
        <w:pStyle w:val="2"/>
        <w:spacing w:before="0" w:after="0" w:line="600" w:lineRule="exact"/>
        <w:ind w:firstLine="549"/>
        <w:rPr>
          <w:rFonts w:ascii="宋体" w:eastAsia="宋体" w:hAnsi="宋体"/>
          <w:bCs w:val="0"/>
          <w:kern w:val="0"/>
          <w:sz w:val="28"/>
          <w:szCs w:val="28"/>
        </w:rPr>
      </w:pPr>
      <w:bookmarkStart w:id="301" w:name="_Toc21868_WPSOffice_Level1"/>
      <w:bookmarkStart w:id="302" w:name="_Toc23028_WPSOffice_Level1"/>
      <w:r>
        <w:rPr>
          <w:rFonts w:ascii="宋体" w:eastAsia="宋体" w:hAnsi="宋体" w:hint="eastAsia"/>
          <w:bCs w:val="0"/>
          <w:kern w:val="0"/>
          <w:sz w:val="28"/>
          <w:szCs w:val="28"/>
        </w:rPr>
        <w:lastRenderedPageBreak/>
        <w:t>五、债券重大公开事项</w:t>
      </w:r>
      <w:bookmarkEnd w:id="301"/>
      <w:bookmarkEnd w:id="302"/>
    </w:p>
    <w:p w14:paraId="75151BEE" w14:textId="77777777" w:rsidR="00146C04" w:rsidRDefault="0058685F">
      <w:pPr>
        <w:ind w:firstLineChars="200" w:firstLine="560"/>
        <w:rPr>
          <w:rFonts w:ascii="宋体" w:eastAsia="宋体" w:hAnsi="宋体" w:cs="宋体"/>
          <w:bCs/>
          <w:kern w:val="0"/>
          <w:sz w:val="28"/>
          <w:szCs w:val="28"/>
        </w:rPr>
      </w:pPr>
      <w:r>
        <w:rPr>
          <w:rFonts w:ascii="宋体" w:hAnsi="宋体" w:cs="宋体" w:hint="eastAsia"/>
          <w:bCs/>
          <w:kern w:val="0"/>
          <w:sz w:val="28"/>
          <w:szCs w:val="28"/>
        </w:rPr>
        <w:t>截止2018年末，本单位所在一般债券及普通专项债券资金使用地区未发生可能影响当地一般公共预算收入和政府性基金预算收入的重大事项。</w:t>
      </w:r>
    </w:p>
    <w:p w14:paraId="45DD81C1" w14:textId="77777777" w:rsidR="00146C04" w:rsidRDefault="00146C04">
      <w:pPr>
        <w:jc w:val="right"/>
        <w:rPr>
          <w:sz w:val="28"/>
          <w:szCs w:val="28"/>
        </w:rPr>
      </w:pPr>
    </w:p>
    <w:p w14:paraId="5DC7B289"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阳泉市郊区卫生健康和体育局</w:t>
      </w:r>
    </w:p>
    <w:p w14:paraId="51192169" w14:textId="77777777" w:rsidR="00146C04" w:rsidRDefault="0058685F">
      <w:pPr>
        <w:wordWrap w:val="0"/>
        <w:jc w:val="right"/>
        <w:rPr>
          <w:sz w:val="28"/>
          <w:szCs w:val="28"/>
        </w:rPr>
      </w:pPr>
      <w:r>
        <w:rPr>
          <w:rFonts w:hint="eastAsia"/>
          <w:sz w:val="28"/>
          <w:szCs w:val="28"/>
        </w:rPr>
        <w:t>二〇一九年八月</w:t>
      </w:r>
      <w:r>
        <w:rPr>
          <w:rFonts w:hint="eastAsia"/>
          <w:sz w:val="28"/>
          <w:szCs w:val="28"/>
        </w:rPr>
        <w:t xml:space="preserve"> </w:t>
      </w:r>
      <w:r>
        <w:rPr>
          <w:sz w:val="28"/>
          <w:szCs w:val="28"/>
        </w:rPr>
        <w:t xml:space="preserve">     </w:t>
      </w:r>
    </w:p>
    <w:p w14:paraId="4C23ABB6" w14:textId="77777777" w:rsidR="00146C04" w:rsidRDefault="0058685F">
      <w:pPr>
        <w:rPr>
          <w:rFonts w:ascii="宋体" w:hAnsi="宋体" w:cs="宋体"/>
          <w:sz w:val="28"/>
          <w:szCs w:val="28"/>
        </w:rPr>
      </w:pPr>
      <w:r>
        <w:rPr>
          <w:rFonts w:ascii="宋体" w:hAnsi="宋体" w:cs="宋体"/>
          <w:sz w:val="28"/>
          <w:szCs w:val="28"/>
        </w:rPr>
        <w:br w:type="page"/>
      </w:r>
    </w:p>
    <w:p w14:paraId="0F7F348B" w14:textId="77777777" w:rsidR="00146C04" w:rsidRPr="00780525" w:rsidRDefault="0058685F">
      <w:pPr>
        <w:spacing w:line="600" w:lineRule="exact"/>
        <w:jc w:val="center"/>
        <w:rPr>
          <w:rFonts w:ascii="宋体" w:hAnsi="宋体" w:cs="宋体"/>
          <w:b/>
          <w:sz w:val="32"/>
          <w:szCs w:val="32"/>
        </w:rPr>
      </w:pPr>
      <w:bookmarkStart w:id="303" w:name="_Toc12418_WPSOffice_Level1"/>
      <w:bookmarkStart w:id="304" w:name="_Toc7385_WPSOffice_Level1"/>
      <w:r w:rsidRPr="00780525">
        <w:rPr>
          <w:rFonts w:ascii="宋体" w:hAnsi="宋体" w:cs="宋体" w:hint="eastAsia"/>
          <w:b/>
          <w:sz w:val="32"/>
          <w:szCs w:val="32"/>
        </w:rPr>
        <w:lastRenderedPageBreak/>
        <w:t>阳泉市郊区住房和城乡建设管理局</w:t>
      </w:r>
      <w:bookmarkEnd w:id="303"/>
      <w:bookmarkEnd w:id="304"/>
    </w:p>
    <w:p w14:paraId="1E0F80A8" w14:textId="77777777" w:rsidR="00146C04" w:rsidRPr="00780525" w:rsidRDefault="0058685F">
      <w:pPr>
        <w:spacing w:after="240" w:line="600" w:lineRule="exact"/>
        <w:jc w:val="center"/>
        <w:rPr>
          <w:rFonts w:ascii="宋体" w:hAnsi="宋体" w:cs="宋体"/>
          <w:b/>
          <w:sz w:val="32"/>
          <w:szCs w:val="32"/>
        </w:rPr>
      </w:pPr>
      <w:bookmarkStart w:id="305" w:name="_Toc2115_WPSOffice_Level1"/>
      <w:bookmarkStart w:id="306" w:name="_Toc10844_WPSOffice_Level1"/>
      <w:r w:rsidRPr="00780525">
        <w:rPr>
          <w:rFonts w:ascii="宋体" w:hAnsi="宋体" w:cs="宋体" w:hint="eastAsia"/>
          <w:b/>
          <w:sz w:val="32"/>
          <w:szCs w:val="32"/>
        </w:rPr>
        <w:t>债券存续期信息公示</w:t>
      </w:r>
      <w:bookmarkEnd w:id="305"/>
      <w:bookmarkEnd w:id="306"/>
    </w:p>
    <w:p w14:paraId="53C75D6F" w14:textId="77777777" w:rsidR="00146C04" w:rsidRDefault="0058685F">
      <w:pPr>
        <w:spacing w:line="600" w:lineRule="exact"/>
        <w:ind w:firstLineChars="200" w:firstLine="560"/>
        <w:rPr>
          <w:rFonts w:ascii="宋体" w:hAnsi="宋体" w:cs="宋体"/>
          <w:b/>
          <w:sz w:val="28"/>
          <w:szCs w:val="28"/>
        </w:rPr>
      </w:pPr>
      <w:bookmarkStart w:id="307" w:name="_Toc15330_WPSOffice_Level1"/>
      <w:bookmarkStart w:id="308" w:name="_Toc24940_WPSOffice_Level1"/>
      <w:r>
        <w:rPr>
          <w:rFonts w:ascii="宋体" w:hAnsi="宋体" w:cs="宋体" w:hint="eastAsia"/>
          <w:b/>
          <w:sz w:val="28"/>
          <w:szCs w:val="28"/>
        </w:rPr>
        <w:t>一、债券资金使用单位</w:t>
      </w:r>
      <w:bookmarkEnd w:id="307"/>
      <w:bookmarkEnd w:id="308"/>
    </w:p>
    <w:p w14:paraId="22585234"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本次信息公示所涉一般债券及普通专项债券资金的使用单位：阳泉市郊区住房和城乡建设管理局（阳泉市郊区人民防空办公室、阳泉市郊区城市管理综合执法局），本单位依法取得了阳泉市郊区人民政府办公室颁发的《机关法人证书》，2019年3月14日，机构名称变更为阳泉市郊区住房和城乡建设管理局（阳泉市郊区人民防空办公室、阳泉市郊区城市管理综合行政执法局）。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04"/>
      </w:tblGrid>
      <w:tr w:rsidR="00146C04" w14:paraId="2F6BE8B4" w14:textId="77777777">
        <w:trPr>
          <w:jc w:val="center"/>
        </w:trPr>
        <w:tc>
          <w:tcPr>
            <w:tcW w:w="2518" w:type="dxa"/>
            <w:noWrap/>
          </w:tcPr>
          <w:p w14:paraId="3156576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机构名称</w:t>
            </w:r>
          </w:p>
        </w:tc>
        <w:tc>
          <w:tcPr>
            <w:tcW w:w="6004" w:type="dxa"/>
            <w:noWrap/>
          </w:tcPr>
          <w:p w14:paraId="5864D5D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阳泉市郊区住房和城乡建设管理局（阳泉市郊区人民防空办公室、阳泉市郊区城市管理综合行政执法局）</w:t>
            </w:r>
          </w:p>
        </w:tc>
      </w:tr>
      <w:tr w:rsidR="00146C04" w14:paraId="4D908439" w14:textId="77777777">
        <w:trPr>
          <w:jc w:val="center"/>
        </w:trPr>
        <w:tc>
          <w:tcPr>
            <w:tcW w:w="2518" w:type="dxa"/>
            <w:noWrap/>
          </w:tcPr>
          <w:p w14:paraId="59CB0E3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统一社会信用代码</w:t>
            </w:r>
          </w:p>
        </w:tc>
        <w:tc>
          <w:tcPr>
            <w:tcW w:w="6004" w:type="dxa"/>
            <w:noWrap/>
          </w:tcPr>
          <w:p w14:paraId="5DEC4E9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111403115514891133</w:t>
            </w:r>
          </w:p>
        </w:tc>
      </w:tr>
      <w:tr w:rsidR="00146C04" w14:paraId="6DFC04E7" w14:textId="77777777">
        <w:trPr>
          <w:jc w:val="center"/>
        </w:trPr>
        <w:tc>
          <w:tcPr>
            <w:tcW w:w="2518" w:type="dxa"/>
            <w:noWrap/>
          </w:tcPr>
          <w:p w14:paraId="3C2D587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法定代表人</w:t>
            </w:r>
          </w:p>
        </w:tc>
        <w:tc>
          <w:tcPr>
            <w:tcW w:w="6004" w:type="dxa"/>
            <w:noWrap/>
          </w:tcPr>
          <w:p w14:paraId="32A7E4A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常征</w:t>
            </w:r>
          </w:p>
        </w:tc>
      </w:tr>
      <w:tr w:rsidR="00146C04" w14:paraId="53225BA7" w14:textId="77777777">
        <w:trPr>
          <w:jc w:val="center"/>
        </w:trPr>
        <w:tc>
          <w:tcPr>
            <w:tcW w:w="2518" w:type="dxa"/>
            <w:noWrap/>
          </w:tcPr>
          <w:p w14:paraId="78550621"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经费来源</w:t>
            </w:r>
          </w:p>
        </w:tc>
        <w:tc>
          <w:tcPr>
            <w:tcW w:w="6004" w:type="dxa"/>
            <w:noWrap/>
          </w:tcPr>
          <w:p w14:paraId="70D915B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财政补助</w:t>
            </w:r>
          </w:p>
        </w:tc>
      </w:tr>
      <w:tr w:rsidR="00146C04" w14:paraId="25C84023" w14:textId="77777777">
        <w:trPr>
          <w:jc w:val="center"/>
        </w:trPr>
        <w:tc>
          <w:tcPr>
            <w:tcW w:w="2518" w:type="dxa"/>
            <w:noWrap/>
          </w:tcPr>
          <w:p w14:paraId="6822F799"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注册资本</w:t>
            </w:r>
          </w:p>
        </w:tc>
        <w:tc>
          <w:tcPr>
            <w:tcW w:w="6004" w:type="dxa"/>
            <w:noWrap/>
          </w:tcPr>
          <w:p w14:paraId="208191EF"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600万（人民币元）</w:t>
            </w:r>
          </w:p>
        </w:tc>
      </w:tr>
      <w:tr w:rsidR="00146C04" w14:paraId="45176240" w14:textId="77777777">
        <w:trPr>
          <w:jc w:val="center"/>
        </w:trPr>
        <w:tc>
          <w:tcPr>
            <w:tcW w:w="2518" w:type="dxa"/>
            <w:noWrap/>
          </w:tcPr>
          <w:p w14:paraId="0E514F0B"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住所</w:t>
            </w:r>
          </w:p>
        </w:tc>
        <w:tc>
          <w:tcPr>
            <w:tcW w:w="6004" w:type="dxa"/>
            <w:noWrap/>
          </w:tcPr>
          <w:p w14:paraId="605201AE"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山西省阳泉市郊区玉泉北路8号</w:t>
            </w:r>
          </w:p>
        </w:tc>
      </w:tr>
      <w:tr w:rsidR="00146C04" w14:paraId="2F7C0759" w14:textId="77777777">
        <w:trPr>
          <w:jc w:val="center"/>
        </w:trPr>
        <w:tc>
          <w:tcPr>
            <w:tcW w:w="2518" w:type="dxa"/>
            <w:noWrap/>
          </w:tcPr>
          <w:p w14:paraId="2D211CA0"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登记部门</w:t>
            </w:r>
          </w:p>
        </w:tc>
        <w:tc>
          <w:tcPr>
            <w:tcW w:w="6004" w:type="dxa"/>
            <w:noWrap/>
          </w:tcPr>
          <w:p w14:paraId="6A53E4C3" w14:textId="77777777" w:rsidR="00146C04" w:rsidRDefault="0058685F">
            <w:pPr>
              <w:widowControl/>
              <w:adjustRightInd w:val="0"/>
              <w:snapToGrid w:val="0"/>
              <w:spacing w:line="600" w:lineRule="exact"/>
              <w:jc w:val="left"/>
              <w:rPr>
                <w:rFonts w:ascii="宋体" w:hAnsi="宋体" w:cs="宋体"/>
                <w:bCs/>
                <w:kern w:val="0"/>
                <w:sz w:val="28"/>
                <w:szCs w:val="28"/>
              </w:rPr>
            </w:pPr>
            <w:r>
              <w:rPr>
                <w:rFonts w:ascii="宋体" w:hAnsi="宋体" w:cs="宋体" w:hint="eastAsia"/>
                <w:bCs/>
                <w:kern w:val="0"/>
                <w:sz w:val="28"/>
                <w:szCs w:val="28"/>
              </w:rPr>
              <w:t>阳泉市郊区人民政府办公室</w:t>
            </w:r>
          </w:p>
        </w:tc>
      </w:tr>
    </w:tbl>
    <w:p w14:paraId="4432BA7F" w14:textId="77777777" w:rsidR="00146C04" w:rsidRDefault="0058685F">
      <w:pPr>
        <w:spacing w:line="600" w:lineRule="exact"/>
        <w:rPr>
          <w:rFonts w:ascii="宋体" w:hAnsi="宋体" w:cs="宋体"/>
          <w:b/>
          <w:sz w:val="28"/>
          <w:szCs w:val="28"/>
        </w:rPr>
      </w:pPr>
      <w:r>
        <w:rPr>
          <w:rFonts w:ascii="宋体" w:hAnsi="宋体" w:cs="宋体" w:hint="eastAsia"/>
          <w:b/>
          <w:sz w:val="28"/>
          <w:szCs w:val="28"/>
        </w:rPr>
        <w:t xml:space="preserve">    </w:t>
      </w:r>
      <w:bookmarkStart w:id="309" w:name="_Toc20111_WPSOffice_Level1"/>
      <w:bookmarkStart w:id="310" w:name="_Toc14052_WPSOffice_Level1"/>
      <w:r>
        <w:rPr>
          <w:rFonts w:ascii="宋体" w:hAnsi="宋体" w:cs="宋体" w:hint="eastAsia"/>
          <w:b/>
          <w:sz w:val="28"/>
          <w:szCs w:val="28"/>
        </w:rPr>
        <w:t>二、债券资金拨付情况</w:t>
      </w:r>
      <w:bookmarkEnd w:id="309"/>
      <w:bookmarkEnd w:id="310"/>
    </w:p>
    <w:p w14:paraId="692979D1"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2018年度，阳泉市郊区住房和城乡建设管理局共收到拨付的债券资金2,859.92万元，其中：一般债券资金1,735.92万元，普通专项债券资金1,124.00万元。具体情况如下：</w:t>
      </w:r>
    </w:p>
    <w:p w14:paraId="77334567"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lastRenderedPageBreak/>
        <w:t>1.2018年1月-12月，阳泉市郊区财政局拨付普通专项债券资金1,124.00万元,用于居乐园保障房项目和2018年两节灯展亮化工程。</w:t>
      </w:r>
    </w:p>
    <w:p w14:paraId="04FA71A3"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2.2018年1月-12月，阳泉市郊区财政局拨付一般债券资金1,735.92万元，用于李荫路综合治理项目、人防预备指挥所渗水维修工程、双营路建设和部分零星工程。</w:t>
      </w:r>
    </w:p>
    <w:p w14:paraId="16E63F60" w14:textId="77777777" w:rsidR="00146C04" w:rsidRDefault="0058685F">
      <w:pPr>
        <w:spacing w:line="600" w:lineRule="exact"/>
        <w:ind w:firstLineChars="200" w:firstLine="560"/>
        <w:rPr>
          <w:rFonts w:ascii="宋体" w:hAnsi="宋体" w:cs="宋体"/>
          <w:b/>
          <w:sz w:val="28"/>
          <w:szCs w:val="28"/>
        </w:rPr>
      </w:pPr>
      <w:bookmarkStart w:id="311" w:name="_Toc2590_WPSOffice_Level1"/>
      <w:bookmarkStart w:id="312" w:name="_Toc13145_WPSOffice_Level1"/>
      <w:r>
        <w:rPr>
          <w:rFonts w:ascii="宋体" w:hAnsi="宋体" w:cs="宋体" w:hint="eastAsia"/>
          <w:b/>
          <w:sz w:val="28"/>
          <w:szCs w:val="28"/>
        </w:rPr>
        <w:t>三、债券资金使用情况</w:t>
      </w:r>
      <w:bookmarkEnd w:id="311"/>
      <w:bookmarkEnd w:id="312"/>
    </w:p>
    <w:p w14:paraId="1A1A1274" w14:textId="77777777" w:rsidR="00146C04" w:rsidRDefault="0058685F">
      <w:pPr>
        <w:spacing w:line="600" w:lineRule="exact"/>
        <w:ind w:firstLineChars="200" w:firstLine="560"/>
        <w:rPr>
          <w:rFonts w:ascii="宋体" w:hAnsi="宋体" w:cs="宋体"/>
          <w:sz w:val="28"/>
          <w:szCs w:val="28"/>
        </w:rPr>
      </w:pPr>
      <w:bookmarkStart w:id="313" w:name="_Toc22239_WPSOffice_Level2"/>
      <w:r>
        <w:rPr>
          <w:rFonts w:ascii="宋体" w:hAnsi="宋体" w:cs="宋体" w:hint="eastAsia"/>
          <w:sz w:val="28"/>
          <w:szCs w:val="28"/>
        </w:rPr>
        <w:t>（一）居乐园保障房项目</w:t>
      </w:r>
      <w:bookmarkEnd w:id="313"/>
    </w:p>
    <w:p w14:paraId="7542B80A"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1、截止2018年12月31日，阳泉市郊区居乐园保障房项目本年度债券资金已支付工程进度款528.68万元，年末结转471.32万元。</w:t>
      </w:r>
    </w:p>
    <w:p w14:paraId="1B9B57EA"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2、截止2019年3月31日，阳泉市郊区居乐园保障房项目债券资金结转409.82万元。</w:t>
      </w:r>
    </w:p>
    <w:tbl>
      <w:tblPr>
        <w:tblW w:w="8336" w:type="dxa"/>
        <w:jc w:val="center"/>
        <w:tblLayout w:type="fixed"/>
        <w:tblCellMar>
          <w:left w:w="0" w:type="dxa"/>
          <w:right w:w="0" w:type="dxa"/>
        </w:tblCellMar>
        <w:tblLook w:val="04A0" w:firstRow="1" w:lastRow="0" w:firstColumn="1" w:lastColumn="0" w:noHBand="0" w:noVBand="1"/>
      </w:tblPr>
      <w:tblGrid>
        <w:gridCol w:w="845"/>
        <w:gridCol w:w="1522"/>
        <w:gridCol w:w="4177"/>
        <w:gridCol w:w="1792"/>
      </w:tblGrid>
      <w:tr w:rsidR="00146C04" w14:paraId="5287B107" w14:textId="77777777">
        <w:trPr>
          <w:trHeight w:val="476"/>
          <w:tblHeader/>
          <w:jc w:val="center"/>
        </w:trPr>
        <w:tc>
          <w:tcPr>
            <w:tcW w:w="845" w:type="dxa"/>
            <w:tcBorders>
              <w:top w:val="nil"/>
              <w:left w:val="nil"/>
              <w:bottom w:val="single" w:sz="8" w:space="0" w:color="000000"/>
              <w:right w:val="nil"/>
            </w:tcBorders>
            <w:noWrap/>
            <w:tcMar>
              <w:top w:w="15" w:type="dxa"/>
              <w:left w:w="15" w:type="dxa"/>
              <w:bottom w:w="0" w:type="dxa"/>
              <w:right w:w="15" w:type="dxa"/>
            </w:tcMar>
            <w:vAlign w:val="center"/>
          </w:tcPr>
          <w:p w14:paraId="31885E49" w14:textId="77777777" w:rsidR="00146C04" w:rsidRDefault="00146C04">
            <w:pPr>
              <w:spacing w:line="600" w:lineRule="exact"/>
              <w:jc w:val="center"/>
              <w:rPr>
                <w:rFonts w:ascii="宋体" w:hAnsi="宋体" w:cs="宋体"/>
                <w:color w:val="000000"/>
                <w:sz w:val="20"/>
                <w:szCs w:val="20"/>
              </w:rPr>
            </w:pPr>
          </w:p>
        </w:tc>
        <w:tc>
          <w:tcPr>
            <w:tcW w:w="1522" w:type="dxa"/>
            <w:tcBorders>
              <w:top w:val="nil"/>
              <w:left w:val="nil"/>
              <w:bottom w:val="single" w:sz="8" w:space="0" w:color="000000"/>
              <w:right w:val="nil"/>
            </w:tcBorders>
            <w:noWrap/>
            <w:tcMar>
              <w:top w:w="15" w:type="dxa"/>
              <w:left w:w="15" w:type="dxa"/>
              <w:bottom w:w="0" w:type="dxa"/>
              <w:right w:w="15" w:type="dxa"/>
            </w:tcMar>
            <w:vAlign w:val="center"/>
          </w:tcPr>
          <w:p w14:paraId="5795EBC9" w14:textId="77777777" w:rsidR="00146C04" w:rsidRDefault="00146C04">
            <w:pPr>
              <w:spacing w:line="600" w:lineRule="exact"/>
              <w:jc w:val="center"/>
              <w:rPr>
                <w:rFonts w:ascii="宋体" w:hAnsi="宋体" w:cs="宋体"/>
                <w:color w:val="000000"/>
                <w:sz w:val="20"/>
                <w:szCs w:val="20"/>
              </w:rPr>
            </w:pPr>
          </w:p>
        </w:tc>
        <w:tc>
          <w:tcPr>
            <w:tcW w:w="4177" w:type="dxa"/>
            <w:tcBorders>
              <w:top w:val="nil"/>
              <w:left w:val="nil"/>
              <w:bottom w:val="single" w:sz="8" w:space="0" w:color="000000"/>
              <w:right w:val="nil"/>
            </w:tcBorders>
            <w:noWrap/>
            <w:tcMar>
              <w:top w:w="15" w:type="dxa"/>
              <w:left w:w="15" w:type="dxa"/>
              <w:bottom w:w="0" w:type="dxa"/>
              <w:right w:w="15" w:type="dxa"/>
            </w:tcMar>
            <w:vAlign w:val="center"/>
          </w:tcPr>
          <w:p w14:paraId="2D8372FC" w14:textId="77777777" w:rsidR="00146C04" w:rsidRDefault="00146C04">
            <w:pPr>
              <w:spacing w:line="600" w:lineRule="exact"/>
              <w:jc w:val="center"/>
              <w:rPr>
                <w:rFonts w:ascii="宋体" w:hAnsi="宋体" w:cs="宋体"/>
                <w:color w:val="000000"/>
                <w:sz w:val="20"/>
                <w:szCs w:val="20"/>
              </w:rPr>
            </w:pPr>
          </w:p>
        </w:tc>
        <w:tc>
          <w:tcPr>
            <w:tcW w:w="1792" w:type="dxa"/>
            <w:tcBorders>
              <w:top w:val="nil"/>
              <w:left w:val="nil"/>
              <w:bottom w:val="single" w:sz="8" w:space="0" w:color="000000"/>
              <w:right w:val="nil"/>
            </w:tcBorders>
            <w:noWrap/>
            <w:tcMar>
              <w:top w:w="15" w:type="dxa"/>
              <w:left w:w="15" w:type="dxa"/>
              <w:bottom w:w="0" w:type="dxa"/>
              <w:right w:w="15" w:type="dxa"/>
            </w:tcMar>
            <w:vAlign w:val="center"/>
          </w:tcPr>
          <w:p w14:paraId="26DEF5C8"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 金额单位：万元 </w:t>
            </w:r>
          </w:p>
        </w:tc>
      </w:tr>
      <w:tr w:rsidR="00146C04" w14:paraId="6BFDCC9D" w14:textId="77777777">
        <w:trPr>
          <w:trHeight w:val="476"/>
          <w:tblHeader/>
          <w:jc w:val="center"/>
        </w:trPr>
        <w:tc>
          <w:tcPr>
            <w:tcW w:w="845"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3A9F3C4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522"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09D918E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177"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689C77C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92"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55AD14A4"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 xml:space="preserve">金 额 </w:t>
            </w:r>
          </w:p>
        </w:tc>
      </w:tr>
      <w:tr w:rsidR="00146C04" w14:paraId="16FD709B"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29F989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FADFF4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2018.09.04</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126E42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C0C17E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20.00</w:t>
            </w:r>
          </w:p>
        </w:tc>
      </w:tr>
      <w:tr w:rsidR="00146C04" w14:paraId="13B02B2D"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3D5979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424646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2018.09.04</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32D7FC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38B57B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17.90</w:t>
            </w:r>
          </w:p>
        </w:tc>
      </w:tr>
      <w:tr w:rsidR="00146C04" w14:paraId="1D95AC8C"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87509D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D07906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2018.09.05</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563AA06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2229184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35.52</w:t>
            </w:r>
          </w:p>
        </w:tc>
      </w:tr>
      <w:tr w:rsidR="00146C04" w14:paraId="3BEE5881"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2092C4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4F4B38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2018.09.06</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3A99098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C10648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20.00</w:t>
            </w:r>
          </w:p>
        </w:tc>
      </w:tr>
      <w:tr w:rsidR="00146C04" w14:paraId="4A3FD507"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1C61A3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7E78EA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2018.09.20</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3958C07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CDC4B4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300.00</w:t>
            </w:r>
          </w:p>
        </w:tc>
      </w:tr>
      <w:tr w:rsidR="00146C04" w14:paraId="5333B72C"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DDC544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899B60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2018.10.19</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1BE9180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84B136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60.00</w:t>
            </w:r>
          </w:p>
        </w:tc>
      </w:tr>
      <w:tr w:rsidR="00146C04" w14:paraId="44E53998"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206F6A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030BB6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2018.11.14</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4891753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F4AD54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0.50</w:t>
            </w:r>
          </w:p>
        </w:tc>
      </w:tr>
      <w:tr w:rsidR="00146C04" w14:paraId="01CA5168"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8DF618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CAD1B5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2018.12.07</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37FE7AE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38BE90E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1.31</w:t>
            </w:r>
          </w:p>
        </w:tc>
      </w:tr>
      <w:tr w:rsidR="00146C04" w14:paraId="7FF7732B"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9A1A19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8C0775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2018.12.17</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6AAF4DD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24B5B39"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23.5</w:t>
            </w:r>
          </w:p>
        </w:tc>
      </w:tr>
      <w:tr w:rsidR="00146C04" w14:paraId="3CC1BF49"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30A342D"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lastRenderedPageBreak/>
              <w:t>10</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980906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2018.12.20</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64312C3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D792D0A"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49.95</w:t>
            </w:r>
          </w:p>
        </w:tc>
      </w:tr>
      <w:tr w:rsidR="00146C04" w14:paraId="3F4BBC07"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FD42783" w14:textId="77777777" w:rsidR="00146C04" w:rsidRDefault="0058685F">
            <w:pPr>
              <w:widowControl/>
              <w:spacing w:line="60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1522"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8FCBE2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2019.02.28</w:t>
            </w:r>
          </w:p>
        </w:tc>
        <w:tc>
          <w:tcPr>
            <w:tcW w:w="4177"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tcPr>
          <w:p w14:paraId="5318D2A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7A558E9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1.50</w:t>
            </w:r>
          </w:p>
        </w:tc>
      </w:tr>
      <w:tr w:rsidR="00146C04" w14:paraId="5143A509"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779208C" w14:textId="77777777" w:rsidR="00146C04" w:rsidRDefault="0058685F">
            <w:pPr>
              <w:widowControl/>
              <w:spacing w:line="60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522"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CE28A0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2019.02.02</w:t>
            </w:r>
          </w:p>
        </w:tc>
        <w:tc>
          <w:tcPr>
            <w:tcW w:w="4177"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tcPr>
          <w:p w14:paraId="79D703D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48BB374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60.00</w:t>
            </w:r>
          </w:p>
        </w:tc>
      </w:tr>
      <w:tr w:rsidR="00146C04" w14:paraId="5A608B31" w14:textId="77777777">
        <w:trPr>
          <w:trHeight w:val="476"/>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B1F1DBE" w14:textId="77777777" w:rsidR="00146C04" w:rsidRDefault="0058685F">
            <w:pPr>
              <w:widowControl/>
              <w:spacing w:line="60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522"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63C4C2D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2019.03.31</w:t>
            </w:r>
          </w:p>
        </w:tc>
        <w:tc>
          <w:tcPr>
            <w:tcW w:w="4177" w:type="dxa"/>
            <w:tcBorders>
              <w:top w:val="dotted" w:sz="4"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0E736A2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剩余债券资金</w:t>
            </w:r>
          </w:p>
        </w:tc>
        <w:tc>
          <w:tcPr>
            <w:tcW w:w="1792" w:type="dxa"/>
            <w:tcBorders>
              <w:top w:val="dotted" w:sz="4" w:space="0" w:color="000000"/>
              <w:left w:val="dotted" w:sz="4" w:space="0" w:color="000000"/>
              <w:bottom w:val="dotted" w:sz="4" w:space="0" w:color="000000"/>
              <w:right w:val="nil"/>
            </w:tcBorders>
            <w:noWrap/>
            <w:tcMar>
              <w:top w:w="15" w:type="dxa"/>
              <w:left w:w="15" w:type="dxa"/>
              <w:bottom w:w="0" w:type="dxa"/>
              <w:right w:w="15" w:type="dxa"/>
            </w:tcMar>
            <w:vAlign w:val="center"/>
          </w:tcPr>
          <w:p w14:paraId="7CBC2EE9" w14:textId="77777777" w:rsidR="00146C04" w:rsidRDefault="0058685F">
            <w:pPr>
              <w:widowControl/>
              <w:spacing w:line="600" w:lineRule="exact"/>
              <w:jc w:val="center"/>
              <w:textAlignment w:val="center"/>
              <w:rPr>
                <w:rFonts w:ascii="宋体" w:hAnsi="宋体" w:cs="宋体"/>
                <w:bCs/>
                <w:color w:val="000000"/>
                <w:sz w:val="20"/>
                <w:szCs w:val="20"/>
              </w:rPr>
            </w:pPr>
            <w:r>
              <w:rPr>
                <w:rFonts w:ascii="宋体" w:hAnsi="宋体" w:cs="宋体" w:hint="eastAsia"/>
                <w:bCs/>
                <w:color w:val="000000"/>
                <w:sz w:val="20"/>
                <w:szCs w:val="20"/>
              </w:rPr>
              <w:t>409.82</w:t>
            </w:r>
          </w:p>
        </w:tc>
      </w:tr>
      <w:tr w:rsidR="00146C04" w14:paraId="79FB3104" w14:textId="77777777">
        <w:trPr>
          <w:trHeight w:val="476"/>
          <w:jc w:val="center"/>
        </w:trPr>
        <w:tc>
          <w:tcPr>
            <w:tcW w:w="6544"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44C8BC0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92"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63E2419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1,000.00</w:t>
            </w:r>
          </w:p>
        </w:tc>
      </w:tr>
    </w:tbl>
    <w:p w14:paraId="34946DA0" w14:textId="77777777" w:rsidR="00146C04" w:rsidRDefault="0058685F">
      <w:pPr>
        <w:spacing w:line="600" w:lineRule="exact"/>
        <w:ind w:firstLineChars="200" w:firstLine="560"/>
        <w:rPr>
          <w:rFonts w:ascii="宋体" w:hAnsi="宋体" w:cs="宋体"/>
          <w:sz w:val="28"/>
          <w:szCs w:val="28"/>
        </w:rPr>
      </w:pPr>
      <w:bookmarkStart w:id="314" w:name="_Toc27044_WPSOffice_Level2"/>
      <w:r>
        <w:rPr>
          <w:rFonts w:ascii="宋体" w:hAnsi="宋体" w:cs="宋体" w:hint="eastAsia"/>
          <w:sz w:val="28"/>
          <w:szCs w:val="28"/>
        </w:rPr>
        <w:t>（二）2018年两节灯展亮化工程项目</w:t>
      </w:r>
      <w:bookmarkEnd w:id="314"/>
    </w:p>
    <w:p w14:paraId="3D3E60AD"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截止2018年12月31日，阳泉市郊区2018年两节灯展亮化工程本年度债券资金已全部使用完毕。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45"/>
        <w:gridCol w:w="1522"/>
        <w:gridCol w:w="4177"/>
        <w:gridCol w:w="1792"/>
      </w:tblGrid>
      <w:tr w:rsidR="00146C04" w14:paraId="4D8B5D04" w14:textId="77777777">
        <w:trPr>
          <w:trHeight w:val="454"/>
          <w:jc w:val="center"/>
        </w:trPr>
        <w:tc>
          <w:tcPr>
            <w:tcW w:w="845" w:type="dxa"/>
            <w:tcBorders>
              <w:top w:val="nil"/>
              <w:left w:val="nil"/>
              <w:bottom w:val="single" w:sz="8" w:space="0" w:color="000000"/>
              <w:right w:val="nil"/>
            </w:tcBorders>
            <w:noWrap/>
            <w:tcMar>
              <w:top w:w="15" w:type="dxa"/>
              <w:left w:w="15" w:type="dxa"/>
              <w:bottom w:w="0" w:type="dxa"/>
              <w:right w:w="15" w:type="dxa"/>
            </w:tcMar>
            <w:vAlign w:val="center"/>
          </w:tcPr>
          <w:p w14:paraId="1D0FA69D" w14:textId="77777777" w:rsidR="00146C04" w:rsidRDefault="00146C04">
            <w:pPr>
              <w:spacing w:line="600" w:lineRule="exact"/>
              <w:jc w:val="center"/>
              <w:rPr>
                <w:rFonts w:ascii="宋体" w:hAnsi="宋体" w:cs="宋体"/>
                <w:color w:val="000000"/>
                <w:sz w:val="20"/>
                <w:szCs w:val="20"/>
              </w:rPr>
            </w:pPr>
          </w:p>
        </w:tc>
        <w:tc>
          <w:tcPr>
            <w:tcW w:w="1522" w:type="dxa"/>
            <w:tcBorders>
              <w:top w:val="nil"/>
              <w:left w:val="nil"/>
              <w:bottom w:val="single" w:sz="8" w:space="0" w:color="000000"/>
              <w:right w:val="nil"/>
            </w:tcBorders>
            <w:noWrap/>
            <w:tcMar>
              <w:top w:w="15" w:type="dxa"/>
              <w:left w:w="15" w:type="dxa"/>
              <w:bottom w:w="0" w:type="dxa"/>
              <w:right w:w="15" w:type="dxa"/>
            </w:tcMar>
            <w:vAlign w:val="center"/>
          </w:tcPr>
          <w:p w14:paraId="7C779FBC" w14:textId="77777777" w:rsidR="00146C04" w:rsidRDefault="00146C04">
            <w:pPr>
              <w:spacing w:line="600" w:lineRule="exact"/>
              <w:jc w:val="center"/>
              <w:rPr>
                <w:rFonts w:ascii="宋体" w:hAnsi="宋体" w:cs="宋体"/>
                <w:color w:val="000000"/>
                <w:sz w:val="20"/>
                <w:szCs w:val="20"/>
              </w:rPr>
            </w:pPr>
          </w:p>
        </w:tc>
        <w:tc>
          <w:tcPr>
            <w:tcW w:w="4177" w:type="dxa"/>
            <w:tcBorders>
              <w:top w:val="nil"/>
              <w:left w:val="nil"/>
              <w:bottom w:val="single" w:sz="8" w:space="0" w:color="000000"/>
              <w:right w:val="nil"/>
            </w:tcBorders>
            <w:noWrap/>
            <w:tcMar>
              <w:top w:w="15" w:type="dxa"/>
              <w:left w:w="15" w:type="dxa"/>
              <w:bottom w:w="0" w:type="dxa"/>
              <w:right w:w="15" w:type="dxa"/>
            </w:tcMar>
            <w:vAlign w:val="center"/>
          </w:tcPr>
          <w:p w14:paraId="1437F32C" w14:textId="77777777" w:rsidR="00146C04" w:rsidRDefault="00146C04">
            <w:pPr>
              <w:spacing w:line="600" w:lineRule="exact"/>
              <w:jc w:val="center"/>
              <w:rPr>
                <w:rFonts w:ascii="宋体" w:hAnsi="宋体" w:cs="宋体"/>
                <w:color w:val="000000"/>
                <w:sz w:val="20"/>
                <w:szCs w:val="20"/>
              </w:rPr>
            </w:pPr>
          </w:p>
        </w:tc>
        <w:tc>
          <w:tcPr>
            <w:tcW w:w="1792" w:type="dxa"/>
            <w:tcBorders>
              <w:top w:val="nil"/>
              <w:left w:val="nil"/>
              <w:bottom w:val="single" w:sz="8" w:space="0" w:color="000000"/>
              <w:right w:val="nil"/>
            </w:tcBorders>
            <w:noWrap/>
            <w:tcMar>
              <w:top w:w="15" w:type="dxa"/>
              <w:left w:w="15" w:type="dxa"/>
              <w:bottom w:w="0" w:type="dxa"/>
              <w:right w:w="15" w:type="dxa"/>
            </w:tcMar>
            <w:vAlign w:val="center"/>
          </w:tcPr>
          <w:p w14:paraId="4178ACD6"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 金额单位：万元 </w:t>
            </w:r>
          </w:p>
        </w:tc>
      </w:tr>
      <w:tr w:rsidR="00146C04" w14:paraId="636F6C23" w14:textId="77777777">
        <w:trPr>
          <w:trHeight w:val="454"/>
          <w:jc w:val="center"/>
        </w:trPr>
        <w:tc>
          <w:tcPr>
            <w:tcW w:w="845"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767C430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522"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8248F48"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177"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4D997CE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92"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145A335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 xml:space="preserve">金 额 </w:t>
            </w:r>
          </w:p>
        </w:tc>
      </w:tr>
      <w:tr w:rsidR="00146C04" w14:paraId="6A533028"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494600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B34697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2018.12.06</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4BF0FA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支付咨询费用</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0C7C16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1.94</w:t>
            </w:r>
          </w:p>
        </w:tc>
      </w:tr>
      <w:tr w:rsidR="00146C04" w14:paraId="1E232566"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46B610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675EBA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2018.12.07</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4DD987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42FF05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120.00</w:t>
            </w:r>
          </w:p>
        </w:tc>
      </w:tr>
      <w:tr w:rsidR="00146C04" w14:paraId="6F715BC7"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55E88F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6B8DCB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2018.12.19</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CF958A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54CA497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2.06</w:t>
            </w:r>
          </w:p>
        </w:tc>
      </w:tr>
      <w:tr w:rsidR="00146C04" w14:paraId="0AE55B7F" w14:textId="77777777">
        <w:trPr>
          <w:trHeight w:val="454"/>
          <w:jc w:val="center"/>
        </w:trPr>
        <w:tc>
          <w:tcPr>
            <w:tcW w:w="6544"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6ADAE3AA"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92"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6A5CF30E"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124.00</w:t>
            </w:r>
          </w:p>
        </w:tc>
      </w:tr>
    </w:tbl>
    <w:p w14:paraId="1BF3D0D6" w14:textId="77777777" w:rsidR="00146C04" w:rsidRDefault="0058685F">
      <w:pPr>
        <w:spacing w:line="600" w:lineRule="exact"/>
        <w:ind w:firstLineChars="200" w:firstLine="560"/>
        <w:rPr>
          <w:rFonts w:ascii="宋体" w:hAnsi="宋体" w:cs="宋体"/>
          <w:sz w:val="28"/>
          <w:szCs w:val="28"/>
        </w:rPr>
      </w:pPr>
      <w:bookmarkStart w:id="315" w:name="_Toc7240_WPSOffice_Level2"/>
      <w:r>
        <w:rPr>
          <w:rFonts w:ascii="宋体" w:hAnsi="宋体" w:cs="宋体" w:hint="eastAsia"/>
          <w:sz w:val="28"/>
          <w:szCs w:val="28"/>
        </w:rPr>
        <w:t>（三）李荫路综合治理项目</w:t>
      </w:r>
      <w:bookmarkEnd w:id="315"/>
    </w:p>
    <w:p w14:paraId="739F4FF8"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截止2018年12月31日，阳泉市郊区李荫路综合治理项目本年度债券资金已全部使用完毕。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45"/>
        <w:gridCol w:w="1522"/>
        <w:gridCol w:w="4177"/>
        <w:gridCol w:w="1792"/>
      </w:tblGrid>
      <w:tr w:rsidR="00146C04" w14:paraId="428CAE66" w14:textId="77777777">
        <w:trPr>
          <w:trHeight w:val="476"/>
          <w:tblHeader/>
          <w:jc w:val="center"/>
        </w:trPr>
        <w:tc>
          <w:tcPr>
            <w:tcW w:w="845" w:type="dxa"/>
            <w:tcBorders>
              <w:top w:val="nil"/>
              <w:left w:val="nil"/>
              <w:bottom w:val="single" w:sz="8" w:space="0" w:color="000000"/>
              <w:right w:val="nil"/>
            </w:tcBorders>
            <w:noWrap/>
            <w:tcMar>
              <w:top w:w="15" w:type="dxa"/>
              <w:left w:w="15" w:type="dxa"/>
              <w:bottom w:w="0" w:type="dxa"/>
              <w:right w:w="15" w:type="dxa"/>
            </w:tcMar>
            <w:vAlign w:val="bottom"/>
          </w:tcPr>
          <w:p w14:paraId="41CBE012" w14:textId="77777777" w:rsidR="00146C04" w:rsidRDefault="00146C04">
            <w:pPr>
              <w:spacing w:line="600" w:lineRule="exact"/>
              <w:jc w:val="right"/>
              <w:rPr>
                <w:rFonts w:ascii="宋体" w:hAnsi="宋体" w:cs="宋体"/>
                <w:color w:val="000000"/>
                <w:sz w:val="20"/>
                <w:szCs w:val="20"/>
              </w:rPr>
            </w:pPr>
          </w:p>
        </w:tc>
        <w:tc>
          <w:tcPr>
            <w:tcW w:w="1522" w:type="dxa"/>
            <w:tcBorders>
              <w:top w:val="nil"/>
              <w:left w:val="nil"/>
              <w:bottom w:val="single" w:sz="8" w:space="0" w:color="000000"/>
              <w:right w:val="nil"/>
            </w:tcBorders>
            <w:noWrap/>
            <w:tcMar>
              <w:top w:w="15" w:type="dxa"/>
              <w:left w:w="15" w:type="dxa"/>
              <w:bottom w:w="0" w:type="dxa"/>
              <w:right w:w="15" w:type="dxa"/>
            </w:tcMar>
            <w:vAlign w:val="bottom"/>
          </w:tcPr>
          <w:p w14:paraId="455FD97F" w14:textId="77777777" w:rsidR="00146C04" w:rsidRDefault="00146C04">
            <w:pPr>
              <w:spacing w:line="600" w:lineRule="exact"/>
              <w:jc w:val="right"/>
              <w:rPr>
                <w:rFonts w:ascii="宋体" w:hAnsi="宋体" w:cs="宋体"/>
                <w:color w:val="000000"/>
                <w:sz w:val="20"/>
                <w:szCs w:val="20"/>
              </w:rPr>
            </w:pPr>
          </w:p>
        </w:tc>
        <w:tc>
          <w:tcPr>
            <w:tcW w:w="4177" w:type="dxa"/>
            <w:tcBorders>
              <w:top w:val="nil"/>
              <w:left w:val="nil"/>
              <w:bottom w:val="single" w:sz="8" w:space="0" w:color="000000"/>
              <w:right w:val="nil"/>
            </w:tcBorders>
            <w:noWrap/>
            <w:tcMar>
              <w:top w:w="15" w:type="dxa"/>
              <w:left w:w="15" w:type="dxa"/>
              <w:bottom w:w="0" w:type="dxa"/>
              <w:right w:w="15" w:type="dxa"/>
            </w:tcMar>
            <w:vAlign w:val="bottom"/>
          </w:tcPr>
          <w:p w14:paraId="0927B781" w14:textId="77777777" w:rsidR="00146C04" w:rsidRDefault="00146C04">
            <w:pPr>
              <w:spacing w:line="600" w:lineRule="exact"/>
              <w:jc w:val="right"/>
              <w:rPr>
                <w:rFonts w:ascii="宋体" w:hAnsi="宋体" w:cs="宋体"/>
                <w:color w:val="000000"/>
                <w:sz w:val="20"/>
                <w:szCs w:val="20"/>
              </w:rPr>
            </w:pPr>
          </w:p>
        </w:tc>
        <w:tc>
          <w:tcPr>
            <w:tcW w:w="1792" w:type="dxa"/>
            <w:tcBorders>
              <w:top w:val="nil"/>
              <w:left w:val="nil"/>
              <w:bottom w:val="single" w:sz="8" w:space="0" w:color="000000"/>
              <w:right w:val="nil"/>
            </w:tcBorders>
            <w:noWrap/>
            <w:tcMar>
              <w:top w:w="15" w:type="dxa"/>
              <w:left w:w="15" w:type="dxa"/>
              <w:bottom w:w="0" w:type="dxa"/>
              <w:right w:w="15" w:type="dxa"/>
            </w:tcMar>
            <w:vAlign w:val="bottom"/>
          </w:tcPr>
          <w:p w14:paraId="53B78596"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金额单位：万元 </w:t>
            </w:r>
          </w:p>
        </w:tc>
      </w:tr>
      <w:tr w:rsidR="00146C04" w14:paraId="7017105F" w14:textId="77777777">
        <w:trPr>
          <w:trHeight w:val="454"/>
          <w:tblHeader/>
          <w:jc w:val="center"/>
        </w:trPr>
        <w:tc>
          <w:tcPr>
            <w:tcW w:w="845"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2A0B4FE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522"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0F052A6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177"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5437C6C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92"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7AD247B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 xml:space="preserve">金 额 </w:t>
            </w:r>
          </w:p>
        </w:tc>
      </w:tr>
      <w:tr w:rsidR="00146C04" w14:paraId="27F2C2C2"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FDC105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86A940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2018.12.18</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BBD5E2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1AD2E6F3"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86.40</w:t>
            </w:r>
          </w:p>
        </w:tc>
      </w:tr>
      <w:tr w:rsidR="00146C04" w14:paraId="1FF6EEF6"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2726551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49AE0D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2018.12.24</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tcPr>
          <w:p w14:paraId="44B08C9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40F748C"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913.60</w:t>
            </w:r>
          </w:p>
        </w:tc>
      </w:tr>
      <w:tr w:rsidR="00146C04" w14:paraId="1B1434BD" w14:textId="77777777">
        <w:trPr>
          <w:trHeight w:val="454"/>
          <w:jc w:val="center"/>
        </w:trPr>
        <w:tc>
          <w:tcPr>
            <w:tcW w:w="6544"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5F3A0D8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92"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512532A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1,000.00</w:t>
            </w:r>
          </w:p>
        </w:tc>
      </w:tr>
    </w:tbl>
    <w:p w14:paraId="7137FFDD" w14:textId="77777777" w:rsidR="00146C04" w:rsidRDefault="0058685F">
      <w:pPr>
        <w:spacing w:line="600" w:lineRule="exact"/>
        <w:ind w:firstLineChars="200" w:firstLine="560"/>
        <w:rPr>
          <w:rFonts w:ascii="宋体" w:hAnsi="宋体" w:cs="宋体"/>
          <w:sz w:val="28"/>
          <w:szCs w:val="28"/>
        </w:rPr>
      </w:pPr>
      <w:bookmarkStart w:id="316" w:name="_Toc23028_WPSOffice_Level2"/>
      <w:r>
        <w:rPr>
          <w:rFonts w:ascii="宋体" w:hAnsi="宋体" w:cs="宋体" w:hint="eastAsia"/>
          <w:sz w:val="28"/>
          <w:szCs w:val="28"/>
        </w:rPr>
        <w:t>(四)人防预备指挥所渗水维修工程项目</w:t>
      </w:r>
      <w:bookmarkEnd w:id="316"/>
    </w:p>
    <w:p w14:paraId="0C5FACE3"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截止2018年12月31日，阳泉市郊区人防预备指挥所渗水维修工程本年度债券资金已全部使用完毕。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46"/>
        <w:gridCol w:w="1522"/>
        <w:gridCol w:w="4176"/>
        <w:gridCol w:w="1792"/>
      </w:tblGrid>
      <w:tr w:rsidR="00146C04" w14:paraId="1E360275" w14:textId="77777777">
        <w:trPr>
          <w:trHeight w:val="454"/>
          <w:tblHeader/>
          <w:jc w:val="center"/>
        </w:trPr>
        <w:tc>
          <w:tcPr>
            <w:tcW w:w="846" w:type="dxa"/>
            <w:tcBorders>
              <w:top w:val="nil"/>
              <w:left w:val="nil"/>
              <w:bottom w:val="single" w:sz="8" w:space="0" w:color="000000"/>
              <w:right w:val="nil"/>
            </w:tcBorders>
            <w:noWrap/>
            <w:tcMar>
              <w:top w:w="15" w:type="dxa"/>
              <w:left w:w="15" w:type="dxa"/>
              <w:bottom w:w="0" w:type="dxa"/>
              <w:right w:w="15" w:type="dxa"/>
            </w:tcMar>
            <w:vAlign w:val="center"/>
          </w:tcPr>
          <w:p w14:paraId="4D782DA5" w14:textId="77777777" w:rsidR="00146C04" w:rsidRDefault="00146C04">
            <w:pPr>
              <w:spacing w:line="600" w:lineRule="exact"/>
              <w:jc w:val="center"/>
              <w:rPr>
                <w:rFonts w:ascii="宋体" w:hAnsi="宋体" w:cs="宋体"/>
                <w:color w:val="000000"/>
                <w:sz w:val="20"/>
                <w:szCs w:val="20"/>
              </w:rPr>
            </w:pPr>
          </w:p>
        </w:tc>
        <w:tc>
          <w:tcPr>
            <w:tcW w:w="1522" w:type="dxa"/>
            <w:tcBorders>
              <w:top w:val="nil"/>
              <w:left w:val="nil"/>
              <w:bottom w:val="single" w:sz="8" w:space="0" w:color="000000"/>
              <w:right w:val="nil"/>
            </w:tcBorders>
            <w:noWrap/>
            <w:tcMar>
              <w:top w:w="15" w:type="dxa"/>
              <w:left w:w="15" w:type="dxa"/>
              <w:bottom w:w="0" w:type="dxa"/>
              <w:right w:w="15" w:type="dxa"/>
            </w:tcMar>
            <w:vAlign w:val="center"/>
          </w:tcPr>
          <w:p w14:paraId="167C0117" w14:textId="77777777" w:rsidR="00146C04" w:rsidRDefault="00146C04">
            <w:pPr>
              <w:spacing w:line="600" w:lineRule="exact"/>
              <w:jc w:val="center"/>
              <w:rPr>
                <w:rFonts w:ascii="宋体" w:hAnsi="宋体" w:cs="宋体"/>
                <w:color w:val="000000"/>
                <w:sz w:val="20"/>
                <w:szCs w:val="20"/>
              </w:rPr>
            </w:pPr>
          </w:p>
        </w:tc>
        <w:tc>
          <w:tcPr>
            <w:tcW w:w="4176" w:type="dxa"/>
            <w:tcBorders>
              <w:top w:val="nil"/>
              <w:left w:val="nil"/>
              <w:bottom w:val="single" w:sz="8" w:space="0" w:color="000000"/>
              <w:right w:val="nil"/>
            </w:tcBorders>
            <w:noWrap/>
            <w:tcMar>
              <w:top w:w="15" w:type="dxa"/>
              <w:left w:w="15" w:type="dxa"/>
              <w:bottom w:w="0" w:type="dxa"/>
              <w:right w:w="15" w:type="dxa"/>
            </w:tcMar>
            <w:vAlign w:val="center"/>
          </w:tcPr>
          <w:p w14:paraId="2E428348" w14:textId="77777777" w:rsidR="00146C04" w:rsidRDefault="00146C04">
            <w:pPr>
              <w:spacing w:line="600" w:lineRule="exact"/>
              <w:jc w:val="center"/>
              <w:rPr>
                <w:rFonts w:ascii="宋体" w:hAnsi="宋体" w:cs="宋体"/>
                <w:color w:val="000000"/>
                <w:sz w:val="20"/>
                <w:szCs w:val="20"/>
              </w:rPr>
            </w:pPr>
          </w:p>
        </w:tc>
        <w:tc>
          <w:tcPr>
            <w:tcW w:w="1792" w:type="dxa"/>
            <w:tcBorders>
              <w:top w:val="nil"/>
              <w:left w:val="nil"/>
              <w:bottom w:val="single" w:sz="8" w:space="0" w:color="000000"/>
              <w:right w:val="nil"/>
            </w:tcBorders>
            <w:noWrap/>
            <w:tcMar>
              <w:top w:w="15" w:type="dxa"/>
              <w:left w:w="15" w:type="dxa"/>
              <w:bottom w:w="0" w:type="dxa"/>
              <w:right w:w="15" w:type="dxa"/>
            </w:tcMar>
            <w:vAlign w:val="center"/>
          </w:tcPr>
          <w:p w14:paraId="48B33646"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 金额单位：万元 </w:t>
            </w:r>
          </w:p>
        </w:tc>
      </w:tr>
      <w:tr w:rsidR="00146C04" w14:paraId="75A2B16A" w14:textId="77777777">
        <w:trPr>
          <w:trHeight w:val="454"/>
          <w:tblHeader/>
          <w:jc w:val="center"/>
        </w:trPr>
        <w:tc>
          <w:tcPr>
            <w:tcW w:w="846"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190912FB"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522"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0C29DDC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176"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3D2F11A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92"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51C45FF9"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 xml:space="preserve">金 额 </w:t>
            </w:r>
          </w:p>
        </w:tc>
      </w:tr>
      <w:tr w:rsidR="00146C04" w14:paraId="516D4E50" w14:textId="77777777">
        <w:trPr>
          <w:trHeight w:val="454"/>
          <w:jc w:val="center"/>
        </w:trPr>
        <w:tc>
          <w:tcPr>
            <w:tcW w:w="8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D7D272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554799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2018.12.06</w:t>
            </w:r>
          </w:p>
        </w:tc>
        <w:tc>
          <w:tcPr>
            <w:tcW w:w="417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4CA192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支付设计费用</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834ECC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0.70</w:t>
            </w:r>
          </w:p>
        </w:tc>
      </w:tr>
      <w:tr w:rsidR="00146C04" w14:paraId="0F703512" w14:textId="77777777">
        <w:trPr>
          <w:trHeight w:val="454"/>
          <w:jc w:val="center"/>
        </w:trPr>
        <w:tc>
          <w:tcPr>
            <w:tcW w:w="8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96224BB"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52819A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2018.12.06</w:t>
            </w:r>
          </w:p>
        </w:tc>
        <w:tc>
          <w:tcPr>
            <w:tcW w:w="417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E6E432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支付咨询服务费</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7136E0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0.48</w:t>
            </w:r>
          </w:p>
        </w:tc>
      </w:tr>
      <w:tr w:rsidR="00146C04" w14:paraId="334E59A6" w14:textId="77777777">
        <w:trPr>
          <w:trHeight w:val="454"/>
          <w:jc w:val="center"/>
        </w:trPr>
        <w:tc>
          <w:tcPr>
            <w:tcW w:w="8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EB0AE0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B1249F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2018.12.06</w:t>
            </w:r>
          </w:p>
        </w:tc>
        <w:tc>
          <w:tcPr>
            <w:tcW w:w="417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7AC84B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支付招标代理费</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406D11B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0.38</w:t>
            </w:r>
          </w:p>
        </w:tc>
      </w:tr>
      <w:tr w:rsidR="00146C04" w14:paraId="4C6B5651" w14:textId="77777777">
        <w:trPr>
          <w:trHeight w:val="454"/>
          <w:jc w:val="center"/>
        </w:trPr>
        <w:tc>
          <w:tcPr>
            <w:tcW w:w="8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FD214E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9792628"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2018.12.17</w:t>
            </w:r>
          </w:p>
        </w:tc>
        <w:tc>
          <w:tcPr>
            <w:tcW w:w="417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57B99B8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支付服务费</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68F8EF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2.00</w:t>
            </w:r>
          </w:p>
        </w:tc>
      </w:tr>
      <w:tr w:rsidR="00146C04" w14:paraId="39213259" w14:textId="77777777">
        <w:trPr>
          <w:trHeight w:val="454"/>
          <w:jc w:val="center"/>
        </w:trPr>
        <w:tc>
          <w:tcPr>
            <w:tcW w:w="8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CDB460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31B5EC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2018.12.17</w:t>
            </w:r>
          </w:p>
        </w:tc>
        <w:tc>
          <w:tcPr>
            <w:tcW w:w="417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C0ED986"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00BBA12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78.51</w:t>
            </w:r>
          </w:p>
        </w:tc>
      </w:tr>
      <w:tr w:rsidR="00146C04" w14:paraId="2785985D" w14:textId="77777777">
        <w:trPr>
          <w:trHeight w:val="454"/>
          <w:jc w:val="center"/>
        </w:trPr>
        <w:tc>
          <w:tcPr>
            <w:tcW w:w="84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995657C"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363339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2018.12.19</w:t>
            </w:r>
          </w:p>
        </w:tc>
        <w:tc>
          <w:tcPr>
            <w:tcW w:w="4176"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FBF1721"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支付工程进度款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30E6F65A"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4.00</w:t>
            </w:r>
          </w:p>
        </w:tc>
      </w:tr>
      <w:tr w:rsidR="00146C04" w14:paraId="71A9FE08" w14:textId="77777777">
        <w:trPr>
          <w:trHeight w:val="454"/>
          <w:jc w:val="center"/>
        </w:trPr>
        <w:tc>
          <w:tcPr>
            <w:tcW w:w="6544"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4B32EE11"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92"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7BE3EA8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86.07</w:t>
            </w:r>
          </w:p>
        </w:tc>
      </w:tr>
    </w:tbl>
    <w:p w14:paraId="21837ECE" w14:textId="77777777" w:rsidR="00146C04" w:rsidRDefault="0058685F">
      <w:pPr>
        <w:spacing w:line="600" w:lineRule="exact"/>
        <w:ind w:firstLineChars="200" w:firstLine="560"/>
        <w:rPr>
          <w:rFonts w:ascii="宋体" w:hAnsi="宋体" w:cs="宋体"/>
          <w:sz w:val="28"/>
          <w:szCs w:val="28"/>
        </w:rPr>
      </w:pPr>
      <w:bookmarkStart w:id="317" w:name="_Toc7385_WPSOffice_Level2"/>
      <w:r>
        <w:rPr>
          <w:rFonts w:ascii="宋体" w:hAnsi="宋体" w:cs="宋体" w:hint="eastAsia"/>
          <w:sz w:val="28"/>
          <w:szCs w:val="28"/>
        </w:rPr>
        <w:t>（五）双营路建设项目</w:t>
      </w:r>
      <w:bookmarkEnd w:id="317"/>
    </w:p>
    <w:p w14:paraId="4CA46F17"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截止2018年12月31日，阳泉市郊区双营路建设项目本年度债券资金已全部使用完毕。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1150"/>
        <w:gridCol w:w="1460"/>
        <w:gridCol w:w="4007"/>
        <w:gridCol w:w="1719"/>
      </w:tblGrid>
      <w:tr w:rsidR="00146C04" w14:paraId="522BEAA0" w14:textId="77777777">
        <w:trPr>
          <w:trHeight w:val="454"/>
          <w:jc w:val="center"/>
        </w:trPr>
        <w:tc>
          <w:tcPr>
            <w:tcW w:w="1150" w:type="dxa"/>
            <w:tcBorders>
              <w:top w:val="nil"/>
              <w:left w:val="nil"/>
              <w:bottom w:val="single" w:sz="8" w:space="0" w:color="000000"/>
              <w:right w:val="nil"/>
            </w:tcBorders>
            <w:noWrap/>
            <w:tcMar>
              <w:top w:w="15" w:type="dxa"/>
              <w:left w:w="15" w:type="dxa"/>
              <w:bottom w:w="0" w:type="dxa"/>
              <w:right w:w="15" w:type="dxa"/>
            </w:tcMar>
            <w:vAlign w:val="center"/>
          </w:tcPr>
          <w:p w14:paraId="5B469F6B" w14:textId="77777777" w:rsidR="00146C04" w:rsidRDefault="00146C04">
            <w:pPr>
              <w:spacing w:line="600" w:lineRule="exact"/>
              <w:jc w:val="center"/>
              <w:rPr>
                <w:rFonts w:ascii="宋体" w:hAnsi="宋体" w:cs="宋体"/>
                <w:color w:val="000000"/>
                <w:sz w:val="20"/>
                <w:szCs w:val="20"/>
              </w:rPr>
            </w:pPr>
          </w:p>
        </w:tc>
        <w:tc>
          <w:tcPr>
            <w:tcW w:w="1460" w:type="dxa"/>
            <w:tcBorders>
              <w:top w:val="nil"/>
              <w:left w:val="nil"/>
              <w:bottom w:val="single" w:sz="8" w:space="0" w:color="000000"/>
              <w:right w:val="nil"/>
            </w:tcBorders>
            <w:noWrap/>
            <w:tcMar>
              <w:top w:w="15" w:type="dxa"/>
              <w:left w:w="15" w:type="dxa"/>
              <w:bottom w:w="0" w:type="dxa"/>
              <w:right w:w="15" w:type="dxa"/>
            </w:tcMar>
            <w:vAlign w:val="center"/>
          </w:tcPr>
          <w:p w14:paraId="3F5EB273" w14:textId="77777777" w:rsidR="00146C04" w:rsidRDefault="00146C04">
            <w:pPr>
              <w:spacing w:line="600" w:lineRule="exact"/>
              <w:jc w:val="center"/>
              <w:rPr>
                <w:rFonts w:ascii="宋体" w:hAnsi="宋体" w:cs="宋体"/>
                <w:color w:val="000000"/>
                <w:sz w:val="20"/>
                <w:szCs w:val="20"/>
              </w:rPr>
            </w:pPr>
          </w:p>
        </w:tc>
        <w:tc>
          <w:tcPr>
            <w:tcW w:w="4007" w:type="dxa"/>
            <w:tcBorders>
              <w:top w:val="nil"/>
              <w:left w:val="nil"/>
              <w:bottom w:val="single" w:sz="8" w:space="0" w:color="000000"/>
              <w:right w:val="nil"/>
            </w:tcBorders>
            <w:noWrap/>
            <w:tcMar>
              <w:top w:w="15" w:type="dxa"/>
              <w:left w:w="15" w:type="dxa"/>
              <w:bottom w:w="0" w:type="dxa"/>
              <w:right w:w="15" w:type="dxa"/>
            </w:tcMar>
            <w:vAlign w:val="center"/>
          </w:tcPr>
          <w:p w14:paraId="2EF0B2CE" w14:textId="77777777" w:rsidR="00146C04" w:rsidRDefault="00146C04">
            <w:pPr>
              <w:spacing w:line="600" w:lineRule="exact"/>
              <w:jc w:val="center"/>
              <w:rPr>
                <w:rFonts w:ascii="宋体" w:hAnsi="宋体" w:cs="宋体"/>
                <w:color w:val="000000"/>
                <w:sz w:val="20"/>
                <w:szCs w:val="20"/>
              </w:rPr>
            </w:pPr>
          </w:p>
        </w:tc>
        <w:tc>
          <w:tcPr>
            <w:tcW w:w="1719" w:type="dxa"/>
            <w:tcBorders>
              <w:top w:val="nil"/>
              <w:left w:val="nil"/>
              <w:bottom w:val="single" w:sz="8" w:space="0" w:color="000000"/>
              <w:right w:val="nil"/>
            </w:tcBorders>
            <w:noWrap/>
            <w:tcMar>
              <w:top w:w="15" w:type="dxa"/>
              <w:left w:w="15" w:type="dxa"/>
              <w:bottom w:w="0" w:type="dxa"/>
              <w:right w:w="15" w:type="dxa"/>
            </w:tcMar>
            <w:vAlign w:val="center"/>
          </w:tcPr>
          <w:p w14:paraId="6308582F"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金额单位：万元 </w:t>
            </w:r>
          </w:p>
        </w:tc>
      </w:tr>
      <w:tr w:rsidR="00146C04" w14:paraId="785C0562" w14:textId="77777777">
        <w:trPr>
          <w:trHeight w:val="454"/>
          <w:jc w:val="center"/>
        </w:trPr>
        <w:tc>
          <w:tcPr>
            <w:tcW w:w="1150"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79D4D703"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460"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7549749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007"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1E0AB14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19"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1B3FC45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 xml:space="preserve">金 额 </w:t>
            </w:r>
          </w:p>
        </w:tc>
      </w:tr>
      <w:tr w:rsidR="00146C04" w14:paraId="169F1F30" w14:textId="77777777">
        <w:trPr>
          <w:trHeight w:val="454"/>
          <w:jc w:val="center"/>
        </w:trPr>
        <w:tc>
          <w:tcPr>
            <w:tcW w:w="1150"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D478140"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60"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B366FC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2018.12.24</w:t>
            </w:r>
          </w:p>
        </w:tc>
        <w:tc>
          <w:tcPr>
            <w:tcW w:w="400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26C1FE8"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支付工程款</w:t>
            </w:r>
          </w:p>
        </w:tc>
        <w:tc>
          <w:tcPr>
            <w:tcW w:w="1719"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910DA99"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500.00</w:t>
            </w:r>
          </w:p>
        </w:tc>
      </w:tr>
      <w:tr w:rsidR="00146C04" w14:paraId="0AACCAF3" w14:textId="77777777">
        <w:trPr>
          <w:trHeight w:val="454"/>
          <w:jc w:val="center"/>
        </w:trPr>
        <w:tc>
          <w:tcPr>
            <w:tcW w:w="6617"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717C34CC"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lastRenderedPageBreak/>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19"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45027770"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500.00</w:t>
            </w:r>
          </w:p>
        </w:tc>
      </w:tr>
    </w:tbl>
    <w:p w14:paraId="21F275CA" w14:textId="77777777" w:rsidR="00146C04" w:rsidRDefault="0058685F">
      <w:pPr>
        <w:spacing w:line="600" w:lineRule="exact"/>
        <w:ind w:firstLineChars="200" w:firstLine="560"/>
        <w:rPr>
          <w:rFonts w:ascii="宋体" w:hAnsi="宋体" w:cs="宋体"/>
          <w:sz w:val="28"/>
          <w:szCs w:val="28"/>
        </w:rPr>
      </w:pPr>
      <w:bookmarkStart w:id="318" w:name="_Toc10844_WPSOffice_Level2"/>
      <w:r>
        <w:rPr>
          <w:rFonts w:ascii="宋体" w:hAnsi="宋体" w:cs="宋体" w:hint="eastAsia"/>
          <w:sz w:val="28"/>
          <w:szCs w:val="28"/>
        </w:rPr>
        <w:t>（六）零星工程</w:t>
      </w:r>
      <w:bookmarkEnd w:id="318"/>
    </w:p>
    <w:p w14:paraId="6D9D91FC" w14:textId="77777777" w:rsidR="00146C04" w:rsidRDefault="0058685F">
      <w:pPr>
        <w:spacing w:line="600" w:lineRule="exact"/>
        <w:ind w:firstLineChars="200" w:firstLine="560"/>
        <w:rPr>
          <w:rFonts w:ascii="宋体" w:hAnsi="宋体" w:cs="宋体"/>
          <w:sz w:val="28"/>
          <w:szCs w:val="28"/>
        </w:rPr>
      </w:pPr>
      <w:r>
        <w:rPr>
          <w:rFonts w:ascii="宋体" w:hAnsi="宋体" w:cs="宋体" w:hint="eastAsia"/>
          <w:sz w:val="28"/>
          <w:szCs w:val="28"/>
        </w:rPr>
        <w:t>截止2018年12月31日，2018年度阳泉市郊区零星工程本年度债券资金已全部使用完毕。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45"/>
        <w:gridCol w:w="1522"/>
        <w:gridCol w:w="4177"/>
        <w:gridCol w:w="1792"/>
      </w:tblGrid>
      <w:tr w:rsidR="00146C04" w14:paraId="3DCB7D8D" w14:textId="77777777">
        <w:trPr>
          <w:trHeight w:val="454"/>
          <w:tblHeader/>
          <w:jc w:val="center"/>
        </w:trPr>
        <w:tc>
          <w:tcPr>
            <w:tcW w:w="845" w:type="dxa"/>
            <w:tcBorders>
              <w:top w:val="nil"/>
              <w:left w:val="nil"/>
              <w:bottom w:val="single" w:sz="8" w:space="0" w:color="000000"/>
              <w:right w:val="nil"/>
            </w:tcBorders>
            <w:noWrap/>
            <w:tcMar>
              <w:top w:w="15" w:type="dxa"/>
              <w:left w:w="15" w:type="dxa"/>
              <w:bottom w:w="0" w:type="dxa"/>
              <w:right w:w="15" w:type="dxa"/>
            </w:tcMar>
            <w:vAlign w:val="center"/>
          </w:tcPr>
          <w:p w14:paraId="50F654F3" w14:textId="77777777" w:rsidR="00146C04" w:rsidRDefault="00146C04">
            <w:pPr>
              <w:spacing w:line="600" w:lineRule="exact"/>
              <w:jc w:val="center"/>
              <w:rPr>
                <w:rFonts w:ascii="宋体" w:hAnsi="宋体" w:cs="宋体"/>
                <w:color w:val="000000"/>
                <w:sz w:val="20"/>
                <w:szCs w:val="20"/>
              </w:rPr>
            </w:pPr>
          </w:p>
        </w:tc>
        <w:tc>
          <w:tcPr>
            <w:tcW w:w="1522" w:type="dxa"/>
            <w:tcBorders>
              <w:top w:val="nil"/>
              <w:left w:val="nil"/>
              <w:bottom w:val="single" w:sz="8" w:space="0" w:color="000000"/>
              <w:right w:val="nil"/>
            </w:tcBorders>
            <w:noWrap/>
            <w:tcMar>
              <w:top w:w="15" w:type="dxa"/>
              <w:left w:w="15" w:type="dxa"/>
              <w:bottom w:w="0" w:type="dxa"/>
              <w:right w:w="15" w:type="dxa"/>
            </w:tcMar>
            <w:vAlign w:val="center"/>
          </w:tcPr>
          <w:p w14:paraId="1525D768" w14:textId="77777777" w:rsidR="00146C04" w:rsidRDefault="00146C04">
            <w:pPr>
              <w:spacing w:line="600" w:lineRule="exact"/>
              <w:jc w:val="center"/>
              <w:rPr>
                <w:rFonts w:ascii="宋体" w:hAnsi="宋体" w:cs="宋体"/>
                <w:color w:val="000000"/>
                <w:sz w:val="20"/>
                <w:szCs w:val="20"/>
              </w:rPr>
            </w:pPr>
          </w:p>
        </w:tc>
        <w:tc>
          <w:tcPr>
            <w:tcW w:w="4177" w:type="dxa"/>
            <w:tcBorders>
              <w:top w:val="nil"/>
              <w:left w:val="nil"/>
              <w:bottom w:val="single" w:sz="8" w:space="0" w:color="000000"/>
              <w:right w:val="nil"/>
            </w:tcBorders>
            <w:noWrap/>
            <w:tcMar>
              <w:top w:w="15" w:type="dxa"/>
              <w:left w:w="15" w:type="dxa"/>
              <w:bottom w:w="0" w:type="dxa"/>
              <w:right w:w="15" w:type="dxa"/>
            </w:tcMar>
            <w:vAlign w:val="center"/>
          </w:tcPr>
          <w:p w14:paraId="67C55E30" w14:textId="77777777" w:rsidR="00146C04" w:rsidRDefault="00146C04">
            <w:pPr>
              <w:spacing w:line="600" w:lineRule="exact"/>
              <w:jc w:val="center"/>
              <w:rPr>
                <w:rFonts w:ascii="宋体" w:hAnsi="宋体" w:cs="宋体"/>
                <w:color w:val="000000"/>
                <w:sz w:val="20"/>
                <w:szCs w:val="20"/>
              </w:rPr>
            </w:pPr>
          </w:p>
        </w:tc>
        <w:tc>
          <w:tcPr>
            <w:tcW w:w="1792" w:type="dxa"/>
            <w:tcBorders>
              <w:top w:val="nil"/>
              <w:left w:val="nil"/>
              <w:bottom w:val="single" w:sz="8" w:space="0" w:color="000000"/>
              <w:right w:val="nil"/>
            </w:tcBorders>
            <w:noWrap/>
            <w:tcMar>
              <w:top w:w="15" w:type="dxa"/>
              <w:left w:w="15" w:type="dxa"/>
              <w:bottom w:w="0" w:type="dxa"/>
              <w:right w:w="15" w:type="dxa"/>
            </w:tcMar>
            <w:vAlign w:val="center"/>
          </w:tcPr>
          <w:p w14:paraId="19BB3420" w14:textId="77777777" w:rsidR="00146C04" w:rsidRDefault="0058685F">
            <w:pPr>
              <w:widowControl/>
              <w:spacing w:line="60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 金额单位：万元 </w:t>
            </w:r>
          </w:p>
        </w:tc>
      </w:tr>
      <w:tr w:rsidR="00146C04" w14:paraId="3A1C0E0D" w14:textId="77777777">
        <w:trPr>
          <w:trHeight w:val="454"/>
          <w:tblHeader/>
          <w:jc w:val="center"/>
        </w:trPr>
        <w:tc>
          <w:tcPr>
            <w:tcW w:w="845" w:type="dxa"/>
            <w:tcBorders>
              <w:top w:val="single" w:sz="8" w:space="0" w:color="000000"/>
              <w:left w:val="nil"/>
              <w:bottom w:val="dotted" w:sz="4" w:space="0" w:color="000000"/>
              <w:right w:val="dotted" w:sz="4" w:space="0" w:color="000000"/>
            </w:tcBorders>
            <w:noWrap/>
            <w:tcMar>
              <w:top w:w="15" w:type="dxa"/>
              <w:left w:w="15" w:type="dxa"/>
              <w:bottom w:w="0" w:type="dxa"/>
              <w:right w:w="15" w:type="dxa"/>
            </w:tcMar>
            <w:vAlign w:val="center"/>
          </w:tcPr>
          <w:p w14:paraId="429C6077"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522"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042D91B2"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日 期</w:t>
            </w:r>
          </w:p>
        </w:tc>
        <w:tc>
          <w:tcPr>
            <w:tcW w:w="4177" w:type="dxa"/>
            <w:tcBorders>
              <w:top w:val="single" w:sz="8" w:space="0" w:color="000000"/>
              <w:left w:val="dotted" w:sz="4" w:space="0" w:color="000000"/>
              <w:bottom w:val="dotted" w:sz="4" w:space="0" w:color="000000"/>
              <w:right w:val="dotted" w:sz="4" w:space="0" w:color="000000"/>
            </w:tcBorders>
            <w:noWrap/>
            <w:tcMar>
              <w:top w:w="15" w:type="dxa"/>
              <w:left w:w="15" w:type="dxa"/>
              <w:bottom w:w="0" w:type="dxa"/>
              <w:right w:w="15" w:type="dxa"/>
            </w:tcMar>
            <w:vAlign w:val="center"/>
          </w:tcPr>
          <w:p w14:paraId="633B12A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摘 要</w:t>
            </w:r>
          </w:p>
        </w:tc>
        <w:tc>
          <w:tcPr>
            <w:tcW w:w="1792" w:type="dxa"/>
            <w:tcBorders>
              <w:top w:val="single" w:sz="8" w:space="0" w:color="000000"/>
              <w:left w:val="dotted" w:sz="4" w:space="0" w:color="000000"/>
              <w:bottom w:val="dotted" w:sz="4" w:space="0" w:color="000000"/>
              <w:right w:val="nil"/>
            </w:tcBorders>
            <w:noWrap/>
            <w:tcMar>
              <w:top w:w="15" w:type="dxa"/>
              <w:left w:w="15" w:type="dxa"/>
              <w:bottom w:w="0" w:type="dxa"/>
              <w:right w:w="15" w:type="dxa"/>
            </w:tcMar>
            <w:vAlign w:val="center"/>
          </w:tcPr>
          <w:p w14:paraId="6C48A62D"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 xml:space="preserve">金 额 </w:t>
            </w:r>
          </w:p>
        </w:tc>
      </w:tr>
      <w:tr w:rsidR="00146C04" w14:paraId="45FF310A"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153CC62"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6D4A643"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2018.12.24</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06FB504E"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支付监理费</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2446C64"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sz w:val="20"/>
                <w:szCs w:val="20"/>
              </w:rPr>
              <w:t>2.20</w:t>
            </w:r>
          </w:p>
        </w:tc>
      </w:tr>
      <w:tr w:rsidR="00146C04" w14:paraId="4B48BF82"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6A09181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79EDDA75"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2018.12.24</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4E2ABDF"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76E85D1B"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94.96</w:t>
            </w:r>
          </w:p>
        </w:tc>
      </w:tr>
      <w:tr w:rsidR="00146C04" w14:paraId="6C9C5AA2" w14:textId="77777777">
        <w:trPr>
          <w:trHeight w:val="454"/>
          <w:jc w:val="center"/>
        </w:trPr>
        <w:tc>
          <w:tcPr>
            <w:tcW w:w="845"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40E7AAE1"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3</w:t>
            </w:r>
          </w:p>
        </w:tc>
        <w:tc>
          <w:tcPr>
            <w:tcW w:w="1522"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12934C9D"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2018.12.25</w:t>
            </w:r>
          </w:p>
        </w:tc>
        <w:tc>
          <w:tcPr>
            <w:tcW w:w="4177" w:type="dxa"/>
            <w:tcBorders>
              <w:top w:val="dotted" w:sz="4" w:space="0" w:color="000000"/>
              <w:left w:val="nil"/>
              <w:bottom w:val="dotted" w:sz="4" w:space="0" w:color="000000"/>
              <w:right w:val="dotted" w:sz="4" w:space="0" w:color="000000"/>
            </w:tcBorders>
            <w:noWrap/>
            <w:tcMar>
              <w:top w:w="15" w:type="dxa"/>
              <w:left w:w="15" w:type="dxa"/>
              <w:bottom w:w="0" w:type="dxa"/>
              <w:right w:w="15" w:type="dxa"/>
            </w:tcMar>
            <w:vAlign w:val="center"/>
          </w:tcPr>
          <w:p w14:paraId="37EED277" w14:textId="77777777" w:rsidR="00146C04" w:rsidRDefault="0058685F">
            <w:pPr>
              <w:widowControl/>
              <w:spacing w:line="6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支付工程款</w:t>
            </w:r>
          </w:p>
        </w:tc>
        <w:tc>
          <w:tcPr>
            <w:tcW w:w="1792" w:type="dxa"/>
            <w:tcBorders>
              <w:top w:val="dotted" w:sz="4" w:space="0" w:color="000000"/>
              <w:left w:val="nil"/>
              <w:bottom w:val="dotted" w:sz="4" w:space="0" w:color="000000"/>
              <w:right w:val="nil"/>
            </w:tcBorders>
            <w:noWrap/>
            <w:tcMar>
              <w:top w:w="15" w:type="dxa"/>
              <w:left w:w="15" w:type="dxa"/>
              <w:bottom w:w="0" w:type="dxa"/>
              <w:right w:w="15" w:type="dxa"/>
            </w:tcMar>
            <w:vAlign w:val="center"/>
          </w:tcPr>
          <w:p w14:paraId="600CF83E" w14:textId="77777777" w:rsidR="00146C04" w:rsidRDefault="0058685F">
            <w:pPr>
              <w:widowControl/>
              <w:spacing w:line="600" w:lineRule="exact"/>
              <w:jc w:val="center"/>
              <w:textAlignment w:val="center"/>
              <w:rPr>
                <w:rFonts w:ascii="宋体" w:eastAsia="宋体" w:hAnsi="宋体" w:cs="宋体"/>
                <w:color w:val="000000"/>
                <w:sz w:val="20"/>
                <w:szCs w:val="20"/>
              </w:rPr>
            </w:pPr>
            <w:r>
              <w:rPr>
                <w:rFonts w:ascii="宋体" w:hAnsi="宋体" w:cs="宋体" w:hint="eastAsia"/>
                <w:color w:val="000000"/>
                <w:sz w:val="20"/>
                <w:szCs w:val="20"/>
              </w:rPr>
              <w:t>42.69</w:t>
            </w:r>
          </w:p>
        </w:tc>
      </w:tr>
      <w:tr w:rsidR="00146C04" w14:paraId="557E6313" w14:textId="77777777">
        <w:trPr>
          <w:trHeight w:val="454"/>
          <w:jc w:val="center"/>
        </w:trPr>
        <w:tc>
          <w:tcPr>
            <w:tcW w:w="6544" w:type="dxa"/>
            <w:gridSpan w:val="3"/>
            <w:tcBorders>
              <w:top w:val="dotted" w:sz="4" w:space="0" w:color="000000"/>
              <w:left w:val="nil"/>
              <w:bottom w:val="single" w:sz="8" w:space="0" w:color="000000"/>
              <w:right w:val="dotted" w:sz="4" w:space="0" w:color="000000"/>
            </w:tcBorders>
            <w:noWrap/>
            <w:tcMar>
              <w:top w:w="15" w:type="dxa"/>
              <w:left w:w="15" w:type="dxa"/>
              <w:bottom w:w="0" w:type="dxa"/>
              <w:right w:w="15" w:type="dxa"/>
            </w:tcMar>
            <w:vAlign w:val="center"/>
          </w:tcPr>
          <w:p w14:paraId="454DD936"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color w:val="000000"/>
                <w:sz w:val="20"/>
                <w:szCs w:val="20"/>
              </w:rPr>
              <w:t xml:space="preserve">合 </w:t>
            </w:r>
            <w:r>
              <w:rPr>
                <w:rFonts w:ascii="宋体" w:hAnsi="宋体" w:cs="宋体"/>
                <w:b/>
                <w:color w:val="000000"/>
                <w:sz w:val="20"/>
                <w:szCs w:val="20"/>
              </w:rPr>
              <w:t xml:space="preserve"> </w:t>
            </w:r>
            <w:r>
              <w:rPr>
                <w:rFonts w:ascii="宋体" w:hAnsi="宋体" w:cs="宋体" w:hint="eastAsia"/>
                <w:b/>
                <w:color w:val="000000"/>
                <w:sz w:val="20"/>
                <w:szCs w:val="20"/>
              </w:rPr>
              <w:t>计</w:t>
            </w:r>
          </w:p>
        </w:tc>
        <w:tc>
          <w:tcPr>
            <w:tcW w:w="1792" w:type="dxa"/>
            <w:tcBorders>
              <w:top w:val="dotted" w:sz="4" w:space="0" w:color="000000"/>
              <w:left w:val="dotted" w:sz="4" w:space="0" w:color="000000"/>
              <w:bottom w:val="single" w:sz="8" w:space="0" w:color="000000"/>
              <w:right w:val="nil"/>
            </w:tcBorders>
            <w:noWrap/>
            <w:tcMar>
              <w:top w:w="15" w:type="dxa"/>
              <w:left w:w="15" w:type="dxa"/>
              <w:bottom w:w="0" w:type="dxa"/>
              <w:right w:w="15" w:type="dxa"/>
            </w:tcMar>
            <w:vAlign w:val="center"/>
          </w:tcPr>
          <w:p w14:paraId="5692B6DF" w14:textId="77777777" w:rsidR="00146C04" w:rsidRDefault="0058685F">
            <w:pPr>
              <w:widowControl/>
              <w:spacing w:line="600" w:lineRule="exact"/>
              <w:jc w:val="center"/>
              <w:textAlignment w:val="center"/>
              <w:rPr>
                <w:rFonts w:ascii="宋体" w:hAnsi="宋体" w:cs="宋体"/>
                <w:b/>
                <w:color w:val="000000"/>
                <w:sz w:val="20"/>
                <w:szCs w:val="20"/>
              </w:rPr>
            </w:pPr>
            <w:r>
              <w:rPr>
                <w:rFonts w:ascii="宋体" w:hAnsi="宋体" w:cs="宋体" w:hint="eastAsia"/>
                <w:b/>
                <w:bCs/>
                <w:color w:val="000000"/>
                <w:sz w:val="20"/>
                <w:szCs w:val="20"/>
              </w:rPr>
              <w:t>149.85</w:t>
            </w:r>
          </w:p>
        </w:tc>
      </w:tr>
    </w:tbl>
    <w:p w14:paraId="6CABB67A" w14:textId="77777777" w:rsidR="00146C04" w:rsidRDefault="0058685F">
      <w:pPr>
        <w:adjustRightInd w:val="0"/>
        <w:snapToGrid w:val="0"/>
        <w:spacing w:line="600" w:lineRule="exact"/>
        <w:ind w:firstLineChars="200" w:firstLine="560"/>
        <w:rPr>
          <w:rFonts w:ascii="宋体" w:hAnsi="宋体" w:cs="宋体"/>
          <w:bCs/>
          <w:sz w:val="28"/>
          <w:szCs w:val="28"/>
        </w:rPr>
      </w:pPr>
      <w:r>
        <w:rPr>
          <w:rFonts w:ascii="宋体" w:hAnsi="宋体" w:cs="宋体" w:hint="eastAsia"/>
          <w:bCs/>
          <w:sz w:val="28"/>
          <w:szCs w:val="28"/>
        </w:rPr>
        <w:t>本单位严格按照一般债券资金和普通专项债券资金规定用途使用，不存在资金用途调整情况。</w:t>
      </w:r>
    </w:p>
    <w:p w14:paraId="128459B7" w14:textId="77777777" w:rsidR="00146C04" w:rsidRDefault="0058685F">
      <w:pPr>
        <w:pStyle w:val="2"/>
        <w:keepNext w:val="0"/>
        <w:keepLines w:val="0"/>
        <w:spacing w:before="0" w:after="0" w:line="600" w:lineRule="exact"/>
        <w:ind w:firstLine="549"/>
        <w:rPr>
          <w:rFonts w:ascii="宋体" w:eastAsia="宋体" w:hAnsi="宋体"/>
          <w:bCs w:val="0"/>
          <w:kern w:val="0"/>
          <w:sz w:val="28"/>
          <w:szCs w:val="28"/>
        </w:rPr>
      </w:pPr>
      <w:bookmarkStart w:id="319" w:name="_Toc32315_WPSOffice_Level1"/>
      <w:bookmarkStart w:id="320" w:name="_Toc7694_WPSOffice_Level1"/>
      <w:r>
        <w:rPr>
          <w:rFonts w:ascii="宋体" w:eastAsia="宋体" w:hAnsi="宋体" w:hint="eastAsia"/>
          <w:bCs w:val="0"/>
          <w:kern w:val="0"/>
          <w:sz w:val="28"/>
          <w:szCs w:val="28"/>
        </w:rPr>
        <w:t>四、债券资金对应的投资项目</w:t>
      </w:r>
      <w:bookmarkEnd w:id="319"/>
      <w:bookmarkEnd w:id="320"/>
    </w:p>
    <w:p w14:paraId="7A726A77" w14:textId="77777777" w:rsidR="00146C04" w:rsidRDefault="0058685F">
      <w:pPr>
        <w:widowControl/>
        <w:adjustRightInd w:val="0"/>
        <w:snapToGrid w:val="0"/>
        <w:spacing w:line="600" w:lineRule="exact"/>
        <w:ind w:firstLineChars="200" w:firstLine="560"/>
        <w:outlineLvl w:val="1"/>
        <w:rPr>
          <w:rFonts w:ascii="宋体" w:eastAsia="宋体" w:hAnsi="宋体" w:cs="宋体"/>
          <w:bCs/>
          <w:kern w:val="0"/>
          <w:sz w:val="28"/>
          <w:szCs w:val="28"/>
        </w:rPr>
      </w:pPr>
      <w:r>
        <w:rPr>
          <w:rFonts w:hint="eastAsia"/>
          <w:bCs/>
          <w:sz w:val="28"/>
          <w:szCs w:val="28"/>
        </w:rPr>
        <w:t>一般债券资金对应的投资项目为</w:t>
      </w:r>
      <w:r>
        <w:rPr>
          <w:rFonts w:ascii="宋体" w:hAnsi="宋体" w:cs="宋体" w:hint="eastAsia"/>
          <w:sz w:val="28"/>
          <w:szCs w:val="28"/>
        </w:rPr>
        <w:t>李荫路综合治理项目、人防预备指挥所渗水维修工程、双营路建设和部分零星工程。</w:t>
      </w:r>
    </w:p>
    <w:p w14:paraId="126B3EC9" w14:textId="77777777" w:rsidR="00146C04" w:rsidRDefault="0058685F">
      <w:pPr>
        <w:widowControl/>
        <w:adjustRightInd w:val="0"/>
        <w:snapToGrid w:val="0"/>
        <w:spacing w:line="600" w:lineRule="exact"/>
        <w:ind w:firstLine="560"/>
        <w:rPr>
          <w:rFonts w:ascii="宋体" w:hAnsi="宋体" w:cs="宋体"/>
          <w:b/>
          <w:bCs/>
          <w:kern w:val="0"/>
          <w:sz w:val="28"/>
          <w:szCs w:val="28"/>
        </w:rPr>
      </w:pPr>
      <w:r>
        <w:rPr>
          <w:rFonts w:ascii="宋体" w:hAnsi="宋体" w:cs="宋体" w:hint="eastAsia"/>
          <w:bCs/>
          <w:kern w:val="0"/>
          <w:sz w:val="28"/>
          <w:szCs w:val="28"/>
        </w:rPr>
        <w:t>普通专项债券资金对应的投资项目为</w:t>
      </w:r>
      <w:r>
        <w:rPr>
          <w:rFonts w:ascii="宋体" w:hAnsi="宋体" w:cs="宋体" w:hint="eastAsia"/>
          <w:sz w:val="28"/>
          <w:szCs w:val="28"/>
        </w:rPr>
        <w:t>居乐园保障房项目和2018年两节灯展亮化工程。</w:t>
      </w:r>
      <w:r>
        <w:rPr>
          <w:rFonts w:ascii="宋体" w:hAnsi="宋体" w:cs="宋体" w:hint="eastAsia"/>
          <w:bCs/>
          <w:kern w:val="0"/>
          <w:sz w:val="28"/>
          <w:szCs w:val="28"/>
        </w:rPr>
        <w:t>具体情况如下：</w:t>
      </w:r>
    </w:p>
    <w:p w14:paraId="375459B2" w14:textId="77777777" w:rsidR="00146C04" w:rsidRDefault="0058685F">
      <w:pPr>
        <w:widowControl/>
        <w:adjustRightInd w:val="0"/>
        <w:snapToGrid w:val="0"/>
        <w:spacing w:line="600" w:lineRule="exact"/>
        <w:ind w:firstLine="560"/>
        <w:rPr>
          <w:rFonts w:ascii="宋体" w:hAnsi="宋体" w:cs="宋体"/>
          <w:b/>
          <w:bCs/>
          <w:kern w:val="0"/>
          <w:sz w:val="28"/>
          <w:szCs w:val="28"/>
        </w:rPr>
      </w:pPr>
      <w:bookmarkStart w:id="321" w:name="_Toc24940_WPSOffice_Level2"/>
      <w:r>
        <w:rPr>
          <w:rFonts w:ascii="宋体" w:hAnsi="宋体" w:cs="宋体" w:hint="eastAsia"/>
          <w:b/>
          <w:bCs/>
          <w:kern w:val="0"/>
          <w:sz w:val="28"/>
          <w:szCs w:val="28"/>
        </w:rPr>
        <w:t>（一）郊区居乐园保障房项目</w:t>
      </w:r>
      <w:bookmarkEnd w:id="321"/>
    </w:p>
    <w:p w14:paraId="3A01CFBD"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
          <w:kern w:val="0"/>
          <w:sz w:val="28"/>
          <w:szCs w:val="28"/>
        </w:rPr>
      </w:pPr>
      <w:bookmarkStart w:id="322" w:name="_Toc7694_WPSOffice_Level3"/>
      <w:r>
        <w:rPr>
          <w:rFonts w:ascii="宋体" w:hAnsi="宋体" w:cs="宋体" w:hint="eastAsia"/>
          <w:b/>
          <w:kern w:val="0"/>
          <w:sz w:val="28"/>
          <w:szCs w:val="28"/>
        </w:rPr>
        <w:t>1.项目基本情况</w:t>
      </w:r>
      <w:bookmarkEnd w:id="322"/>
    </w:p>
    <w:p w14:paraId="728B69D6"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郊区居乐园保障房项目位于荫营镇江正大街南、南窑庄村北，占地面积82.4亩，建设保障房1370套，其中公租、廉租房8栋楼加1个单元（分别为2＃、3＃、6＃、8＃、9＃、11＃、12＃、14＃A、</w:t>
      </w:r>
      <w:r>
        <w:rPr>
          <w:rFonts w:ascii="宋体" w:hAnsi="宋体" w:cs="宋体" w:hint="eastAsia"/>
          <w:bCs/>
          <w:kern w:val="0"/>
          <w:sz w:val="28"/>
          <w:szCs w:val="28"/>
        </w:rPr>
        <w:lastRenderedPageBreak/>
        <w:t>16＃楼），共计660套，建筑面积4.42万平方米；经济适用房项目建设7栋楼（分别为1＃、5＃、7＃10＃、13＃、14＃、15＃楼），共计710套，建筑面积6.77万平方米。居乐园保障房项目还包括小区室外配套工程和小区外配套工程（忠义路）。</w:t>
      </w:r>
    </w:p>
    <w:p w14:paraId="69683153" w14:textId="77777777" w:rsidR="00146C04" w:rsidRDefault="0058685F">
      <w:pPr>
        <w:widowControl/>
        <w:numPr>
          <w:ilvl w:val="255"/>
          <w:numId w:val="0"/>
        </w:numPr>
        <w:tabs>
          <w:tab w:val="left" w:pos="583"/>
          <w:tab w:val="left" w:pos="643"/>
          <w:tab w:val="left" w:pos="1065"/>
        </w:tabs>
        <w:adjustRightInd w:val="0"/>
        <w:snapToGrid w:val="0"/>
        <w:spacing w:line="600" w:lineRule="exact"/>
        <w:ind w:firstLineChars="200" w:firstLine="560"/>
        <w:outlineLvl w:val="1"/>
        <w:rPr>
          <w:rFonts w:ascii="宋体" w:hAnsi="宋体" w:cs="宋体"/>
          <w:bCs/>
          <w:kern w:val="0"/>
          <w:sz w:val="28"/>
          <w:szCs w:val="28"/>
        </w:rPr>
      </w:pPr>
      <w:bookmarkStart w:id="323" w:name="_Toc25477_WPSOffice_Level3"/>
      <w:r>
        <w:rPr>
          <w:rFonts w:ascii="宋体" w:hAnsi="宋体" w:cs="宋体" w:hint="eastAsia"/>
          <w:b/>
          <w:kern w:val="0"/>
          <w:sz w:val="28"/>
          <w:szCs w:val="28"/>
        </w:rPr>
        <w:t>2.项目投资及资金来源</w:t>
      </w:r>
      <w:bookmarkEnd w:id="323"/>
    </w:p>
    <w:p w14:paraId="5D391D49"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 xml:space="preserve">居乐园1 2 3 11 12号楼公共租赁住房项目总投资2748万元， </w:t>
      </w:r>
    </w:p>
    <w:p w14:paraId="73255514"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居乐园1 6 8 9 11号楼廉租住房项目总投资2390万元，资金来源为国家投资、上级政府补助和财政资</w:t>
      </w:r>
      <w:r w:rsidR="007A6E0F">
        <w:rPr>
          <w:rFonts w:ascii="宋体" w:hAnsi="宋体" w:cs="宋体" w:hint="eastAsia"/>
          <w:bCs/>
          <w:kern w:val="0"/>
          <w:sz w:val="28"/>
          <w:szCs w:val="28"/>
        </w:rPr>
        <w:t>金</w:t>
      </w:r>
      <w:r>
        <w:rPr>
          <w:rFonts w:ascii="宋体" w:hAnsi="宋体" w:cs="宋体" w:hint="eastAsia"/>
          <w:bCs/>
          <w:kern w:val="0"/>
          <w:sz w:val="28"/>
          <w:szCs w:val="28"/>
        </w:rPr>
        <w:t>。</w:t>
      </w:r>
    </w:p>
    <w:p w14:paraId="7A3DDF1E"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居乐园廉租住房基础配套设施小区外市政设施部分建设项目总投资8400万元，其中：小区内基础设施投资2400万元，小区外市政设施投资5576.92万元。</w:t>
      </w:r>
    </w:p>
    <w:p w14:paraId="32A56FAB" w14:textId="77777777" w:rsidR="00146C04" w:rsidRDefault="0058685F">
      <w:pPr>
        <w:widowControl/>
        <w:tabs>
          <w:tab w:val="left" w:pos="1065"/>
        </w:tabs>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资金来源为中央补助资金和项目单位自筹。</w:t>
      </w:r>
    </w:p>
    <w:p w14:paraId="0FB9D102" w14:textId="77777777" w:rsidR="00146C04" w:rsidRDefault="0058685F">
      <w:pPr>
        <w:widowControl/>
        <w:numPr>
          <w:ilvl w:val="255"/>
          <w:numId w:val="0"/>
        </w:numPr>
        <w:adjustRightInd w:val="0"/>
        <w:snapToGrid w:val="0"/>
        <w:spacing w:line="600" w:lineRule="exact"/>
        <w:ind w:firstLineChars="200" w:firstLine="560"/>
        <w:outlineLvl w:val="1"/>
        <w:rPr>
          <w:rFonts w:ascii="宋体" w:hAnsi="宋体" w:cs="宋体"/>
          <w:bCs/>
          <w:kern w:val="0"/>
          <w:sz w:val="28"/>
          <w:szCs w:val="28"/>
        </w:rPr>
      </w:pPr>
      <w:bookmarkStart w:id="324" w:name="_Toc10747_WPSOffice_Level3"/>
      <w:r>
        <w:rPr>
          <w:rFonts w:ascii="宋体" w:hAnsi="宋体" w:cs="宋体" w:hint="eastAsia"/>
          <w:b/>
          <w:kern w:val="0"/>
          <w:sz w:val="28"/>
          <w:szCs w:val="28"/>
        </w:rPr>
        <w:t>3.项目审批情况</w:t>
      </w:r>
      <w:bookmarkEnd w:id="324"/>
    </w:p>
    <w:p w14:paraId="6694040E"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 xml:space="preserve">2012年10月18日，项目取得了山西省发展和改革委员会下发的《关于对阳泉市郊区住建局新建居乐园1 2 3 11 12号楼公共租赁住房项目可行性研究报告的批复》（晋发改投资发[2012]2136号）。   </w:t>
      </w:r>
    </w:p>
    <w:p w14:paraId="576C6E1E"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2012年10月18日，项目取得了山西省发展和改革委员会下发d的《关于对阳泉市郊区住建局新建居乐园1 6 8 9 11号楼廉租住房可行性研究报告的批复》（晋发改投资发[2012]2137号）。</w:t>
      </w:r>
    </w:p>
    <w:p w14:paraId="75C9575A"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2013年3月11日，项目取得地字第140300201300009号《建设用地规划许可证》。</w:t>
      </w:r>
    </w:p>
    <w:p w14:paraId="48290B76"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2013年3月11日，项目取得选字第140300201300006号《建设项目选址意见书》。</w:t>
      </w:r>
    </w:p>
    <w:p w14:paraId="69A979C4"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lastRenderedPageBreak/>
        <w:t>2017年3月22日，阳泉市郊区发展和改革局下发《关于阳泉市郊区居乐园廉公租住房基础配套设施工程可行性研究报告的批复》（阳郊发改字[2017]21号）。</w:t>
      </w:r>
    </w:p>
    <w:p w14:paraId="25B1547B"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2017年11月10日，阳泉市郊区发展和改革局下发《关于阳泉市郊区居乐园廉公租住房基础配套设施小区外市政设施部分建设内容变更的批复》（阳郊发改字[2017]122号）。</w:t>
      </w:r>
    </w:p>
    <w:p w14:paraId="1F02CB53"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2018年7月13日，项目取得地字第14030020180031号《建设用地规划许可证》。</w:t>
      </w:r>
    </w:p>
    <w:p w14:paraId="493F046C" w14:textId="77777777" w:rsidR="00146C04" w:rsidRDefault="0058685F">
      <w:pPr>
        <w:widowControl/>
        <w:adjustRightInd w:val="0"/>
        <w:snapToGrid w:val="0"/>
        <w:spacing w:line="600" w:lineRule="exact"/>
        <w:ind w:firstLineChars="200" w:firstLine="560"/>
        <w:outlineLvl w:val="1"/>
        <w:rPr>
          <w:rFonts w:ascii="宋体" w:hAnsi="宋体" w:cs="宋体"/>
          <w:bCs/>
          <w:kern w:val="0"/>
          <w:sz w:val="28"/>
          <w:szCs w:val="28"/>
        </w:rPr>
      </w:pPr>
      <w:r>
        <w:rPr>
          <w:rFonts w:ascii="宋体" w:hAnsi="宋体" w:cs="宋体" w:hint="eastAsia"/>
          <w:bCs/>
          <w:kern w:val="0"/>
          <w:sz w:val="28"/>
          <w:szCs w:val="28"/>
        </w:rPr>
        <w:t>2018年7月13日，项目取得选字第140300201800014号《建设项目选址意见书》。</w:t>
      </w:r>
    </w:p>
    <w:p w14:paraId="119971D6" w14:textId="77777777" w:rsidR="00146C04" w:rsidRDefault="0058685F">
      <w:pPr>
        <w:widowControl/>
        <w:adjustRightInd w:val="0"/>
        <w:snapToGrid w:val="0"/>
        <w:spacing w:line="600" w:lineRule="exact"/>
        <w:ind w:firstLineChars="200" w:firstLine="560"/>
        <w:outlineLvl w:val="1"/>
        <w:rPr>
          <w:rFonts w:ascii="宋体" w:hAnsi="宋体" w:cs="宋体"/>
          <w:b/>
          <w:kern w:val="0"/>
          <w:sz w:val="28"/>
          <w:szCs w:val="28"/>
        </w:rPr>
      </w:pPr>
      <w:bookmarkStart w:id="325" w:name="_Toc504_WPSOffice_Level3"/>
      <w:r>
        <w:rPr>
          <w:rFonts w:ascii="宋体" w:hAnsi="宋体" w:cs="宋体" w:hint="eastAsia"/>
          <w:bCs/>
          <w:kern w:val="0"/>
          <w:sz w:val="28"/>
          <w:szCs w:val="28"/>
        </w:rPr>
        <w:t>4.</w:t>
      </w:r>
      <w:r>
        <w:rPr>
          <w:rFonts w:ascii="宋体" w:hAnsi="宋体" w:cs="宋体" w:hint="eastAsia"/>
          <w:b/>
          <w:kern w:val="0"/>
          <w:sz w:val="28"/>
          <w:szCs w:val="28"/>
        </w:rPr>
        <w:t>项目建设及进展情况</w:t>
      </w:r>
      <w:bookmarkEnd w:id="325"/>
    </w:p>
    <w:p w14:paraId="46B0E6F9"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本项目于2013年6月开工，</w:t>
      </w:r>
      <w:r>
        <w:rPr>
          <w:rFonts w:hint="eastAsia"/>
          <w:sz w:val="28"/>
        </w:rPr>
        <w:t>预计于</w:t>
      </w:r>
      <w:r>
        <w:rPr>
          <w:rFonts w:ascii="宋体" w:hAnsi="宋体" w:cs="宋体" w:hint="eastAsia"/>
          <w:bCs/>
          <w:kern w:val="0"/>
          <w:sz w:val="28"/>
          <w:szCs w:val="28"/>
        </w:rPr>
        <w:t>2019年10月31日</w:t>
      </w:r>
      <w:r>
        <w:rPr>
          <w:rFonts w:ascii="宋体" w:hAnsi="宋体" w:cs="宋体"/>
          <w:bCs/>
          <w:kern w:val="0"/>
          <w:sz w:val="28"/>
          <w:szCs w:val="28"/>
        </w:rPr>
        <w:t>完工。</w:t>
      </w:r>
    </w:p>
    <w:p w14:paraId="0B99BC32"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至2015年9月公租、廉租房项目主体工程完工，经济适用房项目除1＃、5#外，其余主体工程完工。居乐园小区外配套工程2018年5月19日开始实施，截止目前已完成K0＋040至0＋240段的路基挤密处理、土方回填碾压和供暖、供水、污水、雨水等管网的铺设工作。</w:t>
      </w:r>
    </w:p>
    <w:p w14:paraId="23D5868F"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截止2019年3月31日，已累计完成投资额6100万元，占总投资的89.71%。</w:t>
      </w:r>
    </w:p>
    <w:p w14:paraId="5197DEDC" w14:textId="77777777" w:rsidR="00146C04" w:rsidRDefault="0058685F">
      <w:pPr>
        <w:widowControl/>
        <w:adjustRightInd w:val="0"/>
        <w:snapToGrid w:val="0"/>
        <w:spacing w:line="600" w:lineRule="exact"/>
        <w:ind w:firstLineChars="200" w:firstLine="560"/>
        <w:rPr>
          <w:rFonts w:ascii="宋体" w:hAnsi="宋体" w:cs="宋体"/>
          <w:b/>
          <w:bCs/>
          <w:kern w:val="0"/>
          <w:sz w:val="28"/>
          <w:szCs w:val="28"/>
        </w:rPr>
      </w:pPr>
      <w:bookmarkStart w:id="326" w:name="_Toc14052_WPSOffice_Level2"/>
      <w:r>
        <w:rPr>
          <w:rFonts w:ascii="宋体" w:hAnsi="宋体" w:cs="宋体" w:hint="eastAsia"/>
          <w:b/>
          <w:bCs/>
          <w:kern w:val="0"/>
          <w:sz w:val="28"/>
          <w:szCs w:val="28"/>
        </w:rPr>
        <w:t>（二）2018年两节灯展亮化工程</w:t>
      </w:r>
      <w:bookmarkEnd w:id="326"/>
    </w:p>
    <w:p w14:paraId="4A4D7FA1"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27" w:name="_Toc26646_WPSOffice_Level3"/>
      <w:r>
        <w:rPr>
          <w:rFonts w:ascii="宋体" w:hAnsi="宋体" w:cs="宋体" w:hint="eastAsia"/>
          <w:b/>
          <w:kern w:val="0"/>
          <w:sz w:val="28"/>
          <w:szCs w:val="28"/>
        </w:rPr>
        <w:t>1.项目基本情况</w:t>
      </w:r>
      <w:bookmarkEnd w:id="327"/>
    </w:p>
    <w:p w14:paraId="1A2617EF"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2018年两节灯展亮化工程主要内容为在新城大道、江正大街、东大街、阳泉东高速路口、二中牌楼、小游园、交通局周边、新城大</w:t>
      </w:r>
      <w:r>
        <w:rPr>
          <w:rFonts w:ascii="宋体" w:hAnsi="宋体" w:cs="宋体" w:hint="eastAsia"/>
          <w:bCs/>
          <w:kern w:val="0"/>
          <w:sz w:val="28"/>
          <w:szCs w:val="28"/>
        </w:rPr>
        <w:lastRenderedPageBreak/>
        <w:t>道隔离带、郊区高架桥、李家庄桥以及郊区南外环上悬挂灯饰，进行灯展亮化。</w:t>
      </w:r>
    </w:p>
    <w:p w14:paraId="4270FA80" w14:textId="77777777" w:rsidR="00146C04" w:rsidRDefault="0058685F">
      <w:pPr>
        <w:widowControl/>
        <w:numPr>
          <w:ilvl w:val="255"/>
          <w:numId w:val="0"/>
        </w:numPr>
        <w:tabs>
          <w:tab w:val="left" w:pos="573"/>
        </w:tabs>
        <w:adjustRightInd w:val="0"/>
        <w:snapToGrid w:val="0"/>
        <w:spacing w:line="600" w:lineRule="exact"/>
        <w:ind w:firstLineChars="200" w:firstLine="560"/>
        <w:rPr>
          <w:rFonts w:ascii="宋体" w:hAnsi="宋体" w:cs="宋体"/>
          <w:bCs/>
          <w:kern w:val="0"/>
          <w:sz w:val="28"/>
          <w:szCs w:val="28"/>
        </w:rPr>
      </w:pPr>
      <w:bookmarkStart w:id="328" w:name="_Toc23276_WPSOffice_Level3"/>
      <w:r>
        <w:rPr>
          <w:rFonts w:ascii="宋体" w:hAnsi="宋体" w:cs="宋体" w:hint="eastAsia"/>
          <w:b/>
          <w:kern w:val="0"/>
          <w:sz w:val="28"/>
          <w:szCs w:val="28"/>
        </w:rPr>
        <w:t>2.项目投资及资金来源</w:t>
      </w:r>
      <w:bookmarkEnd w:id="328"/>
    </w:p>
    <w:p w14:paraId="0346CFB4" w14:textId="77777777" w:rsidR="00146C04" w:rsidRDefault="0058685F">
      <w:pPr>
        <w:widowControl/>
        <w:tabs>
          <w:tab w:val="left" w:pos="573"/>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根据山西嘉盛工程造价咨询有限公司出具的嘉结审2018-724-1665号工程预（结）算变（审）情况报告：审查认定结算金额为1377236.15元。投资来源为财政拨付的124万元，截止2018年年底，已全部支付完毕。</w:t>
      </w:r>
    </w:p>
    <w:p w14:paraId="4E9ADFA4" w14:textId="77777777" w:rsidR="00146C04" w:rsidRDefault="0058685F">
      <w:pPr>
        <w:widowControl/>
        <w:numPr>
          <w:ilvl w:val="255"/>
          <w:numId w:val="0"/>
        </w:numPr>
        <w:tabs>
          <w:tab w:val="left" w:pos="513"/>
          <w:tab w:val="left" w:pos="633"/>
        </w:tabs>
        <w:adjustRightInd w:val="0"/>
        <w:snapToGrid w:val="0"/>
        <w:spacing w:line="600" w:lineRule="exact"/>
        <w:ind w:firstLineChars="200" w:firstLine="560"/>
        <w:rPr>
          <w:rFonts w:ascii="宋体" w:hAnsi="宋体" w:cs="宋体"/>
          <w:b/>
          <w:bCs/>
          <w:kern w:val="0"/>
          <w:sz w:val="28"/>
          <w:szCs w:val="28"/>
        </w:rPr>
      </w:pPr>
      <w:bookmarkStart w:id="329" w:name="_Toc1161_WPSOffice_Level3"/>
      <w:r>
        <w:rPr>
          <w:rFonts w:ascii="宋体" w:hAnsi="宋体" w:cs="宋体" w:hint="eastAsia"/>
          <w:b/>
          <w:kern w:val="0"/>
          <w:sz w:val="28"/>
          <w:szCs w:val="28"/>
        </w:rPr>
        <w:t>3.项目审批情况</w:t>
      </w:r>
      <w:bookmarkEnd w:id="329"/>
    </w:p>
    <w:p w14:paraId="268279B6" w14:textId="77777777" w:rsidR="00146C04" w:rsidRDefault="0058685F">
      <w:pPr>
        <w:widowControl/>
        <w:tabs>
          <w:tab w:val="left" w:pos="513"/>
          <w:tab w:val="left" w:pos="633"/>
        </w:tabs>
        <w:adjustRightInd w:val="0"/>
        <w:snapToGrid w:val="0"/>
        <w:spacing w:line="600" w:lineRule="exact"/>
        <w:ind w:firstLineChars="200" w:firstLine="560"/>
        <w:rPr>
          <w:rFonts w:ascii="宋体" w:hAnsi="宋体" w:cs="宋体"/>
          <w:bCs/>
          <w:kern w:val="0"/>
          <w:sz w:val="28"/>
          <w:szCs w:val="28"/>
        </w:rPr>
      </w:pPr>
      <w:r>
        <w:rPr>
          <w:rFonts w:ascii="宋体" w:hAnsi="宋体" w:cs="宋体" w:hint="eastAsia"/>
          <w:kern w:val="0"/>
          <w:sz w:val="28"/>
          <w:szCs w:val="28"/>
        </w:rPr>
        <w:t>2018年1月16日，项目取得了中国阳泉市郊区委员会办公室、阳泉市郊区人民政府政府办公室下发《关于阳泉市郊区2018年元旦、春节、元宵节“三节”群众文化活动安排意见》阳郊办发（2018）1号的批准。</w:t>
      </w:r>
    </w:p>
    <w:p w14:paraId="76841182" w14:textId="77777777" w:rsidR="00146C04" w:rsidRDefault="0058685F">
      <w:pPr>
        <w:widowControl/>
        <w:numPr>
          <w:ilvl w:val="255"/>
          <w:numId w:val="0"/>
        </w:numPr>
        <w:adjustRightInd w:val="0"/>
        <w:snapToGrid w:val="0"/>
        <w:spacing w:line="600" w:lineRule="exact"/>
        <w:ind w:firstLineChars="200" w:firstLine="560"/>
        <w:rPr>
          <w:rFonts w:ascii="宋体" w:hAnsi="宋体" w:cs="宋体"/>
          <w:bCs/>
          <w:kern w:val="0"/>
          <w:sz w:val="28"/>
          <w:szCs w:val="28"/>
        </w:rPr>
      </w:pPr>
      <w:bookmarkStart w:id="330" w:name="_Toc27719_WPSOffice_Level3"/>
      <w:r>
        <w:rPr>
          <w:rFonts w:ascii="宋体" w:hAnsi="宋体" w:cs="宋体" w:hint="eastAsia"/>
          <w:b/>
          <w:kern w:val="0"/>
          <w:sz w:val="28"/>
          <w:szCs w:val="28"/>
        </w:rPr>
        <w:t>4.项目建设及进展情况</w:t>
      </w:r>
      <w:bookmarkEnd w:id="330"/>
    </w:p>
    <w:p w14:paraId="43A092A0" w14:textId="77777777" w:rsidR="00146C04" w:rsidRDefault="0058685F">
      <w:pPr>
        <w:widowControl/>
        <w:adjustRightInd w:val="0"/>
        <w:snapToGrid w:val="0"/>
        <w:spacing w:line="600" w:lineRule="exact"/>
        <w:ind w:firstLineChars="200" w:firstLine="560"/>
        <w:rPr>
          <w:rFonts w:ascii="宋体" w:eastAsia="宋体" w:hAnsi="宋体" w:cs="宋体"/>
          <w:bCs/>
          <w:kern w:val="0"/>
          <w:sz w:val="28"/>
          <w:szCs w:val="28"/>
        </w:rPr>
      </w:pPr>
      <w:r>
        <w:rPr>
          <w:rFonts w:ascii="宋体" w:hAnsi="宋体" w:cs="宋体" w:hint="eastAsia"/>
          <w:bCs/>
          <w:kern w:val="0"/>
          <w:sz w:val="28"/>
          <w:szCs w:val="28"/>
        </w:rPr>
        <w:t>本项目于2018年1月开工</w:t>
      </w:r>
      <w:r>
        <w:rPr>
          <w:rFonts w:ascii="宋体" w:hAnsi="宋体" w:cs="宋体"/>
          <w:bCs/>
          <w:kern w:val="0"/>
          <w:sz w:val="28"/>
          <w:szCs w:val="28"/>
        </w:rPr>
        <w:t>，</w:t>
      </w:r>
      <w:r>
        <w:rPr>
          <w:rFonts w:ascii="宋体" w:hAnsi="宋体" w:cs="宋体" w:hint="eastAsia"/>
          <w:bCs/>
          <w:kern w:val="0"/>
          <w:sz w:val="28"/>
          <w:szCs w:val="28"/>
        </w:rPr>
        <w:t>于2018年2月14日完工。</w:t>
      </w:r>
    </w:p>
    <w:p w14:paraId="0225DB45"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hint="eastAsia"/>
          <w:sz w:val="28"/>
        </w:rPr>
        <w:t>截止</w:t>
      </w:r>
      <w:r>
        <w:rPr>
          <w:rFonts w:ascii="宋体" w:hAnsi="宋体" w:cs="宋体" w:hint="eastAsia"/>
          <w:sz w:val="28"/>
          <w:szCs w:val="28"/>
        </w:rPr>
        <w:t>2019年3月31日</w:t>
      </w:r>
      <w:r>
        <w:rPr>
          <w:rFonts w:hint="eastAsia"/>
          <w:sz w:val="28"/>
        </w:rPr>
        <w:t>，</w:t>
      </w:r>
      <w:r>
        <w:rPr>
          <w:rFonts w:ascii="宋体" w:hAnsi="宋体" w:cs="宋体" w:hint="eastAsia"/>
          <w:bCs/>
          <w:kern w:val="0"/>
          <w:sz w:val="28"/>
          <w:szCs w:val="28"/>
        </w:rPr>
        <w:t>已累计完成投资额137.72万元，占总投资的100%。</w:t>
      </w:r>
    </w:p>
    <w:p w14:paraId="0159A310" w14:textId="77777777" w:rsidR="00146C04" w:rsidRDefault="0058685F">
      <w:pPr>
        <w:widowControl/>
        <w:numPr>
          <w:ilvl w:val="0"/>
          <w:numId w:val="4"/>
        </w:numPr>
        <w:adjustRightInd w:val="0"/>
        <w:snapToGrid w:val="0"/>
        <w:spacing w:line="600" w:lineRule="exact"/>
        <w:ind w:leftChars="200" w:left="420"/>
        <w:rPr>
          <w:rFonts w:ascii="宋体" w:hAnsi="宋体" w:cs="宋体"/>
          <w:b/>
          <w:kern w:val="0"/>
          <w:sz w:val="28"/>
          <w:szCs w:val="28"/>
        </w:rPr>
      </w:pPr>
      <w:bookmarkStart w:id="331" w:name="_Toc14897_WPSOffice_Level2"/>
      <w:r>
        <w:rPr>
          <w:rFonts w:ascii="宋体" w:hAnsi="宋体" w:cs="宋体" w:hint="eastAsia"/>
          <w:b/>
          <w:kern w:val="0"/>
          <w:sz w:val="28"/>
          <w:szCs w:val="28"/>
        </w:rPr>
        <w:t>李荫路专项整治工程项目</w:t>
      </w:r>
      <w:bookmarkEnd w:id="331"/>
    </w:p>
    <w:p w14:paraId="66D14ABE"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32" w:name="_Toc1658_WPSOffice_Level3"/>
      <w:r>
        <w:rPr>
          <w:rFonts w:ascii="宋体" w:hAnsi="宋体" w:cs="宋体" w:hint="eastAsia"/>
          <w:b/>
          <w:kern w:val="0"/>
          <w:sz w:val="28"/>
          <w:szCs w:val="28"/>
        </w:rPr>
        <w:t>1.项目基本情况</w:t>
      </w:r>
      <w:bookmarkEnd w:id="332"/>
    </w:p>
    <w:p w14:paraId="062D5920"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李荫路专项整治工程项目范围从120急救中心到篮球公园段2.0公里，对沿线两侧建筑物、构筑物的立面、平面进行综合整治。</w:t>
      </w:r>
    </w:p>
    <w:p w14:paraId="14C0DBE5"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33" w:name="_Toc1545_WPSOffice_Level3"/>
      <w:r>
        <w:rPr>
          <w:rFonts w:ascii="宋体" w:hAnsi="宋体" w:cs="宋体" w:hint="eastAsia"/>
          <w:b/>
          <w:kern w:val="0"/>
          <w:sz w:val="28"/>
          <w:szCs w:val="28"/>
        </w:rPr>
        <w:t>2.项目投资及资金来源</w:t>
      </w:r>
      <w:bookmarkEnd w:id="333"/>
    </w:p>
    <w:p w14:paraId="45C0ADAB" w14:textId="77777777" w:rsidR="00146C04" w:rsidRDefault="0058685F">
      <w:pPr>
        <w:widowControl/>
        <w:adjustRightInd w:val="0"/>
        <w:snapToGrid w:val="0"/>
        <w:spacing w:line="600" w:lineRule="exact"/>
        <w:ind w:firstLineChars="200" w:firstLine="560"/>
        <w:rPr>
          <w:rFonts w:ascii="宋体" w:eastAsia="宋体" w:hAnsi="宋体" w:cs="宋体"/>
          <w:bCs/>
          <w:kern w:val="0"/>
          <w:sz w:val="28"/>
          <w:szCs w:val="28"/>
        </w:rPr>
      </w:pPr>
      <w:r>
        <w:rPr>
          <w:rFonts w:ascii="宋体" w:hAnsi="宋体" w:cs="宋体" w:hint="eastAsia"/>
          <w:bCs/>
          <w:kern w:val="0"/>
          <w:sz w:val="28"/>
          <w:szCs w:val="28"/>
        </w:rPr>
        <w:t>李荫路集中整治工程估算总投资2260万元，其中:立面整治项目投资约510万元，平面整治项目投资约690万元，李荫路两侧绿化</w:t>
      </w:r>
      <w:r>
        <w:rPr>
          <w:rFonts w:ascii="宋体" w:hAnsi="宋体" w:cs="宋体" w:hint="eastAsia"/>
          <w:bCs/>
          <w:kern w:val="0"/>
          <w:sz w:val="28"/>
          <w:szCs w:val="28"/>
        </w:rPr>
        <w:lastRenderedPageBreak/>
        <w:t>500万元，路灯更新更换150万元；环卫一体化90万元（李荫路全线6.8公里）；更新公交站点70万元；桑堰、李家庄、冯家庄3村村口整治200万元；对沿线各村及商铺给予“以奖代补”奖补资金50万元。实际概算投资总额1550万元。</w:t>
      </w:r>
    </w:p>
    <w:p w14:paraId="0BD34BEC"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资金来源包括：郊区财政1400万元，各单位自筹930万元，其中包括1000万元的债券资金，已拨付使用。</w:t>
      </w:r>
    </w:p>
    <w:p w14:paraId="44144532" w14:textId="77777777" w:rsidR="00146C04" w:rsidRDefault="0058685F">
      <w:pPr>
        <w:widowControl/>
        <w:tabs>
          <w:tab w:val="left" w:pos="583"/>
          <w:tab w:val="left" w:pos="633"/>
        </w:tabs>
        <w:adjustRightInd w:val="0"/>
        <w:snapToGrid w:val="0"/>
        <w:spacing w:line="600" w:lineRule="exact"/>
        <w:ind w:firstLineChars="200" w:firstLine="560"/>
        <w:rPr>
          <w:rFonts w:ascii="宋体" w:hAnsi="宋体" w:cs="宋体"/>
          <w:b/>
          <w:kern w:val="0"/>
          <w:sz w:val="28"/>
          <w:szCs w:val="28"/>
        </w:rPr>
      </w:pPr>
      <w:bookmarkStart w:id="334" w:name="_Toc5530_WPSOffice_Level3"/>
      <w:r>
        <w:rPr>
          <w:rFonts w:ascii="宋体" w:hAnsi="宋体" w:cs="宋体" w:hint="eastAsia"/>
          <w:b/>
          <w:kern w:val="0"/>
          <w:sz w:val="28"/>
          <w:szCs w:val="28"/>
        </w:rPr>
        <w:t>3.项目审批情况</w:t>
      </w:r>
      <w:bookmarkEnd w:id="334"/>
    </w:p>
    <w:p w14:paraId="58AF6C4C" w14:textId="77777777" w:rsidR="00146C04" w:rsidRDefault="0058685F">
      <w:pPr>
        <w:widowControl/>
        <w:tabs>
          <w:tab w:val="left" w:pos="583"/>
          <w:tab w:val="left" w:pos="633"/>
        </w:tabs>
        <w:adjustRightInd w:val="0"/>
        <w:snapToGrid w:val="0"/>
        <w:spacing w:line="600" w:lineRule="exact"/>
        <w:ind w:firstLineChars="200" w:firstLine="560"/>
        <w:rPr>
          <w:rFonts w:ascii="宋体" w:hAnsi="宋体" w:cs="宋体"/>
          <w:kern w:val="0"/>
          <w:sz w:val="28"/>
          <w:szCs w:val="28"/>
        </w:rPr>
      </w:pPr>
      <w:r>
        <w:rPr>
          <w:rFonts w:ascii="宋体" w:hAnsi="宋体" w:cs="宋体"/>
          <w:kern w:val="0"/>
          <w:sz w:val="28"/>
          <w:szCs w:val="28"/>
        </w:rPr>
        <w:t>经区政府批准</w:t>
      </w:r>
      <w:r>
        <w:rPr>
          <w:rFonts w:ascii="宋体" w:hAnsi="宋体" w:cs="宋体" w:hint="eastAsia"/>
          <w:kern w:val="0"/>
          <w:sz w:val="28"/>
          <w:szCs w:val="28"/>
        </w:rPr>
        <w:t>，</w:t>
      </w:r>
      <w:r>
        <w:rPr>
          <w:rFonts w:hint="eastAsia"/>
          <w:sz w:val="28"/>
        </w:rPr>
        <w:t>按《阳泉市郊区市政工程项目应急采购管理办法（试行）》进行了招标采购，并办理了相关手续。</w:t>
      </w:r>
    </w:p>
    <w:p w14:paraId="5CDA9758"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bookmarkStart w:id="335" w:name="_Toc4640_WPSOffice_Level3"/>
      <w:r>
        <w:rPr>
          <w:rFonts w:ascii="宋体" w:hAnsi="宋体" w:cs="宋体" w:hint="eastAsia"/>
          <w:b/>
          <w:kern w:val="0"/>
          <w:sz w:val="28"/>
          <w:szCs w:val="28"/>
        </w:rPr>
        <w:t>4.项目建设及进展情况</w:t>
      </w:r>
      <w:bookmarkEnd w:id="335"/>
    </w:p>
    <w:p w14:paraId="48ECEED9"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w:t>
      </w:r>
      <w:r>
        <w:rPr>
          <w:rFonts w:ascii="宋体" w:hAnsi="宋体" w:cs="宋体"/>
          <w:bCs/>
          <w:kern w:val="0"/>
          <w:sz w:val="28"/>
          <w:szCs w:val="28"/>
        </w:rPr>
        <w:t>项目于</w:t>
      </w:r>
      <w:r>
        <w:rPr>
          <w:rFonts w:ascii="宋体" w:hAnsi="宋体" w:cs="宋体" w:hint="eastAsia"/>
          <w:bCs/>
          <w:kern w:val="0"/>
          <w:sz w:val="28"/>
          <w:szCs w:val="28"/>
        </w:rPr>
        <w:t>2018年10月底</w:t>
      </w:r>
      <w:r>
        <w:rPr>
          <w:rFonts w:ascii="宋体" w:hAnsi="宋体" w:cs="宋体"/>
          <w:bCs/>
          <w:kern w:val="0"/>
          <w:sz w:val="28"/>
          <w:szCs w:val="28"/>
        </w:rPr>
        <w:t>开工，</w:t>
      </w:r>
      <w:r>
        <w:rPr>
          <w:rFonts w:ascii="宋体" w:hAnsi="宋体" w:cs="宋体" w:hint="eastAsia"/>
          <w:bCs/>
          <w:kern w:val="0"/>
          <w:sz w:val="28"/>
          <w:szCs w:val="28"/>
        </w:rPr>
        <w:t>于2019年4月30日</w:t>
      </w:r>
      <w:r>
        <w:rPr>
          <w:rFonts w:ascii="宋体" w:hAnsi="宋体" w:cs="宋体"/>
          <w:bCs/>
          <w:kern w:val="0"/>
          <w:sz w:val="28"/>
          <w:szCs w:val="28"/>
        </w:rPr>
        <w:t>完工。</w:t>
      </w:r>
    </w:p>
    <w:p w14:paraId="4493D98B"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截止目前，拆除广告牌匾300平方米，统一制作更换广告牌100平方米；整楼墙面刷涂料完成4600平方米，围墙墙面刷涂料150平方米；拆除混凝土路灯基础20个，挖路灯基坑、浇筑混凝土基座82套，96立方米，拆除草地围墙907米，安装公交站台6个</w:t>
      </w:r>
      <w:r>
        <w:rPr>
          <w:rFonts w:ascii="宋体" w:hAnsi="宋体" w:cs="宋体"/>
          <w:bCs/>
          <w:kern w:val="0"/>
          <w:sz w:val="28"/>
          <w:szCs w:val="28"/>
        </w:rPr>
        <w:t>。</w:t>
      </w:r>
    </w:p>
    <w:p w14:paraId="770D73BF"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截止2019年3月31日，已累计完成投资额1650万元，占总投资的106.45%。</w:t>
      </w:r>
    </w:p>
    <w:p w14:paraId="5A1E66D0"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bookmarkStart w:id="336" w:name="_Toc2590_WPSOffice_Level2"/>
      <w:r>
        <w:rPr>
          <w:rFonts w:ascii="宋体" w:hAnsi="宋体" w:cs="宋体" w:hint="eastAsia"/>
          <w:b/>
          <w:kern w:val="0"/>
          <w:sz w:val="28"/>
          <w:szCs w:val="28"/>
        </w:rPr>
        <w:t>（四）阳泉市郊区人民防空预备指挥所渗水维修及室外修缮工程</w:t>
      </w:r>
      <w:bookmarkEnd w:id="336"/>
    </w:p>
    <w:p w14:paraId="5B5B204A"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37" w:name="_Toc22799_WPSOffice_Level3"/>
      <w:r>
        <w:rPr>
          <w:rFonts w:ascii="宋体" w:hAnsi="宋体" w:cs="宋体" w:hint="eastAsia"/>
          <w:b/>
          <w:kern w:val="0"/>
          <w:sz w:val="28"/>
          <w:szCs w:val="28"/>
        </w:rPr>
        <w:t>1.项目基本情况</w:t>
      </w:r>
      <w:bookmarkEnd w:id="337"/>
    </w:p>
    <w:p w14:paraId="51F291D8"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阳泉市郊区人民防空预备指挥所渗水维修及室外修缮工程位于郊区人防预备指挥所，工程内容为处理指挥所室外场地下沉部位，对室外防爆电缆井口部进行防水处理；处理人防入口与主体联结处漏水问题，修缮顶版覆土层，消除破损裂缝；重新铺设外墙防水，保证防</w:t>
      </w:r>
      <w:r>
        <w:rPr>
          <w:rFonts w:ascii="宋体" w:hAnsi="宋体" w:cs="宋体" w:hint="eastAsia"/>
          <w:bCs/>
          <w:kern w:val="0"/>
          <w:sz w:val="28"/>
          <w:szCs w:val="28"/>
        </w:rPr>
        <w:lastRenderedPageBreak/>
        <w:t>水可靠；对室外地面进行修整、重新硬化，并对灯光篮球场塑胶场地进行拆除后重建。</w:t>
      </w:r>
    </w:p>
    <w:p w14:paraId="61D1F8F0"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38" w:name="_Toc21547_WPSOffice_Level3"/>
      <w:r>
        <w:rPr>
          <w:rFonts w:ascii="宋体" w:hAnsi="宋体" w:cs="宋体" w:hint="eastAsia"/>
          <w:b/>
          <w:kern w:val="0"/>
          <w:sz w:val="28"/>
          <w:szCs w:val="28"/>
        </w:rPr>
        <w:t>2.项目投资及资金来源</w:t>
      </w:r>
      <w:bookmarkEnd w:id="338"/>
    </w:p>
    <w:p w14:paraId="4F47F77D" w14:textId="77777777" w:rsidR="00146C04" w:rsidRDefault="0058685F">
      <w:pPr>
        <w:widowControl/>
        <w:adjustRightInd w:val="0"/>
        <w:snapToGrid w:val="0"/>
        <w:spacing w:line="600" w:lineRule="exact"/>
        <w:ind w:firstLineChars="200" w:firstLine="560"/>
        <w:rPr>
          <w:rFonts w:ascii="宋体" w:eastAsia="宋体" w:hAnsi="宋体" w:cs="宋体"/>
          <w:b/>
          <w:kern w:val="0"/>
          <w:sz w:val="28"/>
          <w:szCs w:val="28"/>
          <w:highlight w:val="red"/>
        </w:rPr>
      </w:pPr>
      <w:r>
        <w:rPr>
          <w:rFonts w:ascii="宋体" w:hAnsi="宋体" w:cs="宋体" w:hint="eastAsia"/>
          <w:bCs/>
          <w:kern w:val="0"/>
          <w:sz w:val="28"/>
          <w:szCs w:val="28"/>
        </w:rPr>
        <w:t>根据晋华诚信工程造价咨询有限公司工程预结算编审情况报告（审字[2018]第358号）阳泉市郊区人民防空办公室预备指挥所渗水维修工程审定结算金额为825145.94元。工程总投资为860709.70（包括工程款、监理费20000元、设计费7000元、工程审计费4800元，造价咨询费3763.76元）。</w:t>
      </w:r>
    </w:p>
    <w:p w14:paraId="16EE4A42"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39" w:name="_Toc8910_WPSOffice_Level3"/>
      <w:r>
        <w:rPr>
          <w:rFonts w:ascii="宋体" w:hAnsi="宋体" w:cs="宋体" w:hint="eastAsia"/>
          <w:b/>
          <w:kern w:val="0"/>
          <w:sz w:val="28"/>
          <w:szCs w:val="28"/>
        </w:rPr>
        <w:t>3.项目审批情况</w:t>
      </w:r>
      <w:bookmarkEnd w:id="339"/>
    </w:p>
    <w:p w14:paraId="4EA38344" w14:textId="77777777" w:rsidR="00146C04" w:rsidRPr="007A6E0F" w:rsidRDefault="0058685F">
      <w:pPr>
        <w:widowControl/>
        <w:adjustRightInd w:val="0"/>
        <w:snapToGrid w:val="0"/>
        <w:spacing w:line="600" w:lineRule="exact"/>
        <w:ind w:left="702"/>
        <w:rPr>
          <w:rFonts w:ascii="宋体" w:hAnsi="宋体" w:cs="宋体"/>
          <w:kern w:val="0"/>
          <w:sz w:val="28"/>
          <w:szCs w:val="28"/>
        </w:rPr>
      </w:pPr>
      <w:r w:rsidRPr="007A6E0F">
        <w:rPr>
          <w:rFonts w:ascii="宋体" w:hAnsi="宋体" w:cs="宋体" w:hint="eastAsia"/>
          <w:kern w:val="0"/>
          <w:sz w:val="28"/>
          <w:szCs w:val="28"/>
        </w:rPr>
        <w:t>经区政府安排。</w:t>
      </w:r>
    </w:p>
    <w:p w14:paraId="71EFB7DE"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40" w:name="_Toc10223_WPSOffice_Level3"/>
      <w:r>
        <w:rPr>
          <w:rFonts w:ascii="宋体" w:hAnsi="宋体" w:cs="宋体" w:hint="eastAsia"/>
          <w:b/>
          <w:kern w:val="0"/>
          <w:sz w:val="28"/>
          <w:szCs w:val="28"/>
        </w:rPr>
        <w:t>4.项目建设及进展情况</w:t>
      </w:r>
      <w:bookmarkEnd w:id="340"/>
    </w:p>
    <w:p w14:paraId="146DBCA2"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本项目于2018年6月20日开工，7月15日竣工。</w:t>
      </w:r>
    </w:p>
    <w:p w14:paraId="50EA456D"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hint="eastAsia"/>
          <w:sz w:val="28"/>
        </w:rPr>
        <w:t>截止</w:t>
      </w:r>
      <w:r>
        <w:rPr>
          <w:rFonts w:ascii="宋体" w:hAnsi="宋体" w:cs="宋体" w:hint="eastAsia"/>
          <w:sz w:val="28"/>
          <w:szCs w:val="28"/>
        </w:rPr>
        <w:t>2019年3月31日</w:t>
      </w:r>
      <w:r>
        <w:rPr>
          <w:rFonts w:ascii="宋体" w:hAnsi="宋体" w:cs="宋体"/>
          <w:sz w:val="28"/>
          <w:szCs w:val="28"/>
        </w:rPr>
        <w:t>，</w:t>
      </w:r>
      <w:r>
        <w:rPr>
          <w:rFonts w:hint="eastAsia"/>
          <w:sz w:val="28"/>
        </w:rPr>
        <w:t>已累计完成投资额</w:t>
      </w:r>
      <w:r>
        <w:rPr>
          <w:rFonts w:ascii="宋体" w:hAnsi="宋体" w:cs="宋体" w:hint="eastAsia"/>
          <w:bCs/>
          <w:kern w:val="0"/>
          <w:sz w:val="28"/>
          <w:szCs w:val="28"/>
        </w:rPr>
        <w:t>86.07万元，占总投资的104.96%。</w:t>
      </w:r>
    </w:p>
    <w:p w14:paraId="467657BD" w14:textId="77777777" w:rsidR="00146C04" w:rsidRDefault="0058685F">
      <w:pPr>
        <w:widowControl/>
        <w:adjustRightInd w:val="0"/>
        <w:snapToGrid w:val="0"/>
        <w:spacing w:line="600" w:lineRule="exact"/>
        <w:ind w:leftChars="200" w:left="420"/>
        <w:rPr>
          <w:rFonts w:ascii="宋体" w:hAnsi="宋体" w:cs="宋体"/>
          <w:b/>
          <w:kern w:val="0"/>
          <w:sz w:val="28"/>
          <w:szCs w:val="28"/>
        </w:rPr>
      </w:pPr>
      <w:bookmarkStart w:id="341" w:name="_Toc7694_WPSOffice_Level2"/>
      <w:r>
        <w:rPr>
          <w:rFonts w:ascii="宋体" w:hAnsi="宋体" w:cs="宋体" w:hint="eastAsia"/>
          <w:b/>
          <w:kern w:val="0"/>
          <w:sz w:val="28"/>
          <w:szCs w:val="28"/>
        </w:rPr>
        <w:t>（五）双营路建设工程项目</w:t>
      </w:r>
      <w:bookmarkEnd w:id="341"/>
    </w:p>
    <w:p w14:paraId="4510D224"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bookmarkStart w:id="342" w:name="_Toc29343_WPSOffice_Level3"/>
      <w:r>
        <w:rPr>
          <w:rFonts w:ascii="宋体" w:hAnsi="宋体" w:cs="宋体" w:hint="eastAsia"/>
          <w:b/>
          <w:kern w:val="0"/>
          <w:sz w:val="28"/>
          <w:szCs w:val="28"/>
        </w:rPr>
        <w:t>1.项目基本情况</w:t>
      </w:r>
      <w:bookmarkEnd w:id="342"/>
    </w:p>
    <w:p w14:paraId="315A78CF"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双营路建设工程项目是为郊区区委、区政府改善荫营镇区交通环境，缓解荫营西大街交通压力，方便荫营矿及镇区群众生产生活而开工建设的，主要建设内容为新建荫营矿通往阳泉市的二级公路，全长2.425公里，车道宽度18米，两侧人行道各宽2米。该项目由区双营路建设指挥部负责建设管理，工期为365个日历天。</w:t>
      </w:r>
    </w:p>
    <w:p w14:paraId="76D96CD8" w14:textId="77777777" w:rsidR="00146C04" w:rsidRDefault="0058685F">
      <w:pPr>
        <w:widowControl/>
        <w:adjustRightInd w:val="0"/>
        <w:snapToGrid w:val="0"/>
        <w:spacing w:line="600" w:lineRule="exact"/>
        <w:ind w:left="562"/>
        <w:rPr>
          <w:rFonts w:ascii="宋体" w:hAnsi="宋体" w:cs="宋体"/>
          <w:b/>
          <w:kern w:val="0"/>
          <w:sz w:val="28"/>
          <w:szCs w:val="28"/>
        </w:rPr>
      </w:pPr>
      <w:bookmarkStart w:id="343" w:name="_Toc15558_WPSOffice_Level3"/>
      <w:r>
        <w:rPr>
          <w:rFonts w:ascii="宋体" w:hAnsi="宋体" w:cs="宋体" w:hint="eastAsia"/>
          <w:b/>
          <w:kern w:val="0"/>
          <w:sz w:val="28"/>
          <w:szCs w:val="28"/>
        </w:rPr>
        <w:t>2.项目投资及资金来源</w:t>
      </w:r>
      <w:bookmarkEnd w:id="343"/>
    </w:p>
    <w:p w14:paraId="0E319DE5"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lastRenderedPageBreak/>
        <w:t>本项目总投资7719.93万元，全部为郊区政府自筹。根据2012年10月29日阳泉市郊区财政局作出的阳郊审投报[2012]64号审计报告认定本项目的可结算金额为8743.341192万元，已付工程款67600000，尚欠工程款19833411.92元，其中已付工程款中包括2018年新增债券资金500万元，该债券资金已经于2018年年底前全部支付完毕。</w:t>
      </w:r>
    </w:p>
    <w:p w14:paraId="208324BF" w14:textId="77777777" w:rsidR="00146C04" w:rsidRDefault="0058685F">
      <w:pPr>
        <w:widowControl/>
        <w:tabs>
          <w:tab w:val="left" w:pos="516"/>
          <w:tab w:val="left" w:pos="606"/>
          <w:tab w:val="left" w:pos="621"/>
        </w:tabs>
        <w:adjustRightInd w:val="0"/>
        <w:snapToGrid w:val="0"/>
        <w:spacing w:line="600" w:lineRule="exact"/>
        <w:ind w:left="562"/>
        <w:rPr>
          <w:rFonts w:ascii="宋体" w:hAnsi="宋体" w:cs="宋体"/>
          <w:b/>
          <w:kern w:val="0"/>
          <w:sz w:val="28"/>
          <w:szCs w:val="28"/>
          <w:highlight w:val="yellow"/>
        </w:rPr>
      </w:pPr>
      <w:bookmarkStart w:id="344" w:name="_Toc30301_WPSOffice_Level3"/>
      <w:r>
        <w:rPr>
          <w:rFonts w:ascii="宋体" w:hAnsi="宋体" w:cs="宋体" w:hint="eastAsia"/>
          <w:b/>
          <w:kern w:val="0"/>
          <w:sz w:val="28"/>
          <w:szCs w:val="28"/>
        </w:rPr>
        <w:t>3.项目审批情况</w:t>
      </w:r>
      <w:bookmarkEnd w:id="344"/>
    </w:p>
    <w:p w14:paraId="622582F5"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2007年10月24日，项目取得编号为2307400079号《建设用地规划许可证》。</w:t>
      </w:r>
    </w:p>
    <w:p w14:paraId="541DED75"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2007年10月24日，项目取得编号为2007字第000079号《项目建设选址意见书》。</w:t>
      </w:r>
    </w:p>
    <w:p w14:paraId="1B2B9665"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2008年12月30日</w:t>
      </w:r>
      <w:bookmarkStart w:id="345" w:name="_GoBack"/>
      <w:bookmarkEnd w:id="345"/>
      <w:r>
        <w:rPr>
          <w:rFonts w:ascii="宋体" w:hAnsi="宋体" w:cs="宋体" w:hint="eastAsia"/>
          <w:bCs/>
          <w:kern w:val="0"/>
          <w:sz w:val="28"/>
          <w:szCs w:val="28"/>
        </w:rPr>
        <w:t>，阳泉市阳泉市发展和改革委员会下发《关于郊区双营路建设工程可行性研究报告的批复》（阳发改革[2008]454号）。</w:t>
      </w:r>
    </w:p>
    <w:p w14:paraId="723561F4"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2010年4月28日，阳泉市郊区人民政府下发《关于“双营路”续建工程的批复》（阳郊政发[2010]31号）。</w:t>
      </w:r>
    </w:p>
    <w:p w14:paraId="04FBAF80" w14:textId="77777777" w:rsidR="00146C04" w:rsidRDefault="0058685F">
      <w:pPr>
        <w:widowControl/>
        <w:adjustRightInd w:val="0"/>
        <w:snapToGrid w:val="0"/>
        <w:spacing w:line="600" w:lineRule="exact"/>
        <w:ind w:firstLineChars="200" w:firstLine="560"/>
        <w:rPr>
          <w:rFonts w:ascii="宋体" w:hAnsi="宋体" w:cs="宋体"/>
          <w:b/>
          <w:kern w:val="0"/>
          <w:sz w:val="28"/>
          <w:szCs w:val="28"/>
        </w:rPr>
      </w:pPr>
      <w:bookmarkStart w:id="346" w:name="_Toc32094_WPSOffice_Level3"/>
      <w:r>
        <w:rPr>
          <w:rFonts w:ascii="宋体" w:hAnsi="宋体" w:cs="宋体" w:hint="eastAsia"/>
          <w:b/>
          <w:kern w:val="0"/>
          <w:sz w:val="28"/>
          <w:szCs w:val="28"/>
        </w:rPr>
        <w:t>4.项目建设及进展情况</w:t>
      </w:r>
      <w:bookmarkEnd w:id="346"/>
    </w:p>
    <w:p w14:paraId="46887DAB"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本项目于2010年4月1日开工，于2012年9月完工并完成竣工结算。</w:t>
      </w:r>
    </w:p>
    <w:p w14:paraId="7D49DD7D"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hint="eastAsia"/>
          <w:sz w:val="28"/>
        </w:rPr>
        <w:t>截止</w:t>
      </w:r>
      <w:r>
        <w:rPr>
          <w:rFonts w:ascii="宋体" w:hAnsi="宋体" w:cs="宋体" w:hint="eastAsia"/>
          <w:sz w:val="28"/>
          <w:szCs w:val="28"/>
        </w:rPr>
        <w:t>2019年3月31日。</w:t>
      </w:r>
      <w:r>
        <w:rPr>
          <w:rFonts w:hint="eastAsia"/>
          <w:sz w:val="28"/>
        </w:rPr>
        <w:t>已</w:t>
      </w:r>
      <w:r>
        <w:rPr>
          <w:rFonts w:ascii="宋体" w:hAnsi="宋体" w:cs="宋体" w:hint="eastAsia"/>
          <w:bCs/>
          <w:kern w:val="0"/>
          <w:sz w:val="28"/>
          <w:szCs w:val="28"/>
        </w:rPr>
        <w:t>累计完成投资额8743.34万元，占总投资的113.26%。</w:t>
      </w:r>
    </w:p>
    <w:p w14:paraId="15C2F27C" w14:textId="77777777" w:rsidR="00146C04" w:rsidRDefault="0058685F">
      <w:pPr>
        <w:widowControl/>
        <w:numPr>
          <w:ilvl w:val="0"/>
          <w:numId w:val="5"/>
        </w:numPr>
        <w:adjustRightInd w:val="0"/>
        <w:snapToGrid w:val="0"/>
        <w:spacing w:line="600" w:lineRule="exact"/>
        <w:ind w:firstLineChars="200" w:firstLine="560"/>
        <w:rPr>
          <w:rFonts w:ascii="宋体" w:hAnsi="宋体" w:cs="宋体"/>
          <w:b/>
          <w:kern w:val="0"/>
          <w:sz w:val="28"/>
          <w:szCs w:val="28"/>
        </w:rPr>
      </w:pPr>
      <w:bookmarkStart w:id="347" w:name="_Toc25477_WPSOffice_Level2"/>
      <w:r>
        <w:rPr>
          <w:rFonts w:ascii="宋体" w:hAnsi="宋体" w:cs="宋体" w:hint="eastAsia"/>
          <w:b/>
          <w:kern w:val="0"/>
          <w:sz w:val="28"/>
          <w:szCs w:val="28"/>
        </w:rPr>
        <w:t>工程项目</w:t>
      </w:r>
      <w:bookmarkEnd w:id="347"/>
    </w:p>
    <w:p w14:paraId="72DD2C13"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48" w:name="_Toc6459_WPSOffice_Level3"/>
      <w:r>
        <w:rPr>
          <w:rFonts w:ascii="宋体" w:hAnsi="宋体" w:cs="宋体" w:hint="eastAsia"/>
          <w:b/>
          <w:kern w:val="0"/>
          <w:sz w:val="28"/>
          <w:szCs w:val="28"/>
        </w:rPr>
        <w:t>1.项目基本情况</w:t>
      </w:r>
      <w:bookmarkEnd w:id="348"/>
    </w:p>
    <w:p w14:paraId="29F0DB7A" w14:textId="77777777" w:rsidR="00146C04" w:rsidRDefault="0058685F">
      <w:pPr>
        <w:widowControl/>
        <w:adjustRightInd w:val="0"/>
        <w:snapToGrid w:val="0"/>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lastRenderedPageBreak/>
        <w:t>2018年工程欠款费用用于支付历年工程欠款，包括江正大街绿化监理费用2.2万元，荫营河公厕欠款7.2万元，便民市场设施购置费用33160元，2013年荫营河道、涵洞清淤工程欠款356074.05元，2016年江正大街绿化工程欠款488389.58元，零星工程522511.50元，镇区道路维修费用4420.16元。</w:t>
      </w:r>
    </w:p>
    <w:p w14:paraId="1820937E" w14:textId="77777777" w:rsidR="00146C04" w:rsidRDefault="0058685F">
      <w:pPr>
        <w:widowControl/>
        <w:numPr>
          <w:ilvl w:val="255"/>
          <w:numId w:val="0"/>
        </w:numPr>
        <w:adjustRightInd w:val="0"/>
        <w:snapToGrid w:val="0"/>
        <w:spacing w:line="600" w:lineRule="exact"/>
        <w:ind w:firstLineChars="200" w:firstLine="560"/>
        <w:rPr>
          <w:rFonts w:ascii="宋体" w:hAnsi="宋体" w:cs="宋体"/>
          <w:b/>
          <w:kern w:val="0"/>
          <w:sz w:val="28"/>
          <w:szCs w:val="28"/>
        </w:rPr>
      </w:pPr>
      <w:bookmarkStart w:id="349" w:name="_Toc3701_WPSOffice_Level3"/>
      <w:r>
        <w:rPr>
          <w:rFonts w:ascii="宋体" w:hAnsi="宋体" w:cs="宋体" w:hint="eastAsia"/>
          <w:b/>
          <w:kern w:val="0"/>
          <w:sz w:val="28"/>
          <w:szCs w:val="28"/>
        </w:rPr>
        <w:t>2.项目投资及资金来源</w:t>
      </w:r>
      <w:bookmarkEnd w:id="349"/>
    </w:p>
    <w:p w14:paraId="34C6F6C8" w14:textId="77777777" w:rsidR="00146C04" w:rsidRDefault="0058685F">
      <w:pPr>
        <w:adjustRightInd w:val="0"/>
        <w:snapToGrid w:val="0"/>
        <w:spacing w:line="600" w:lineRule="exact"/>
        <w:ind w:firstLineChars="200" w:firstLine="560"/>
        <w:rPr>
          <w:rFonts w:ascii="宋体" w:hAnsi="宋体" w:cs="宋体"/>
          <w:b/>
          <w:kern w:val="0"/>
          <w:sz w:val="28"/>
          <w:szCs w:val="28"/>
        </w:rPr>
      </w:pPr>
      <w:r>
        <w:rPr>
          <w:rFonts w:ascii="宋体" w:hAnsi="宋体" w:cs="宋体" w:hint="eastAsia"/>
          <w:bCs/>
          <w:kern w:val="0"/>
          <w:sz w:val="28"/>
          <w:szCs w:val="28"/>
        </w:rPr>
        <w:t>2018年工程欠款费用共拨付1498481.24元，截止2018年12月底，已全部支付完毕。</w:t>
      </w:r>
    </w:p>
    <w:p w14:paraId="4FF61E5D" w14:textId="77777777" w:rsidR="00146C04" w:rsidRDefault="0058685F">
      <w:pPr>
        <w:widowControl/>
        <w:numPr>
          <w:ilvl w:val="255"/>
          <w:numId w:val="0"/>
        </w:numPr>
        <w:tabs>
          <w:tab w:val="left" w:pos="731"/>
          <w:tab w:val="left" w:pos="772"/>
          <w:tab w:val="left" w:pos="799"/>
          <w:tab w:val="left" w:pos="894"/>
        </w:tabs>
        <w:adjustRightInd w:val="0"/>
        <w:snapToGrid w:val="0"/>
        <w:spacing w:line="600" w:lineRule="exact"/>
        <w:ind w:firstLineChars="200" w:firstLine="560"/>
        <w:rPr>
          <w:rFonts w:ascii="宋体" w:hAnsi="宋体" w:cs="宋体"/>
          <w:b/>
          <w:kern w:val="0"/>
          <w:sz w:val="28"/>
          <w:szCs w:val="28"/>
        </w:rPr>
      </w:pPr>
      <w:bookmarkStart w:id="350" w:name="_Toc521_WPSOffice_Level3"/>
      <w:r>
        <w:rPr>
          <w:rFonts w:ascii="宋体" w:hAnsi="宋体" w:cs="宋体" w:hint="eastAsia"/>
          <w:b/>
          <w:kern w:val="0"/>
          <w:sz w:val="28"/>
          <w:szCs w:val="28"/>
        </w:rPr>
        <w:t>3.项目审批情况</w:t>
      </w:r>
      <w:bookmarkEnd w:id="350"/>
    </w:p>
    <w:p w14:paraId="2FF7A91B" w14:textId="77777777" w:rsidR="00146C04" w:rsidRPr="007A6E0F" w:rsidRDefault="0058685F">
      <w:pPr>
        <w:widowControl/>
        <w:tabs>
          <w:tab w:val="left" w:pos="731"/>
          <w:tab w:val="left" w:pos="772"/>
          <w:tab w:val="left" w:pos="799"/>
          <w:tab w:val="left" w:pos="894"/>
        </w:tabs>
        <w:adjustRightInd w:val="0"/>
        <w:snapToGrid w:val="0"/>
        <w:spacing w:line="600" w:lineRule="exact"/>
        <w:ind w:left="702"/>
        <w:rPr>
          <w:rFonts w:ascii="宋体" w:hAnsi="宋体" w:cs="宋体"/>
          <w:kern w:val="0"/>
          <w:sz w:val="28"/>
          <w:szCs w:val="28"/>
        </w:rPr>
      </w:pPr>
      <w:r w:rsidRPr="007A6E0F">
        <w:rPr>
          <w:rFonts w:ascii="宋体" w:hAnsi="宋体" w:cs="宋体"/>
          <w:kern w:val="0"/>
          <w:sz w:val="28"/>
          <w:szCs w:val="28"/>
        </w:rPr>
        <w:t>经区政府批准</w:t>
      </w:r>
      <w:r w:rsidRPr="007A6E0F">
        <w:rPr>
          <w:rFonts w:ascii="宋体" w:hAnsi="宋体" w:cs="宋体" w:hint="eastAsia"/>
          <w:kern w:val="0"/>
          <w:sz w:val="28"/>
          <w:szCs w:val="28"/>
        </w:rPr>
        <w:t>。</w:t>
      </w:r>
    </w:p>
    <w:p w14:paraId="4B1F4A0C" w14:textId="77777777" w:rsidR="00146C04" w:rsidRDefault="0058685F">
      <w:pPr>
        <w:widowControl/>
        <w:numPr>
          <w:ilvl w:val="255"/>
          <w:numId w:val="0"/>
        </w:numPr>
        <w:tabs>
          <w:tab w:val="left" w:pos="731"/>
          <w:tab w:val="left" w:pos="772"/>
          <w:tab w:val="left" w:pos="799"/>
          <w:tab w:val="left" w:pos="894"/>
        </w:tabs>
        <w:adjustRightInd w:val="0"/>
        <w:snapToGrid w:val="0"/>
        <w:spacing w:line="600" w:lineRule="exact"/>
        <w:ind w:firstLineChars="200" w:firstLine="560"/>
        <w:rPr>
          <w:rFonts w:ascii="宋体" w:hAnsi="宋体" w:cs="宋体"/>
          <w:b/>
          <w:kern w:val="0"/>
          <w:sz w:val="28"/>
          <w:szCs w:val="28"/>
        </w:rPr>
      </w:pPr>
      <w:bookmarkStart w:id="351" w:name="_Toc25721_WPSOffice_Level3"/>
      <w:r>
        <w:rPr>
          <w:rFonts w:ascii="宋体" w:hAnsi="宋体" w:cs="宋体" w:hint="eastAsia"/>
          <w:b/>
          <w:kern w:val="0"/>
          <w:sz w:val="28"/>
          <w:szCs w:val="28"/>
        </w:rPr>
        <w:t>4.项目建设及进展情况</w:t>
      </w:r>
      <w:bookmarkEnd w:id="351"/>
    </w:p>
    <w:p w14:paraId="0A689504" w14:textId="77777777" w:rsidR="00146C04" w:rsidRDefault="0058685F">
      <w:pPr>
        <w:widowControl/>
        <w:tabs>
          <w:tab w:val="left" w:pos="731"/>
          <w:tab w:val="left" w:pos="772"/>
          <w:tab w:val="left" w:pos="799"/>
          <w:tab w:val="left" w:pos="894"/>
        </w:tabs>
        <w:adjustRightInd w:val="0"/>
        <w:snapToGrid w:val="0"/>
        <w:spacing w:line="600" w:lineRule="exact"/>
        <w:ind w:firstLineChars="200" w:firstLine="560"/>
        <w:rPr>
          <w:rFonts w:ascii="宋体" w:hAnsi="宋体" w:cs="宋体"/>
          <w:sz w:val="28"/>
          <w:szCs w:val="28"/>
        </w:rPr>
      </w:pPr>
      <w:r>
        <w:rPr>
          <w:rFonts w:hint="eastAsia"/>
          <w:sz w:val="28"/>
        </w:rPr>
        <w:t>本项目属于多个零星工程，开工时间最迟</w:t>
      </w:r>
      <w:r>
        <w:rPr>
          <w:rFonts w:ascii="宋体" w:hAnsi="宋体" w:cs="宋体" w:hint="eastAsia"/>
          <w:sz w:val="28"/>
          <w:szCs w:val="28"/>
        </w:rPr>
        <w:t>的是2018年8月1日、完工时间最迟的已于2018年12月完工</w:t>
      </w:r>
      <w:r>
        <w:rPr>
          <w:rFonts w:ascii="宋体" w:hAnsi="宋体" w:cs="宋体"/>
          <w:sz w:val="28"/>
          <w:szCs w:val="28"/>
        </w:rPr>
        <w:t>。</w:t>
      </w:r>
    </w:p>
    <w:p w14:paraId="69296815" w14:textId="77777777" w:rsidR="00146C04" w:rsidRDefault="0058685F">
      <w:pPr>
        <w:widowControl/>
        <w:tabs>
          <w:tab w:val="left" w:pos="731"/>
          <w:tab w:val="left" w:pos="772"/>
          <w:tab w:val="left" w:pos="799"/>
          <w:tab w:val="left" w:pos="894"/>
        </w:tabs>
        <w:adjustRightInd w:val="0"/>
        <w:snapToGrid w:val="0"/>
        <w:spacing w:line="600" w:lineRule="exact"/>
        <w:ind w:firstLineChars="200" w:firstLine="560"/>
        <w:rPr>
          <w:rFonts w:ascii="宋体" w:hAnsi="宋体" w:cs="宋体"/>
          <w:kern w:val="0"/>
          <w:sz w:val="28"/>
          <w:szCs w:val="28"/>
          <w:highlight w:val="yellow"/>
        </w:rPr>
      </w:pPr>
      <w:r>
        <w:rPr>
          <w:rFonts w:ascii="宋体" w:hAnsi="宋体" w:cs="宋体" w:hint="eastAsia"/>
          <w:sz w:val="28"/>
          <w:szCs w:val="28"/>
        </w:rPr>
        <w:t>截止2019年3月31日，已累计完成投资额154.96万元，占总投资的103.41%。</w:t>
      </w:r>
    </w:p>
    <w:p w14:paraId="748ADF38" w14:textId="77777777" w:rsidR="00146C04" w:rsidRDefault="0058685F">
      <w:pPr>
        <w:pStyle w:val="2"/>
        <w:numPr>
          <w:ilvl w:val="0"/>
          <w:numId w:val="6"/>
        </w:numPr>
        <w:spacing w:before="0" w:after="0" w:line="600" w:lineRule="exact"/>
        <w:ind w:firstLine="549"/>
        <w:rPr>
          <w:rFonts w:ascii="宋体" w:eastAsia="宋体" w:hAnsi="宋体"/>
          <w:bCs w:val="0"/>
          <w:kern w:val="0"/>
          <w:sz w:val="28"/>
          <w:szCs w:val="28"/>
        </w:rPr>
      </w:pPr>
      <w:bookmarkStart w:id="352" w:name="_Toc25477_WPSOffice_Level1"/>
      <w:bookmarkStart w:id="353" w:name="_Toc711_WPSOffice_Level1"/>
      <w:r>
        <w:rPr>
          <w:rFonts w:ascii="宋体" w:eastAsia="宋体" w:hAnsi="宋体" w:hint="eastAsia"/>
          <w:bCs w:val="0"/>
          <w:kern w:val="0"/>
          <w:sz w:val="28"/>
          <w:szCs w:val="28"/>
        </w:rPr>
        <w:t>债券重大公开事项</w:t>
      </w:r>
      <w:bookmarkEnd w:id="352"/>
      <w:bookmarkEnd w:id="353"/>
    </w:p>
    <w:p w14:paraId="0EA24F46" w14:textId="77777777" w:rsidR="00146C04" w:rsidRDefault="0058685F">
      <w:pPr>
        <w:widowControl/>
        <w:adjustRightInd w:val="0"/>
        <w:snapToGrid w:val="0"/>
        <w:spacing w:line="600" w:lineRule="exact"/>
        <w:ind w:firstLine="560"/>
        <w:rPr>
          <w:rFonts w:ascii="宋体" w:hAnsi="宋体" w:cs="宋体"/>
          <w:bCs/>
          <w:kern w:val="0"/>
          <w:sz w:val="28"/>
          <w:szCs w:val="28"/>
        </w:rPr>
      </w:pPr>
      <w:r>
        <w:rPr>
          <w:rFonts w:ascii="宋体" w:hAnsi="宋体" w:cs="宋体" w:hint="eastAsia"/>
          <w:bCs/>
          <w:kern w:val="0"/>
          <w:sz w:val="28"/>
          <w:szCs w:val="28"/>
        </w:rPr>
        <w:t>截止2018年末，本单位所在一般债券资金使用地区未发生可能影响当地一般公共预算收入的重大事项。</w:t>
      </w:r>
    </w:p>
    <w:p w14:paraId="03C7E183" w14:textId="77777777" w:rsidR="00146C04" w:rsidRDefault="00146C04">
      <w:pPr>
        <w:widowControl/>
        <w:adjustRightInd w:val="0"/>
        <w:snapToGrid w:val="0"/>
        <w:spacing w:line="600" w:lineRule="exact"/>
        <w:ind w:firstLine="560"/>
        <w:jc w:val="right"/>
        <w:rPr>
          <w:rFonts w:ascii="宋体" w:hAnsi="宋体" w:cs="宋体"/>
          <w:sz w:val="28"/>
          <w:szCs w:val="28"/>
        </w:rPr>
      </w:pPr>
    </w:p>
    <w:p w14:paraId="26231118" w14:textId="77777777" w:rsidR="00146C04" w:rsidRDefault="0058685F">
      <w:pPr>
        <w:spacing w:line="600" w:lineRule="exact"/>
        <w:jc w:val="right"/>
        <w:rPr>
          <w:rFonts w:ascii="宋体" w:hAnsi="宋体" w:cs="宋体"/>
          <w:sz w:val="28"/>
          <w:szCs w:val="28"/>
        </w:rPr>
      </w:pPr>
      <w:r>
        <w:rPr>
          <w:rFonts w:ascii="宋体" w:hAnsi="宋体" w:cs="宋体" w:hint="eastAsia"/>
          <w:sz w:val="28"/>
          <w:szCs w:val="28"/>
        </w:rPr>
        <w:t>阳泉市郊区住房和城乡建设管理局</w:t>
      </w:r>
    </w:p>
    <w:p w14:paraId="2A538988" w14:textId="77777777" w:rsidR="00146C04" w:rsidRDefault="0058685F">
      <w:pPr>
        <w:widowControl/>
        <w:wordWrap w:val="0"/>
        <w:adjustRightInd w:val="0"/>
        <w:snapToGrid w:val="0"/>
        <w:spacing w:line="600" w:lineRule="exact"/>
        <w:ind w:firstLine="560"/>
        <w:jc w:val="right"/>
        <w:rPr>
          <w:rFonts w:ascii="宋体" w:hAnsi="宋体" w:cs="宋体"/>
          <w:b/>
          <w:sz w:val="36"/>
          <w:szCs w:val="36"/>
        </w:rPr>
      </w:pPr>
      <w:r>
        <w:rPr>
          <w:rFonts w:ascii="宋体" w:hAnsi="宋体" w:cs="宋体" w:hint="eastAsia"/>
          <w:sz w:val="28"/>
          <w:szCs w:val="28"/>
        </w:rPr>
        <w:t xml:space="preserve">二〇一九年八月 </w:t>
      </w:r>
      <w:r>
        <w:rPr>
          <w:rFonts w:ascii="宋体" w:hAnsi="宋体" w:cs="宋体"/>
          <w:sz w:val="28"/>
          <w:szCs w:val="28"/>
        </w:rPr>
        <w:t xml:space="preserve">       </w:t>
      </w:r>
    </w:p>
    <w:sectPr w:rsidR="00146C0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13B75" w14:textId="77777777" w:rsidR="00D161F2" w:rsidRDefault="00D161F2">
      <w:r>
        <w:separator/>
      </w:r>
    </w:p>
  </w:endnote>
  <w:endnote w:type="continuationSeparator" w:id="0">
    <w:p w14:paraId="6CFC96A9" w14:textId="77777777" w:rsidR="00D161F2" w:rsidRDefault="00D16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a"/>
      </w:rPr>
      <w:id w:val="-1005579935"/>
    </w:sdtPr>
    <w:sdtEndPr>
      <w:rPr>
        <w:rStyle w:val="aa"/>
      </w:rPr>
    </w:sdtEndPr>
    <w:sdtContent>
      <w:p w14:paraId="6E01D41B" w14:textId="77777777" w:rsidR="00292CED" w:rsidRDefault="00292CED">
        <w:pPr>
          <w:pStyle w:val="a3"/>
          <w:framePr w:wrap="around" w:vAnchor="text" w:hAnchor="margin" w:xAlign="center" w:y="1"/>
          <w:ind w:firstLine="360"/>
          <w:rPr>
            <w:rStyle w:val="aa"/>
          </w:rPr>
        </w:pPr>
        <w:r>
          <w:rPr>
            <w:rStyle w:val="aa"/>
          </w:rPr>
          <w:fldChar w:fldCharType="begin"/>
        </w:r>
        <w:r>
          <w:rPr>
            <w:rStyle w:val="aa"/>
          </w:rPr>
          <w:instrText xml:space="preserve"> PAGE </w:instrText>
        </w:r>
        <w:r>
          <w:rPr>
            <w:rStyle w:val="aa"/>
          </w:rPr>
          <w:fldChar w:fldCharType="end"/>
        </w:r>
      </w:p>
    </w:sdtContent>
  </w:sdt>
  <w:p w14:paraId="5732F064" w14:textId="77777777" w:rsidR="00292CED" w:rsidRDefault="00292CED">
    <w:pPr>
      <w:pStyle w:val="a3"/>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a"/>
      </w:rPr>
      <w:id w:val="279387032"/>
    </w:sdtPr>
    <w:sdtEndPr>
      <w:rPr>
        <w:rStyle w:val="aa"/>
      </w:rPr>
    </w:sdtEndPr>
    <w:sdtContent>
      <w:p w14:paraId="38EBA83E" w14:textId="77777777" w:rsidR="00292CED" w:rsidRDefault="00292CED">
        <w:pPr>
          <w:pStyle w:val="a3"/>
          <w:framePr w:wrap="around" w:vAnchor="text" w:hAnchor="margin" w:xAlign="center" w:y="1"/>
          <w:ind w:firstLine="360"/>
          <w:rPr>
            <w:rStyle w:val="aa"/>
          </w:rPr>
        </w:pPr>
        <w:r>
          <w:rPr>
            <w:rStyle w:val="aa"/>
          </w:rPr>
          <w:fldChar w:fldCharType="begin"/>
        </w:r>
        <w:r>
          <w:rPr>
            <w:rStyle w:val="aa"/>
          </w:rPr>
          <w:instrText xml:space="preserve"> PAGE </w:instrText>
        </w:r>
        <w:r>
          <w:rPr>
            <w:rStyle w:val="aa"/>
          </w:rPr>
          <w:fldChar w:fldCharType="separate"/>
        </w:r>
        <w:r>
          <w:rPr>
            <w:rStyle w:val="aa"/>
            <w:noProof/>
          </w:rPr>
          <w:t>2</w:t>
        </w:r>
        <w:r>
          <w:rPr>
            <w:rStyle w:val="aa"/>
          </w:rPr>
          <w:fldChar w:fldCharType="end"/>
        </w:r>
      </w:p>
    </w:sdtContent>
  </w:sdt>
  <w:p w14:paraId="43A217FB" w14:textId="77777777" w:rsidR="00292CED" w:rsidRDefault="00292CED">
    <w:pPr>
      <w:pStyle w:val="a3"/>
      <w:ind w:firstLine="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1D41" w14:textId="77777777" w:rsidR="00292CED" w:rsidRDefault="00292CED">
    <w:pPr>
      <w:pStyle w:val="a3"/>
      <w:ind w:firstLine="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9C376" w14:textId="4AA62044" w:rsidR="0058685F" w:rsidRDefault="0058685F">
    <w:pPr>
      <w:pStyle w:val="a3"/>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49A77" w14:textId="77777777" w:rsidR="00D161F2" w:rsidRDefault="00D161F2">
      <w:r>
        <w:separator/>
      </w:r>
    </w:p>
  </w:footnote>
  <w:footnote w:type="continuationSeparator" w:id="0">
    <w:p w14:paraId="407D4EEB" w14:textId="77777777" w:rsidR="00D161F2" w:rsidRDefault="00D161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FB904" w14:textId="77777777" w:rsidR="00292CED" w:rsidRDefault="00292CED">
    <w:pPr>
      <w:pStyle w:val="a5"/>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5710B" w14:textId="77777777" w:rsidR="00292CED" w:rsidRDefault="00292CED">
    <w:pPr>
      <w:pStyle w:val="a5"/>
      <w:pBdr>
        <w:bottom w:val="none" w:sz="0" w:space="0" w:color="auto"/>
      </w:pBdr>
      <w:ind w:firstLine="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C88A1" w14:textId="77777777" w:rsidR="00292CED" w:rsidRDefault="00292CED">
    <w:pPr>
      <w:pStyle w:val="a8"/>
      <w:ind w:firstLine="48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17CBB0D"/>
    <w:multiLevelType w:val="singleLevel"/>
    <w:tmpl w:val="D17CBB0D"/>
    <w:lvl w:ilvl="0">
      <w:start w:val="6"/>
      <w:numFmt w:val="chineseCounting"/>
      <w:suff w:val="nothing"/>
      <w:lvlText w:val="（%1）"/>
      <w:lvlJc w:val="left"/>
      <w:pPr>
        <w:ind w:left="0" w:firstLine="0"/>
      </w:pPr>
    </w:lvl>
  </w:abstractNum>
  <w:abstractNum w:abstractNumId="1">
    <w:nsid w:val="E57CB208"/>
    <w:multiLevelType w:val="singleLevel"/>
    <w:tmpl w:val="E57CB208"/>
    <w:lvl w:ilvl="0">
      <w:start w:val="5"/>
      <w:numFmt w:val="chineseCounting"/>
      <w:suff w:val="nothing"/>
      <w:lvlText w:val="%1、"/>
      <w:lvlJc w:val="left"/>
      <w:pPr>
        <w:ind w:left="0" w:firstLine="0"/>
      </w:pPr>
    </w:lvl>
  </w:abstractNum>
  <w:abstractNum w:abstractNumId="2">
    <w:nsid w:val="F2B8B261"/>
    <w:multiLevelType w:val="singleLevel"/>
    <w:tmpl w:val="F2B8B261"/>
    <w:lvl w:ilvl="0">
      <w:start w:val="3"/>
      <w:numFmt w:val="chineseCounting"/>
      <w:suff w:val="nothing"/>
      <w:lvlText w:val="（%1）"/>
      <w:lvlJc w:val="left"/>
      <w:pPr>
        <w:ind w:left="0" w:firstLine="0"/>
      </w:pPr>
    </w:lvl>
  </w:abstractNum>
  <w:abstractNum w:abstractNumId="3">
    <w:nsid w:val="05BF7B53"/>
    <w:multiLevelType w:val="singleLevel"/>
    <w:tmpl w:val="05BF7B53"/>
    <w:lvl w:ilvl="0">
      <w:start w:val="2"/>
      <w:numFmt w:val="chineseCounting"/>
      <w:suff w:val="nothing"/>
      <w:lvlText w:val="（%1）"/>
      <w:lvlJc w:val="left"/>
      <w:pPr>
        <w:ind w:left="0" w:firstLine="0"/>
      </w:pPr>
    </w:lvl>
  </w:abstractNum>
  <w:abstractNum w:abstractNumId="4">
    <w:nsid w:val="30F1FFBA"/>
    <w:multiLevelType w:val="singleLevel"/>
    <w:tmpl w:val="30F1FFBA"/>
    <w:lvl w:ilvl="0">
      <w:start w:val="1"/>
      <w:numFmt w:val="chineseCounting"/>
      <w:suff w:val="nothing"/>
      <w:lvlText w:val="（%1）"/>
      <w:lvlJc w:val="left"/>
      <w:rPr>
        <w:rFonts w:hint="eastAsia"/>
      </w:rPr>
    </w:lvl>
  </w:abstractNum>
  <w:abstractNum w:abstractNumId="5">
    <w:nsid w:val="53CC2E8A"/>
    <w:multiLevelType w:val="singleLevel"/>
    <w:tmpl w:val="53CC2E8A"/>
    <w:lvl w:ilvl="0">
      <w:start w:val="3"/>
      <w:numFmt w:val="chineseCounting"/>
      <w:suff w:val="nothing"/>
      <w:lvlText w:val="%1、"/>
      <w:lvlJc w:val="left"/>
      <w:pPr>
        <w:ind w:left="0" w:firstLine="0"/>
      </w:pPr>
    </w:lvl>
  </w:abstractNum>
  <w:num w:numId="1">
    <w:abstractNumId w:val="4"/>
  </w:num>
  <w:num w:numId="2">
    <w:abstractNumId w:val="5"/>
    <w:lvlOverride w:ilvl="0">
      <w:startOverride w:val="3"/>
    </w:lvlOverride>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04"/>
    <w:rsid w:val="00146C04"/>
    <w:rsid w:val="00283E52"/>
    <w:rsid w:val="00292CED"/>
    <w:rsid w:val="0048417D"/>
    <w:rsid w:val="0058685F"/>
    <w:rsid w:val="00590BE3"/>
    <w:rsid w:val="00780525"/>
    <w:rsid w:val="007A6E0F"/>
    <w:rsid w:val="00B44164"/>
    <w:rsid w:val="00D161F2"/>
    <w:rsid w:val="00EA0CF3"/>
    <w:rsid w:val="09E40FF0"/>
    <w:rsid w:val="0BCF6CC2"/>
    <w:rsid w:val="18BE5925"/>
    <w:rsid w:val="29F44B0A"/>
    <w:rsid w:val="43154DC4"/>
    <w:rsid w:val="51F16E1A"/>
    <w:rsid w:val="5DD35E59"/>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65F8A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uiPriority="99" w:qFormat="1"/>
    <w:lsdException w:name="footer" w:qFormat="1"/>
    <w:lsdException w:name="caption" w:semiHidden="1" w:unhideWhenUsed="1" w:qFormat="1"/>
    <w:lsdException w:name="page number" w:uiPriority="99"/>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uiPriority w:val="9"/>
    <w:unhideWhenUsed/>
    <w:qFormat/>
    <w:pPr>
      <w:keepNext/>
      <w:keepLines/>
      <w:spacing w:before="260" w:after="260" w:line="415" w:lineRule="auto"/>
      <w:outlineLvl w:val="1"/>
    </w:pPr>
    <w:rPr>
      <w:rFonts w:ascii="等线 Light" w:eastAsia="等线 Light" w:hAnsi="等线 Light" w:cs="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rPr>
  </w:style>
  <w:style w:type="paragraph" w:styleId="a5">
    <w:name w:val="header"/>
    <w:basedOn w:val="a"/>
    <w:link w:val="a6"/>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0">
    <w:name w:val="toc 2"/>
    <w:basedOn w:val="a"/>
    <w:next w:val="a"/>
    <w:qFormat/>
    <w:pPr>
      <w:ind w:leftChars="200" w:left="420"/>
    </w:pPr>
  </w:style>
  <w:style w:type="paragraph" w:styleId="a7">
    <w:name w:val="List Paragraph"/>
    <w:basedOn w:val="a"/>
    <w:uiPriority w:val="99"/>
    <w:unhideWhenUsed/>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pPr>
      <w:ind w:leftChars="400" w:left="400"/>
    </w:pPr>
  </w:style>
  <w:style w:type="paragraph" w:styleId="a8">
    <w:name w:val="Body Text"/>
    <w:link w:val="a9"/>
    <w:qFormat/>
    <w:rsid w:val="00292CED"/>
    <w:pPr>
      <w:spacing w:before="100" w:after="50" w:line="288" w:lineRule="auto"/>
      <w:ind w:firstLineChars="200" w:firstLine="560"/>
    </w:pPr>
    <w:rPr>
      <w:rFonts w:ascii="宋体" w:eastAsia="宋体" w:hAnsi="宋体" w:cs="宋体"/>
      <w:sz w:val="24"/>
      <w:szCs w:val="24"/>
    </w:rPr>
  </w:style>
  <w:style w:type="character" w:customStyle="1" w:styleId="a9">
    <w:name w:val="正文文本字符"/>
    <w:basedOn w:val="a0"/>
    <w:link w:val="a8"/>
    <w:rsid w:val="00292CED"/>
    <w:rPr>
      <w:rFonts w:ascii="宋体" w:eastAsia="宋体" w:hAnsi="宋体" w:cs="宋体"/>
      <w:sz w:val="24"/>
      <w:szCs w:val="24"/>
    </w:rPr>
  </w:style>
  <w:style w:type="character" w:customStyle="1" w:styleId="a4">
    <w:name w:val="页脚字符"/>
    <w:basedOn w:val="a0"/>
    <w:link w:val="a3"/>
    <w:qFormat/>
    <w:rsid w:val="00292CED"/>
    <w:rPr>
      <w:kern w:val="2"/>
      <w:sz w:val="18"/>
      <w:szCs w:val="24"/>
    </w:rPr>
  </w:style>
  <w:style w:type="character" w:customStyle="1" w:styleId="a6">
    <w:name w:val="页眉字符"/>
    <w:basedOn w:val="a0"/>
    <w:link w:val="a5"/>
    <w:uiPriority w:val="99"/>
    <w:qFormat/>
    <w:rsid w:val="00292CED"/>
    <w:rPr>
      <w:kern w:val="2"/>
      <w:sz w:val="18"/>
      <w:szCs w:val="24"/>
    </w:rPr>
  </w:style>
  <w:style w:type="character" w:styleId="aa">
    <w:name w:val="page number"/>
    <w:basedOn w:val="a0"/>
    <w:uiPriority w:val="99"/>
    <w:unhideWhenUsed/>
    <w:rsid w:val="00292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b80c20-5587-4441-bbfb-6e08445516aa}"/>
        <w:category>
          <w:name w:val="常规"/>
          <w:gallery w:val="placeholder"/>
        </w:category>
        <w:types>
          <w:type w:val="bbPlcHdr"/>
        </w:types>
        <w:behaviors>
          <w:behavior w:val="content"/>
        </w:behaviors>
        <w:guid w:val="{71B80C20-5587-4441-BBFB-6E08445516AA}"/>
      </w:docPartPr>
      <w:docPartBody>
        <w:p w:rsidR="001765E4" w:rsidRDefault="001765E4">
          <w:r>
            <w:rPr>
              <w:color w:val="808080"/>
            </w:rPr>
            <w:t>单击此处输入文字。</w:t>
          </w:r>
        </w:p>
      </w:docPartBody>
    </w:docPart>
    <w:docPart>
      <w:docPartPr>
        <w:name w:val="{96bb7eac-07fe-48e4-b9a9-408955be0e71}"/>
        <w:category>
          <w:name w:val="常规"/>
          <w:gallery w:val="placeholder"/>
        </w:category>
        <w:types>
          <w:type w:val="bbPlcHdr"/>
        </w:types>
        <w:behaviors>
          <w:behavior w:val="content"/>
        </w:behaviors>
        <w:guid w:val="{96BB7EAC-07FE-48E4-B9A9-408955BE0E71}"/>
      </w:docPartPr>
      <w:docPartBody>
        <w:p w:rsidR="001765E4" w:rsidRDefault="001765E4">
          <w:r>
            <w:rPr>
              <w:color w:val="808080"/>
            </w:rPr>
            <w:t>单击此处输入文字。</w:t>
          </w:r>
        </w:p>
      </w:docPartBody>
    </w:docPart>
    <w:docPart>
      <w:docPartPr>
        <w:name w:val="{4267d696-2299-4a86-8a65-9d47f6c4bfe2}"/>
        <w:category>
          <w:name w:val="常规"/>
          <w:gallery w:val="placeholder"/>
        </w:category>
        <w:types>
          <w:type w:val="bbPlcHdr"/>
        </w:types>
        <w:behaviors>
          <w:behavior w:val="content"/>
        </w:behaviors>
        <w:guid w:val="{4267D696-2299-4A86-8A65-9D47F6C4BFE2}"/>
      </w:docPartPr>
      <w:docPartBody>
        <w:p w:rsidR="001765E4" w:rsidRDefault="001765E4">
          <w:r>
            <w:rPr>
              <w:color w:val="808080"/>
            </w:rPr>
            <w:t>单击此处输入文字。</w:t>
          </w:r>
        </w:p>
      </w:docPartBody>
    </w:docPart>
    <w:docPart>
      <w:docPartPr>
        <w:name w:val="{11970c10-d664-428f-82b2-9c3751230e16}"/>
        <w:category>
          <w:name w:val="常规"/>
          <w:gallery w:val="placeholder"/>
        </w:category>
        <w:types>
          <w:type w:val="bbPlcHdr"/>
        </w:types>
        <w:behaviors>
          <w:behavior w:val="content"/>
        </w:behaviors>
        <w:guid w:val="{11970C10-D664-428F-82B2-9C3751230E16}"/>
      </w:docPartPr>
      <w:docPartBody>
        <w:p w:rsidR="001765E4" w:rsidRDefault="001765E4">
          <w:r>
            <w:rPr>
              <w:color w:val="808080"/>
            </w:rPr>
            <w:t>单击此处输入文字。</w:t>
          </w:r>
        </w:p>
      </w:docPartBody>
    </w:docPart>
    <w:docPart>
      <w:docPartPr>
        <w:name w:val="{8eee44ee-2f69-4441-90ab-19b495b2e186}"/>
        <w:category>
          <w:name w:val="常规"/>
          <w:gallery w:val="placeholder"/>
        </w:category>
        <w:types>
          <w:type w:val="bbPlcHdr"/>
        </w:types>
        <w:behaviors>
          <w:behavior w:val="content"/>
        </w:behaviors>
        <w:guid w:val="{8EEE44EE-2F69-4441-90AB-19B495B2E186}"/>
      </w:docPartPr>
      <w:docPartBody>
        <w:p w:rsidR="001765E4" w:rsidRDefault="001765E4">
          <w:r>
            <w:rPr>
              <w:color w:val="808080"/>
            </w:rPr>
            <w:t>单击此处输入文字。</w:t>
          </w:r>
        </w:p>
      </w:docPartBody>
    </w:docPart>
    <w:docPart>
      <w:docPartPr>
        <w:name w:val="{7f9decd0-ba7d-49f8-89a8-074dcd615889}"/>
        <w:category>
          <w:name w:val="常规"/>
          <w:gallery w:val="placeholder"/>
        </w:category>
        <w:types>
          <w:type w:val="bbPlcHdr"/>
        </w:types>
        <w:behaviors>
          <w:behavior w:val="content"/>
        </w:behaviors>
        <w:guid w:val="{7F9DECD0-BA7D-49F8-89A8-074DCD615889}"/>
      </w:docPartPr>
      <w:docPartBody>
        <w:p w:rsidR="001765E4" w:rsidRDefault="001765E4">
          <w:r>
            <w:rPr>
              <w:color w:val="808080"/>
            </w:rPr>
            <w:t>单击此处输入文字。</w:t>
          </w:r>
        </w:p>
      </w:docPartBody>
    </w:docPart>
    <w:docPart>
      <w:docPartPr>
        <w:name w:val="{af831d85-4dc9-474f-906b-a1abc084fd2c}"/>
        <w:category>
          <w:name w:val="常规"/>
          <w:gallery w:val="placeholder"/>
        </w:category>
        <w:types>
          <w:type w:val="bbPlcHdr"/>
        </w:types>
        <w:behaviors>
          <w:behavior w:val="content"/>
        </w:behaviors>
        <w:guid w:val="{AF831D85-4DC9-474F-906B-A1ABC084FD2C}"/>
      </w:docPartPr>
      <w:docPartBody>
        <w:p w:rsidR="001765E4" w:rsidRDefault="001765E4">
          <w:r>
            <w:rPr>
              <w:color w:val="808080"/>
            </w:rPr>
            <w:t>单击此处输入文字。</w:t>
          </w:r>
        </w:p>
      </w:docPartBody>
    </w:docPart>
    <w:docPart>
      <w:docPartPr>
        <w:name w:val="{5501f2a1-2e75-4214-8a5c-d0bc3684f649}"/>
        <w:category>
          <w:name w:val="常规"/>
          <w:gallery w:val="placeholder"/>
        </w:category>
        <w:types>
          <w:type w:val="bbPlcHdr"/>
        </w:types>
        <w:behaviors>
          <w:behavior w:val="content"/>
        </w:behaviors>
        <w:guid w:val="{5501F2A1-2E75-4214-8A5C-D0BC3684F649}"/>
      </w:docPartPr>
      <w:docPartBody>
        <w:p w:rsidR="001765E4" w:rsidRDefault="001765E4">
          <w:r>
            <w:rPr>
              <w:color w:val="808080"/>
            </w:rPr>
            <w:t>单击此处输入文字。</w:t>
          </w:r>
        </w:p>
      </w:docPartBody>
    </w:docPart>
    <w:docPart>
      <w:docPartPr>
        <w:name w:val="{38cdcae7-57c0-49c1-be88-caed017e5917}"/>
        <w:category>
          <w:name w:val="常规"/>
          <w:gallery w:val="placeholder"/>
        </w:category>
        <w:types>
          <w:type w:val="bbPlcHdr"/>
        </w:types>
        <w:behaviors>
          <w:behavior w:val="content"/>
        </w:behaviors>
        <w:guid w:val="{38CDCAE7-57C0-49C1-BE88-CAED017E5917}"/>
      </w:docPartPr>
      <w:docPartBody>
        <w:p w:rsidR="001765E4" w:rsidRDefault="001765E4">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characterSpacingControl w:val="doNotCompress"/>
  <w:compat>
    <w:useFELayout/>
    <w:splitPgBreakAndParaMark/>
    <w:compatSetting w:name="compatibilityMode" w:uri="http://schemas.microsoft.com/office/word" w:val="14"/>
  </w:compat>
  <w:rsids>
    <w:rsidRoot w:val="001765E4"/>
    <w:rsid w:val="001765E4"/>
    <w:rsid w:val="002C1AC8"/>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2">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E760B2-9FDD-DB40-84EF-0774FFE42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68</Pages>
  <Words>4789</Words>
  <Characters>27302</Characters>
  <Application>Microsoft Macintosh Word</Application>
  <DocSecurity>0</DocSecurity>
  <Lines>227</Lines>
  <Paragraphs>64</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32027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杜晶(华炬）</cp:lastModifiedBy>
  <cp:revision>3</cp:revision>
  <dcterms:created xsi:type="dcterms:W3CDTF">2014-10-29T12:08:00Z</dcterms:created>
  <dcterms:modified xsi:type="dcterms:W3CDTF">2019-09-05T06:46:00Z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