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098BA0" w14:textId="77777777" w:rsidR="008C1933" w:rsidRDefault="008C1933" w:rsidP="008C1933">
      <w:pPr>
        <w:jc w:val="center"/>
        <w:rPr>
          <w:b/>
          <w:sz w:val="36"/>
          <w:szCs w:val="36"/>
        </w:rPr>
      </w:pPr>
    </w:p>
    <w:p w14:paraId="4A3E5330" w14:textId="77777777" w:rsidR="008C1933" w:rsidRDefault="008C1933" w:rsidP="008C1933">
      <w:pPr>
        <w:jc w:val="center"/>
        <w:rPr>
          <w:b/>
          <w:sz w:val="36"/>
          <w:szCs w:val="36"/>
        </w:rPr>
      </w:pPr>
    </w:p>
    <w:p w14:paraId="540A3F03" w14:textId="77777777" w:rsidR="008C1933" w:rsidRDefault="008C1933" w:rsidP="008C1933">
      <w:pPr>
        <w:jc w:val="center"/>
        <w:rPr>
          <w:b/>
          <w:sz w:val="36"/>
          <w:szCs w:val="36"/>
        </w:rPr>
      </w:pPr>
    </w:p>
    <w:p w14:paraId="2820497B" w14:textId="77777777" w:rsidR="008C1933" w:rsidRPr="005162BE" w:rsidRDefault="008C1933" w:rsidP="008C1933">
      <w:pPr>
        <w:jc w:val="center"/>
        <w:rPr>
          <w:b/>
          <w:sz w:val="44"/>
          <w:szCs w:val="44"/>
        </w:rPr>
      </w:pPr>
      <w:r w:rsidRPr="005162BE">
        <w:rPr>
          <w:rFonts w:hint="eastAsia"/>
          <w:b/>
          <w:sz w:val="44"/>
          <w:szCs w:val="44"/>
        </w:rPr>
        <w:t>阳泉市平定县2</w:t>
      </w:r>
      <w:r w:rsidRPr="005162BE">
        <w:rPr>
          <w:b/>
          <w:sz w:val="44"/>
          <w:szCs w:val="44"/>
        </w:rPr>
        <w:t>018</w:t>
      </w:r>
      <w:r w:rsidRPr="005162BE">
        <w:rPr>
          <w:rFonts w:hint="eastAsia"/>
          <w:b/>
          <w:sz w:val="44"/>
          <w:szCs w:val="44"/>
        </w:rPr>
        <w:t>年度</w:t>
      </w:r>
    </w:p>
    <w:p w14:paraId="79AFC308" w14:textId="77777777" w:rsidR="008C1933" w:rsidRPr="005162BE" w:rsidRDefault="008C1933" w:rsidP="008C1933">
      <w:pPr>
        <w:jc w:val="center"/>
        <w:rPr>
          <w:b/>
          <w:sz w:val="44"/>
          <w:szCs w:val="44"/>
        </w:rPr>
      </w:pPr>
      <w:r w:rsidRPr="005162BE">
        <w:rPr>
          <w:rFonts w:hint="eastAsia"/>
          <w:b/>
          <w:sz w:val="44"/>
          <w:szCs w:val="44"/>
        </w:rPr>
        <w:t>地方政府一般债券和专项债券存续期</w:t>
      </w:r>
    </w:p>
    <w:p w14:paraId="66D9F175" w14:textId="77777777" w:rsidR="008C1933" w:rsidRPr="005162BE" w:rsidRDefault="008C1933" w:rsidP="008C1933">
      <w:pPr>
        <w:jc w:val="center"/>
        <w:rPr>
          <w:b/>
          <w:sz w:val="44"/>
          <w:szCs w:val="44"/>
        </w:rPr>
      </w:pPr>
      <w:r w:rsidRPr="005162BE">
        <w:rPr>
          <w:rFonts w:hint="eastAsia"/>
          <w:b/>
          <w:sz w:val="44"/>
          <w:szCs w:val="44"/>
        </w:rPr>
        <w:t>信息公示</w:t>
      </w:r>
    </w:p>
    <w:p w14:paraId="5210F08A" w14:textId="77777777" w:rsidR="008C1933" w:rsidRDefault="008C1933" w:rsidP="008C1933"/>
    <w:p w14:paraId="6EE8D292" w14:textId="77777777" w:rsidR="008C1933" w:rsidRDefault="008C1933" w:rsidP="008C1933">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74E30F37" w14:textId="77777777" w:rsidR="008C1933" w:rsidRDefault="008C1933" w:rsidP="008C1933">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45CBABA3" w14:textId="77777777" w:rsidR="008C1933" w:rsidRDefault="008C1933" w:rsidP="008C1933">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31847364" w14:textId="77777777" w:rsidR="008C1933" w:rsidRDefault="008C1933" w:rsidP="008C1933">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414BA1BD" w14:textId="77777777" w:rsidR="008C1933" w:rsidRDefault="008C1933" w:rsidP="008C1933">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0D88A468" w14:textId="77777777" w:rsidR="008C1933" w:rsidRDefault="008C1933" w:rsidP="008C1933">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4E17EDF7" w14:textId="77777777" w:rsidR="008C1933" w:rsidRDefault="008C1933" w:rsidP="008C1933">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071101D0" w14:textId="77777777" w:rsidR="008C1933" w:rsidRDefault="008C1933" w:rsidP="008C1933">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327F3D50" w14:textId="77777777" w:rsidR="008C1933" w:rsidRDefault="008C1933" w:rsidP="008C1933">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565FFB1B" w14:textId="77777777" w:rsidR="008C1933" w:rsidRDefault="008C1933" w:rsidP="008C1933">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3B311ADE" w14:textId="77777777" w:rsidR="008C1933" w:rsidRDefault="008C1933" w:rsidP="008C1933">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65E08B3E" w14:textId="77777777" w:rsidR="008C1933" w:rsidRDefault="008C1933" w:rsidP="008C1933">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724AA622" w14:textId="77777777" w:rsidR="008C1933" w:rsidRDefault="008C1933" w:rsidP="008C1933">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34D453AC" w14:textId="77777777" w:rsidR="008C1933" w:rsidRPr="0065637F" w:rsidRDefault="008C1933" w:rsidP="008C1933">
      <w:pPr>
        <w:pStyle w:val="10"/>
        <w:tabs>
          <w:tab w:val="right" w:leader="dot" w:pos="8306"/>
        </w:tabs>
        <w:spacing w:line="560" w:lineRule="exact"/>
        <w:jc w:val="center"/>
        <w:rPr>
          <w:rFonts w:asciiTheme="minorEastAsia" w:eastAsiaTheme="minorEastAsia" w:hAnsiTheme="minorEastAsia" w:cstheme="minorEastAsia"/>
          <w:b/>
          <w:bCs/>
          <w:sz w:val="28"/>
          <w:szCs w:val="28"/>
        </w:rPr>
      </w:pPr>
      <w:r>
        <w:rPr>
          <w:rFonts w:asciiTheme="minorEastAsia" w:eastAsiaTheme="minorEastAsia" w:hAnsiTheme="minorEastAsia" w:cstheme="minorEastAsia" w:hint="eastAsia"/>
          <w:b/>
          <w:bCs/>
          <w:sz w:val="28"/>
          <w:szCs w:val="28"/>
        </w:rPr>
        <w:t>平定县</w:t>
      </w:r>
      <w:r w:rsidRPr="0065637F">
        <w:rPr>
          <w:rFonts w:asciiTheme="minorEastAsia" w:eastAsiaTheme="minorEastAsia" w:hAnsiTheme="minorEastAsia" w:cstheme="minorEastAsia" w:hint="eastAsia"/>
          <w:b/>
          <w:bCs/>
          <w:sz w:val="28"/>
          <w:szCs w:val="28"/>
        </w:rPr>
        <w:t>财政局</w:t>
      </w:r>
    </w:p>
    <w:p w14:paraId="509AC7EC" w14:textId="77777777" w:rsidR="008C1933" w:rsidRPr="0065637F" w:rsidRDefault="008C1933" w:rsidP="008C1933">
      <w:pPr>
        <w:pStyle w:val="10"/>
        <w:tabs>
          <w:tab w:val="right" w:leader="dot" w:pos="8306"/>
        </w:tabs>
        <w:spacing w:line="560" w:lineRule="exact"/>
        <w:jc w:val="center"/>
        <w:rPr>
          <w:b/>
          <w:sz w:val="28"/>
          <w:szCs w:val="28"/>
        </w:rPr>
      </w:pPr>
      <w:r w:rsidRPr="0065637F">
        <w:rPr>
          <w:rFonts w:hint="eastAsia"/>
          <w:b/>
          <w:sz w:val="28"/>
          <w:szCs w:val="28"/>
        </w:rPr>
        <w:t>二〇一九年八月</w:t>
      </w:r>
    </w:p>
    <w:p w14:paraId="5CF48BCA" w14:textId="77777777" w:rsidR="008C1933" w:rsidRDefault="008C1933" w:rsidP="008C1933"/>
    <w:p w14:paraId="2CA3A32B" w14:textId="77777777" w:rsidR="008C1933" w:rsidRPr="0065637F" w:rsidRDefault="008C1933" w:rsidP="008C1933"/>
    <w:p w14:paraId="1CB779D9" w14:textId="77777777" w:rsidR="008C1933" w:rsidRDefault="008C1933" w:rsidP="008C1933">
      <w:pPr>
        <w:pStyle w:val="10"/>
        <w:tabs>
          <w:tab w:val="right" w:leader="dot" w:pos="8306"/>
        </w:tabs>
        <w:spacing w:line="560" w:lineRule="exact"/>
        <w:jc w:val="center"/>
        <w:rPr>
          <w:rFonts w:asciiTheme="minorEastAsia" w:eastAsiaTheme="minorEastAsia" w:hAnsiTheme="minorEastAsia" w:cstheme="minorEastAsia"/>
          <w:b/>
          <w:bCs/>
          <w:sz w:val="40"/>
          <w:szCs w:val="40"/>
        </w:rPr>
      </w:pPr>
    </w:p>
    <w:p w14:paraId="45CA2969" w14:textId="77777777" w:rsidR="00C82845" w:rsidRPr="008C1933" w:rsidRDefault="00780B77">
      <w:pPr>
        <w:pStyle w:val="10"/>
        <w:tabs>
          <w:tab w:val="right" w:leader="dot" w:pos="8306"/>
        </w:tabs>
        <w:spacing w:line="560" w:lineRule="exact"/>
        <w:jc w:val="center"/>
        <w:rPr>
          <w:rFonts w:asciiTheme="minorEastAsia" w:eastAsiaTheme="minorEastAsia" w:hAnsiTheme="minorEastAsia" w:cstheme="minorEastAsia"/>
          <w:b/>
          <w:bCs/>
          <w:sz w:val="32"/>
          <w:szCs w:val="32"/>
        </w:rPr>
      </w:pPr>
      <w:r w:rsidRPr="008C1933">
        <w:rPr>
          <w:rFonts w:asciiTheme="minorEastAsia" w:eastAsiaTheme="minorEastAsia" w:hAnsiTheme="minorEastAsia" w:cstheme="minorEastAsia"/>
          <w:b/>
          <w:bCs/>
          <w:sz w:val="32"/>
          <w:szCs w:val="32"/>
        </w:rPr>
        <w:lastRenderedPageBreak/>
        <w:t>目 录</w:t>
      </w:r>
    </w:p>
    <w:p w14:paraId="77A38818" w14:textId="77777777" w:rsidR="00C82845" w:rsidRDefault="00C82845"/>
    <w:p w14:paraId="57A8F096" w14:textId="77777777" w:rsidR="00C82845" w:rsidRPr="00650B91" w:rsidRDefault="00780B77" w:rsidP="008C1933">
      <w:pPr>
        <w:pStyle w:val="20"/>
        <w:tabs>
          <w:tab w:val="right" w:leader="dot" w:pos="8306"/>
        </w:tabs>
        <w:spacing w:line="600" w:lineRule="exact"/>
        <w:ind w:leftChars="0" w:left="0"/>
        <w:rPr>
          <w:rFonts w:asciiTheme="minorEastAsia" w:eastAsiaTheme="minorEastAsia" w:hAnsiTheme="minorEastAsia" w:cstheme="minorEastAsia"/>
          <w:noProof/>
          <w:sz w:val="28"/>
          <w:szCs w:val="28"/>
        </w:rPr>
      </w:pPr>
      <w:r w:rsidRPr="00650B91">
        <w:rPr>
          <w:rFonts w:asciiTheme="minorEastAsia" w:eastAsiaTheme="minorEastAsia" w:hAnsiTheme="minorEastAsia" w:cstheme="minorEastAsia" w:hint="eastAsia"/>
          <w:sz w:val="28"/>
          <w:szCs w:val="28"/>
        </w:rPr>
        <w:fldChar w:fldCharType="begin"/>
      </w:r>
      <w:r w:rsidRPr="00650B91">
        <w:rPr>
          <w:rFonts w:asciiTheme="minorEastAsia" w:eastAsiaTheme="minorEastAsia" w:hAnsiTheme="minorEastAsia" w:cstheme="minorEastAsia" w:hint="eastAsia"/>
          <w:sz w:val="28"/>
          <w:szCs w:val="28"/>
        </w:rPr>
        <w:instrText xml:space="preserve">TOC \o "1-2" \h \u </w:instrText>
      </w:r>
      <w:r w:rsidRPr="00650B91">
        <w:rPr>
          <w:rFonts w:asciiTheme="minorEastAsia" w:eastAsiaTheme="minorEastAsia" w:hAnsiTheme="minorEastAsia" w:cstheme="minorEastAsia" w:hint="eastAsia"/>
          <w:sz w:val="28"/>
          <w:szCs w:val="28"/>
        </w:rPr>
        <w:fldChar w:fldCharType="separate"/>
      </w:r>
      <w:hyperlink w:anchor="_Toc1100524832" w:history="1">
        <w:r w:rsidRPr="00650B91">
          <w:rPr>
            <w:rFonts w:asciiTheme="minorEastAsia" w:eastAsiaTheme="minorEastAsia" w:hAnsiTheme="minorEastAsia" w:cstheme="minorEastAsia" w:hint="eastAsia"/>
            <w:noProof/>
            <w:sz w:val="28"/>
            <w:szCs w:val="28"/>
          </w:rPr>
          <w:t>一、平定县水利局</w:t>
        </w:r>
      </w:hyperlink>
      <w:hyperlink w:anchor="_Toc244199813" w:history="1">
        <w:r w:rsidRPr="00650B91">
          <w:rPr>
            <w:rFonts w:asciiTheme="minorEastAsia" w:eastAsiaTheme="minorEastAsia" w:hAnsiTheme="minorEastAsia" w:cstheme="minorEastAsia" w:hint="eastAsia"/>
            <w:noProof/>
            <w:sz w:val="28"/>
            <w:szCs w:val="28"/>
          </w:rPr>
          <w:t>债券存续期信息公示</w:t>
        </w:r>
        <w:r w:rsidRPr="00650B91">
          <w:rPr>
            <w:rFonts w:asciiTheme="minorEastAsia" w:eastAsiaTheme="minorEastAsia" w:hAnsiTheme="minorEastAsia" w:cstheme="minorEastAsia" w:hint="eastAsia"/>
            <w:noProof/>
            <w:sz w:val="28"/>
            <w:szCs w:val="28"/>
          </w:rPr>
          <w:tab/>
        </w:r>
        <w:r w:rsidRPr="00650B91">
          <w:rPr>
            <w:rFonts w:asciiTheme="minorEastAsia" w:eastAsiaTheme="minorEastAsia" w:hAnsiTheme="minorEastAsia" w:cstheme="minorEastAsia" w:hint="eastAsia"/>
            <w:noProof/>
            <w:sz w:val="28"/>
            <w:szCs w:val="28"/>
          </w:rPr>
          <w:fldChar w:fldCharType="begin"/>
        </w:r>
        <w:r w:rsidRPr="00650B91">
          <w:rPr>
            <w:rFonts w:asciiTheme="minorEastAsia" w:eastAsiaTheme="minorEastAsia" w:hAnsiTheme="minorEastAsia" w:cstheme="minorEastAsia" w:hint="eastAsia"/>
            <w:noProof/>
            <w:sz w:val="28"/>
            <w:szCs w:val="28"/>
          </w:rPr>
          <w:instrText xml:space="preserve"> PAGEREF _Toc244199813 </w:instrText>
        </w:r>
        <w:r w:rsidRPr="00650B91">
          <w:rPr>
            <w:rFonts w:asciiTheme="minorEastAsia" w:eastAsiaTheme="minorEastAsia" w:hAnsiTheme="minorEastAsia" w:cstheme="minorEastAsia" w:hint="eastAsia"/>
            <w:noProof/>
            <w:sz w:val="28"/>
            <w:szCs w:val="28"/>
          </w:rPr>
          <w:fldChar w:fldCharType="separate"/>
        </w:r>
        <w:r w:rsidR="00650B91">
          <w:rPr>
            <w:rFonts w:asciiTheme="minorEastAsia" w:eastAsiaTheme="minorEastAsia" w:hAnsiTheme="minorEastAsia" w:cstheme="minorEastAsia"/>
            <w:noProof/>
            <w:sz w:val="28"/>
            <w:szCs w:val="28"/>
          </w:rPr>
          <w:t>1</w:t>
        </w:r>
        <w:r w:rsidRPr="00650B91">
          <w:rPr>
            <w:rFonts w:asciiTheme="minorEastAsia" w:eastAsiaTheme="minorEastAsia" w:hAnsiTheme="minorEastAsia" w:cstheme="minorEastAsia" w:hint="eastAsia"/>
            <w:noProof/>
            <w:sz w:val="28"/>
            <w:szCs w:val="28"/>
          </w:rPr>
          <w:fldChar w:fldCharType="end"/>
        </w:r>
      </w:hyperlink>
    </w:p>
    <w:p w14:paraId="07228BAE" w14:textId="77777777" w:rsidR="00C82845" w:rsidRPr="00650B91" w:rsidRDefault="00837CC1" w:rsidP="008C1933">
      <w:pPr>
        <w:pStyle w:val="20"/>
        <w:tabs>
          <w:tab w:val="right" w:leader="dot" w:pos="8306"/>
        </w:tabs>
        <w:spacing w:line="600" w:lineRule="exact"/>
        <w:ind w:leftChars="0" w:left="0"/>
        <w:rPr>
          <w:rFonts w:asciiTheme="minorEastAsia" w:eastAsiaTheme="minorEastAsia" w:hAnsiTheme="minorEastAsia" w:cstheme="minorEastAsia"/>
          <w:noProof/>
          <w:sz w:val="28"/>
          <w:szCs w:val="28"/>
        </w:rPr>
      </w:pPr>
      <w:hyperlink w:anchor="_Toc1993150285" w:history="1">
        <w:r w:rsidR="00780B77" w:rsidRPr="00650B91">
          <w:rPr>
            <w:rFonts w:asciiTheme="minorEastAsia" w:eastAsiaTheme="minorEastAsia" w:hAnsiTheme="minorEastAsia" w:cstheme="minorEastAsia" w:hint="eastAsia"/>
            <w:noProof/>
            <w:sz w:val="28"/>
            <w:szCs w:val="28"/>
          </w:rPr>
          <w:t>二、平定县住房和城乡建设管理局</w:t>
        </w:r>
      </w:hyperlink>
      <w:hyperlink w:anchor="_Toc279430442" w:history="1">
        <w:r w:rsidR="00780B77" w:rsidRPr="00650B91">
          <w:rPr>
            <w:rFonts w:asciiTheme="minorEastAsia" w:eastAsiaTheme="minorEastAsia" w:hAnsiTheme="minorEastAsia" w:cstheme="minorEastAsia" w:hint="eastAsia"/>
            <w:noProof/>
            <w:sz w:val="28"/>
            <w:szCs w:val="28"/>
          </w:rPr>
          <w:t>债券存续期信息公示</w:t>
        </w:r>
        <w:r w:rsidR="00780B77" w:rsidRPr="00650B91">
          <w:rPr>
            <w:rFonts w:asciiTheme="minorEastAsia" w:eastAsiaTheme="minorEastAsia" w:hAnsiTheme="minorEastAsia" w:cstheme="minorEastAsia" w:hint="eastAsia"/>
            <w:noProof/>
            <w:sz w:val="28"/>
            <w:szCs w:val="28"/>
          </w:rPr>
          <w:tab/>
        </w:r>
        <w:r w:rsidR="00780B77" w:rsidRPr="00650B91">
          <w:rPr>
            <w:rFonts w:asciiTheme="minorEastAsia" w:eastAsiaTheme="minorEastAsia" w:hAnsiTheme="minorEastAsia" w:cstheme="minorEastAsia" w:hint="eastAsia"/>
            <w:noProof/>
            <w:sz w:val="28"/>
            <w:szCs w:val="28"/>
          </w:rPr>
          <w:fldChar w:fldCharType="begin"/>
        </w:r>
        <w:r w:rsidR="00780B77" w:rsidRPr="00650B91">
          <w:rPr>
            <w:rFonts w:asciiTheme="minorEastAsia" w:eastAsiaTheme="minorEastAsia" w:hAnsiTheme="minorEastAsia" w:cstheme="minorEastAsia" w:hint="eastAsia"/>
            <w:noProof/>
            <w:sz w:val="28"/>
            <w:szCs w:val="28"/>
          </w:rPr>
          <w:instrText xml:space="preserve"> PAGEREF _Toc279430442 </w:instrText>
        </w:r>
        <w:r w:rsidR="00780B77" w:rsidRPr="00650B91">
          <w:rPr>
            <w:rFonts w:asciiTheme="minorEastAsia" w:eastAsiaTheme="minorEastAsia" w:hAnsiTheme="minorEastAsia" w:cstheme="minorEastAsia" w:hint="eastAsia"/>
            <w:noProof/>
            <w:sz w:val="28"/>
            <w:szCs w:val="28"/>
          </w:rPr>
          <w:fldChar w:fldCharType="separate"/>
        </w:r>
        <w:r w:rsidR="00650B91">
          <w:rPr>
            <w:rFonts w:asciiTheme="minorEastAsia" w:eastAsiaTheme="minorEastAsia" w:hAnsiTheme="minorEastAsia" w:cstheme="minorEastAsia"/>
            <w:noProof/>
            <w:sz w:val="28"/>
            <w:szCs w:val="28"/>
          </w:rPr>
          <w:t>9</w:t>
        </w:r>
        <w:r w:rsidR="00780B77" w:rsidRPr="00650B91">
          <w:rPr>
            <w:rFonts w:asciiTheme="minorEastAsia" w:eastAsiaTheme="minorEastAsia" w:hAnsiTheme="minorEastAsia" w:cstheme="minorEastAsia" w:hint="eastAsia"/>
            <w:noProof/>
            <w:sz w:val="28"/>
            <w:szCs w:val="28"/>
          </w:rPr>
          <w:fldChar w:fldCharType="end"/>
        </w:r>
      </w:hyperlink>
    </w:p>
    <w:p w14:paraId="535535E0" w14:textId="77777777" w:rsidR="00C82845" w:rsidRPr="00650B91" w:rsidRDefault="00837CC1" w:rsidP="008C1933">
      <w:pPr>
        <w:pStyle w:val="20"/>
        <w:tabs>
          <w:tab w:val="right" w:leader="dot" w:pos="8306"/>
        </w:tabs>
        <w:spacing w:line="600" w:lineRule="exact"/>
        <w:ind w:leftChars="0" w:left="0"/>
        <w:rPr>
          <w:rFonts w:asciiTheme="minorEastAsia" w:eastAsiaTheme="minorEastAsia" w:hAnsiTheme="minorEastAsia" w:cstheme="minorEastAsia"/>
          <w:noProof/>
          <w:sz w:val="28"/>
          <w:szCs w:val="28"/>
        </w:rPr>
      </w:pPr>
      <w:hyperlink w:anchor="_Toc1988186352" w:history="1">
        <w:r w:rsidR="00780B77" w:rsidRPr="00650B91">
          <w:rPr>
            <w:rFonts w:asciiTheme="minorEastAsia" w:eastAsiaTheme="minorEastAsia" w:hAnsiTheme="minorEastAsia" w:cstheme="minorEastAsia" w:hint="eastAsia"/>
            <w:noProof/>
            <w:sz w:val="28"/>
            <w:szCs w:val="28"/>
          </w:rPr>
          <w:t>三、平定县教育科技局</w:t>
        </w:r>
      </w:hyperlink>
      <w:hyperlink w:anchor="_Toc602470744" w:history="1">
        <w:r w:rsidR="00780B77" w:rsidRPr="00650B91">
          <w:rPr>
            <w:rFonts w:asciiTheme="minorEastAsia" w:eastAsiaTheme="minorEastAsia" w:hAnsiTheme="minorEastAsia" w:cstheme="minorEastAsia" w:hint="eastAsia"/>
            <w:noProof/>
            <w:sz w:val="28"/>
            <w:szCs w:val="28"/>
          </w:rPr>
          <w:t>债券存续期信息公示</w:t>
        </w:r>
        <w:r w:rsidR="00780B77" w:rsidRPr="00650B91">
          <w:rPr>
            <w:rFonts w:asciiTheme="minorEastAsia" w:eastAsiaTheme="minorEastAsia" w:hAnsiTheme="minorEastAsia" w:cstheme="minorEastAsia" w:hint="eastAsia"/>
            <w:noProof/>
            <w:sz w:val="28"/>
            <w:szCs w:val="28"/>
          </w:rPr>
          <w:tab/>
        </w:r>
        <w:r w:rsidR="00780B77" w:rsidRPr="00650B91">
          <w:rPr>
            <w:rFonts w:asciiTheme="minorEastAsia" w:eastAsiaTheme="minorEastAsia" w:hAnsiTheme="minorEastAsia" w:cstheme="minorEastAsia" w:hint="eastAsia"/>
            <w:noProof/>
            <w:sz w:val="28"/>
            <w:szCs w:val="28"/>
          </w:rPr>
          <w:fldChar w:fldCharType="begin"/>
        </w:r>
        <w:r w:rsidR="00780B77" w:rsidRPr="00650B91">
          <w:rPr>
            <w:rFonts w:asciiTheme="minorEastAsia" w:eastAsiaTheme="minorEastAsia" w:hAnsiTheme="minorEastAsia" w:cstheme="minorEastAsia" w:hint="eastAsia"/>
            <w:noProof/>
            <w:sz w:val="28"/>
            <w:szCs w:val="28"/>
          </w:rPr>
          <w:instrText xml:space="preserve"> PAGEREF _Toc602470744 </w:instrText>
        </w:r>
        <w:r w:rsidR="00780B77" w:rsidRPr="00650B91">
          <w:rPr>
            <w:rFonts w:asciiTheme="minorEastAsia" w:eastAsiaTheme="minorEastAsia" w:hAnsiTheme="minorEastAsia" w:cstheme="minorEastAsia" w:hint="eastAsia"/>
            <w:noProof/>
            <w:sz w:val="28"/>
            <w:szCs w:val="28"/>
          </w:rPr>
          <w:fldChar w:fldCharType="separate"/>
        </w:r>
        <w:r w:rsidR="00650B91">
          <w:rPr>
            <w:rFonts w:asciiTheme="minorEastAsia" w:eastAsiaTheme="minorEastAsia" w:hAnsiTheme="minorEastAsia" w:cstheme="minorEastAsia"/>
            <w:noProof/>
            <w:sz w:val="28"/>
            <w:szCs w:val="28"/>
          </w:rPr>
          <w:t>14</w:t>
        </w:r>
        <w:r w:rsidR="00780B77" w:rsidRPr="00650B91">
          <w:rPr>
            <w:rFonts w:asciiTheme="minorEastAsia" w:eastAsiaTheme="minorEastAsia" w:hAnsiTheme="minorEastAsia" w:cstheme="minorEastAsia" w:hint="eastAsia"/>
            <w:noProof/>
            <w:sz w:val="28"/>
            <w:szCs w:val="28"/>
          </w:rPr>
          <w:fldChar w:fldCharType="end"/>
        </w:r>
      </w:hyperlink>
    </w:p>
    <w:p w14:paraId="0700BDE7" w14:textId="77777777" w:rsidR="00C82845" w:rsidRPr="00650B91" w:rsidRDefault="00837CC1" w:rsidP="008C1933">
      <w:pPr>
        <w:pStyle w:val="20"/>
        <w:tabs>
          <w:tab w:val="right" w:leader="dot" w:pos="8306"/>
        </w:tabs>
        <w:spacing w:line="600" w:lineRule="exact"/>
        <w:ind w:leftChars="0" w:left="0"/>
        <w:rPr>
          <w:rFonts w:asciiTheme="minorEastAsia" w:eastAsiaTheme="minorEastAsia" w:hAnsiTheme="minorEastAsia" w:cstheme="minorEastAsia"/>
          <w:noProof/>
          <w:sz w:val="28"/>
          <w:szCs w:val="28"/>
        </w:rPr>
      </w:pPr>
      <w:hyperlink w:anchor="_Toc1433123868" w:history="1">
        <w:r w:rsidR="00780B77" w:rsidRPr="00650B91">
          <w:rPr>
            <w:rFonts w:asciiTheme="minorEastAsia" w:eastAsiaTheme="minorEastAsia" w:hAnsiTheme="minorEastAsia" w:cstheme="minorEastAsia" w:hint="eastAsia"/>
            <w:noProof/>
            <w:sz w:val="28"/>
            <w:szCs w:val="28"/>
          </w:rPr>
          <w:t>四、平定县交通运输局</w:t>
        </w:r>
      </w:hyperlink>
      <w:hyperlink w:anchor="_Toc336264724" w:history="1">
        <w:r w:rsidR="00780B77" w:rsidRPr="00650B91">
          <w:rPr>
            <w:rFonts w:asciiTheme="minorEastAsia" w:eastAsiaTheme="minorEastAsia" w:hAnsiTheme="minorEastAsia" w:cstheme="minorEastAsia" w:hint="eastAsia"/>
            <w:noProof/>
            <w:sz w:val="28"/>
            <w:szCs w:val="28"/>
          </w:rPr>
          <w:t>债券存续期信息公示</w:t>
        </w:r>
        <w:r w:rsidR="00780B77" w:rsidRPr="00650B91">
          <w:rPr>
            <w:rFonts w:asciiTheme="minorEastAsia" w:eastAsiaTheme="minorEastAsia" w:hAnsiTheme="minorEastAsia" w:cstheme="minorEastAsia" w:hint="eastAsia"/>
            <w:noProof/>
            <w:sz w:val="28"/>
            <w:szCs w:val="28"/>
          </w:rPr>
          <w:tab/>
        </w:r>
        <w:r w:rsidR="00780B77" w:rsidRPr="00650B91">
          <w:rPr>
            <w:rFonts w:asciiTheme="minorEastAsia" w:eastAsiaTheme="minorEastAsia" w:hAnsiTheme="minorEastAsia" w:cstheme="minorEastAsia" w:hint="eastAsia"/>
            <w:noProof/>
            <w:sz w:val="28"/>
            <w:szCs w:val="28"/>
          </w:rPr>
          <w:fldChar w:fldCharType="begin"/>
        </w:r>
        <w:r w:rsidR="00780B77" w:rsidRPr="00650B91">
          <w:rPr>
            <w:rFonts w:asciiTheme="minorEastAsia" w:eastAsiaTheme="minorEastAsia" w:hAnsiTheme="minorEastAsia" w:cstheme="minorEastAsia" w:hint="eastAsia"/>
            <w:noProof/>
            <w:sz w:val="28"/>
            <w:szCs w:val="28"/>
          </w:rPr>
          <w:instrText xml:space="preserve"> PAGEREF _Toc336264724 </w:instrText>
        </w:r>
        <w:r w:rsidR="00780B77" w:rsidRPr="00650B91">
          <w:rPr>
            <w:rFonts w:asciiTheme="minorEastAsia" w:eastAsiaTheme="minorEastAsia" w:hAnsiTheme="minorEastAsia" w:cstheme="minorEastAsia" w:hint="eastAsia"/>
            <w:noProof/>
            <w:sz w:val="28"/>
            <w:szCs w:val="28"/>
          </w:rPr>
          <w:fldChar w:fldCharType="separate"/>
        </w:r>
        <w:r w:rsidR="00650B91">
          <w:rPr>
            <w:rFonts w:asciiTheme="minorEastAsia" w:eastAsiaTheme="minorEastAsia" w:hAnsiTheme="minorEastAsia" w:cstheme="minorEastAsia"/>
            <w:noProof/>
            <w:sz w:val="28"/>
            <w:szCs w:val="28"/>
          </w:rPr>
          <w:t>22</w:t>
        </w:r>
        <w:r w:rsidR="00780B77" w:rsidRPr="00650B91">
          <w:rPr>
            <w:rFonts w:asciiTheme="minorEastAsia" w:eastAsiaTheme="minorEastAsia" w:hAnsiTheme="minorEastAsia" w:cstheme="minorEastAsia" w:hint="eastAsia"/>
            <w:noProof/>
            <w:sz w:val="28"/>
            <w:szCs w:val="28"/>
          </w:rPr>
          <w:fldChar w:fldCharType="end"/>
        </w:r>
      </w:hyperlink>
    </w:p>
    <w:p w14:paraId="4281ED22" w14:textId="77777777" w:rsidR="00C82845" w:rsidRPr="00650B91" w:rsidRDefault="00837CC1" w:rsidP="008C1933">
      <w:pPr>
        <w:pStyle w:val="20"/>
        <w:tabs>
          <w:tab w:val="right" w:leader="dot" w:pos="8306"/>
        </w:tabs>
        <w:spacing w:line="600" w:lineRule="exact"/>
        <w:ind w:leftChars="0" w:left="0"/>
        <w:rPr>
          <w:rFonts w:asciiTheme="minorEastAsia" w:eastAsiaTheme="minorEastAsia" w:hAnsiTheme="minorEastAsia" w:cstheme="minorEastAsia"/>
          <w:noProof/>
          <w:sz w:val="28"/>
          <w:szCs w:val="28"/>
        </w:rPr>
      </w:pPr>
      <w:hyperlink w:anchor="_Toc675587789" w:history="1">
        <w:r w:rsidR="00780B77" w:rsidRPr="00650B91">
          <w:rPr>
            <w:rFonts w:asciiTheme="minorEastAsia" w:eastAsiaTheme="minorEastAsia" w:hAnsiTheme="minorEastAsia" w:cstheme="minorEastAsia" w:hint="eastAsia"/>
            <w:noProof/>
            <w:sz w:val="28"/>
            <w:szCs w:val="28"/>
          </w:rPr>
          <w:t>五、平定县农业农村局</w:t>
        </w:r>
      </w:hyperlink>
      <w:hyperlink w:anchor="_Toc857928034" w:history="1">
        <w:r w:rsidR="00780B77" w:rsidRPr="00650B91">
          <w:rPr>
            <w:rFonts w:asciiTheme="minorEastAsia" w:eastAsiaTheme="minorEastAsia" w:hAnsiTheme="minorEastAsia" w:cstheme="minorEastAsia" w:hint="eastAsia"/>
            <w:noProof/>
            <w:sz w:val="28"/>
            <w:szCs w:val="28"/>
          </w:rPr>
          <w:t>债券存续期信息公示</w:t>
        </w:r>
        <w:r w:rsidR="00780B77" w:rsidRPr="00650B91">
          <w:rPr>
            <w:rFonts w:asciiTheme="minorEastAsia" w:eastAsiaTheme="minorEastAsia" w:hAnsiTheme="minorEastAsia" w:cstheme="minorEastAsia" w:hint="eastAsia"/>
            <w:noProof/>
            <w:sz w:val="28"/>
            <w:szCs w:val="28"/>
          </w:rPr>
          <w:tab/>
        </w:r>
        <w:r w:rsidR="00780B77" w:rsidRPr="00650B91">
          <w:rPr>
            <w:rFonts w:asciiTheme="minorEastAsia" w:eastAsiaTheme="minorEastAsia" w:hAnsiTheme="minorEastAsia" w:cstheme="minorEastAsia" w:hint="eastAsia"/>
            <w:noProof/>
            <w:sz w:val="28"/>
            <w:szCs w:val="28"/>
          </w:rPr>
          <w:fldChar w:fldCharType="begin"/>
        </w:r>
        <w:r w:rsidR="00780B77" w:rsidRPr="00650B91">
          <w:rPr>
            <w:rFonts w:asciiTheme="minorEastAsia" w:eastAsiaTheme="minorEastAsia" w:hAnsiTheme="minorEastAsia" w:cstheme="minorEastAsia" w:hint="eastAsia"/>
            <w:noProof/>
            <w:sz w:val="28"/>
            <w:szCs w:val="28"/>
          </w:rPr>
          <w:instrText xml:space="preserve"> PAGEREF _Toc857928034 </w:instrText>
        </w:r>
        <w:r w:rsidR="00780B77" w:rsidRPr="00650B91">
          <w:rPr>
            <w:rFonts w:asciiTheme="minorEastAsia" w:eastAsiaTheme="minorEastAsia" w:hAnsiTheme="minorEastAsia" w:cstheme="minorEastAsia" w:hint="eastAsia"/>
            <w:noProof/>
            <w:sz w:val="28"/>
            <w:szCs w:val="28"/>
          </w:rPr>
          <w:fldChar w:fldCharType="separate"/>
        </w:r>
        <w:r w:rsidR="00650B91">
          <w:rPr>
            <w:rFonts w:asciiTheme="minorEastAsia" w:eastAsiaTheme="minorEastAsia" w:hAnsiTheme="minorEastAsia" w:cstheme="minorEastAsia"/>
            <w:noProof/>
            <w:sz w:val="28"/>
            <w:szCs w:val="28"/>
          </w:rPr>
          <w:t>43</w:t>
        </w:r>
        <w:r w:rsidR="00780B77" w:rsidRPr="00650B91">
          <w:rPr>
            <w:rFonts w:asciiTheme="minorEastAsia" w:eastAsiaTheme="minorEastAsia" w:hAnsiTheme="minorEastAsia" w:cstheme="minorEastAsia" w:hint="eastAsia"/>
            <w:noProof/>
            <w:sz w:val="28"/>
            <w:szCs w:val="28"/>
          </w:rPr>
          <w:fldChar w:fldCharType="end"/>
        </w:r>
      </w:hyperlink>
    </w:p>
    <w:p w14:paraId="0D72FD42" w14:textId="77777777" w:rsidR="00C82845" w:rsidRPr="00650B91" w:rsidRDefault="00837CC1" w:rsidP="008C1933">
      <w:pPr>
        <w:pStyle w:val="20"/>
        <w:tabs>
          <w:tab w:val="right" w:leader="dot" w:pos="8306"/>
        </w:tabs>
        <w:spacing w:line="600" w:lineRule="exact"/>
        <w:ind w:leftChars="0" w:left="0"/>
        <w:rPr>
          <w:rFonts w:asciiTheme="minorEastAsia" w:eastAsiaTheme="minorEastAsia" w:hAnsiTheme="minorEastAsia" w:cstheme="minorEastAsia"/>
          <w:noProof/>
          <w:sz w:val="28"/>
          <w:szCs w:val="28"/>
        </w:rPr>
      </w:pPr>
      <w:hyperlink w:anchor="_Toc212984431" w:history="1">
        <w:r w:rsidR="00780B77" w:rsidRPr="00650B91">
          <w:rPr>
            <w:rFonts w:asciiTheme="minorEastAsia" w:eastAsiaTheme="minorEastAsia" w:hAnsiTheme="minorEastAsia" w:cstheme="minorEastAsia" w:hint="eastAsia"/>
            <w:noProof/>
            <w:sz w:val="28"/>
            <w:szCs w:val="28"/>
          </w:rPr>
          <w:t>六、平定县住房和城乡建设管理局</w:t>
        </w:r>
      </w:hyperlink>
      <w:hyperlink w:anchor="_Toc1921575915" w:history="1">
        <w:r w:rsidR="00780B77" w:rsidRPr="00650B91">
          <w:rPr>
            <w:rFonts w:asciiTheme="minorEastAsia" w:eastAsiaTheme="minorEastAsia" w:hAnsiTheme="minorEastAsia" w:cstheme="minorEastAsia" w:hint="eastAsia"/>
            <w:noProof/>
            <w:sz w:val="28"/>
            <w:szCs w:val="28"/>
          </w:rPr>
          <w:t>棚户区改造专项债券资金存续期信息公示</w:t>
        </w:r>
        <w:r w:rsidR="00780B77" w:rsidRPr="00650B91">
          <w:rPr>
            <w:rFonts w:asciiTheme="minorEastAsia" w:eastAsiaTheme="minorEastAsia" w:hAnsiTheme="minorEastAsia" w:cstheme="minorEastAsia" w:hint="eastAsia"/>
            <w:noProof/>
            <w:sz w:val="28"/>
            <w:szCs w:val="28"/>
          </w:rPr>
          <w:tab/>
        </w:r>
        <w:r w:rsidR="00780B77" w:rsidRPr="00650B91">
          <w:rPr>
            <w:rFonts w:asciiTheme="minorEastAsia" w:eastAsiaTheme="minorEastAsia" w:hAnsiTheme="minorEastAsia" w:cstheme="minorEastAsia" w:hint="eastAsia"/>
            <w:noProof/>
            <w:sz w:val="28"/>
            <w:szCs w:val="28"/>
          </w:rPr>
          <w:fldChar w:fldCharType="begin"/>
        </w:r>
        <w:r w:rsidR="00780B77" w:rsidRPr="00650B91">
          <w:rPr>
            <w:rFonts w:asciiTheme="minorEastAsia" w:eastAsiaTheme="minorEastAsia" w:hAnsiTheme="minorEastAsia" w:cstheme="minorEastAsia" w:hint="eastAsia"/>
            <w:noProof/>
            <w:sz w:val="28"/>
            <w:szCs w:val="28"/>
          </w:rPr>
          <w:instrText xml:space="preserve"> PAGEREF _Toc1921575915 </w:instrText>
        </w:r>
        <w:r w:rsidR="00780B77" w:rsidRPr="00650B91">
          <w:rPr>
            <w:rFonts w:asciiTheme="minorEastAsia" w:eastAsiaTheme="minorEastAsia" w:hAnsiTheme="minorEastAsia" w:cstheme="minorEastAsia" w:hint="eastAsia"/>
            <w:noProof/>
            <w:sz w:val="28"/>
            <w:szCs w:val="28"/>
          </w:rPr>
          <w:fldChar w:fldCharType="separate"/>
        </w:r>
        <w:r w:rsidR="00650B91">
          <w:rPr>
            <w:rFonts w:asciiTheme="minorEastAsia" w:eastAsiaTheme="minorEastAsia" w:hAnsiTheme="minorEastAsia" w:cstheme="minorEastAsia"/>
            <w:noProof/>
            <w:sz w:val="28"/>
            <w:szCs w:val="28"/>
          </w:rPr>
          <w:t>46</w:t>
        </w:r>
        <w:r w:rsidR="00780B77" w:rsidRPr="00650B91">
          <w:rPr>
            <w:rFonts w:asciiTheme="minorEastAsia" w:eastAsiaTheme="minorEastAsia" w:hAnsiTheme="minorEastAsia" w:cstheme="minorEastAsia" w:hint="eastAsia"/>
            <w:noProof/>
            <w:sz w:val="28"/>
            <w:szCs w:val="28"/>
          </w:rPr>
          <w:fldChar w:fldCharType="end"/>
        </w:r>
      </w:hyperlink>
    </w:p>
    <w:p w14:paraId="0F6A8088" w14:textId="77777777" w:rsidR="00C82845" w:rsidRDefault="00780B77" w:rsidP="008C1933">
      <w:pPr>
        <w:pStyle w:val="1"/>
        <w:spacing w:before="0" w:after="0" w:line="600" w:lineRule="exact"/>
        <w:sectPr w:rsidR="00C82845">
          <w:pgSz w:w="11906" w:h="16838"/>
          <w:pgMar w:top="1440" w:right="1800" w:bottom="1440" w:left="1800" w:header="851" w:footer="992" w:gutter="0"/>
          <w:cols w:space="425"/>
          <w:docGrid w:type="lines" w:linePitch="312"/>
        </w:sectPr>
      </w:pPr>
      <w:r w:rsidRPr="00650B91">
        <w:rPr>
          <w:rFonts w:asciiTheme="minorEastAsia" w:eastAsiaTheme="minorEastAsia" w:hAnsiTheme="minorEastAsia" w:cstheme="minorEastAsia" w:hint="eastAsia"/>
          <w:sz w:val="28"/>
          <w:szCs w:val="28"/>
        </w:rPr>
        <w:fldChar w:fldCharType="end"/>
      </w:r>
      <w:bookmarkStart w:id="0" w:name="_Toc1821996822"/>
    </w:p>
    <w:p w14:paraId="03D193B0" w14:textId="77777777" w:rsidR="00C82845" w:rsidRPr="008C1933" w:rsidRDefault="00780B77" w:rsidP="008C1933">
      <w:pPr>
        <w:pStyle w:val="2"/>
        <w:spacing w:before="0" w:after="0" w:line="600" w:lineRule="exact"/>
        <w:jc w:val="center"/>
        <w:rPr>
          <w:rFonts w:asciiTheme="minorEastAsia" w:eastAsiaTheme="minorEastAsia" w:hAnsiTheme="minorEastAsia" w:cstheme="minorEastAsia"/>
        </w:rPr>
      </w:pPr>
      <w:bookmarkStart w:id="1" w:name="_Toc1100524832"/>
      <w:bookmarkEnd w:id="0"/>
      <w:r w:rsidRPr="008C1933">
        <w:rPr>
          <w:rFonts w:asciiTheme="minorEastAsia" w:eastAsiaTheme="minorEastAsia" w:hAnsiTheme="minorEastAsia" w:cstheme="minorEastAsia" w:hint="eastAsia"/>
        </w:rPr>
        <w:lastRenderedPageBreak/>
        <w:t>平定县水利局</w:t>
      </w:r>
      <w:bookmarkEnd w:id="1"/>
    </w:p>
    <w:p w14:paraId="1A1B75D8" w14:textId="77777777" w:rsidR="00C82845" w:rsidRPr="008C1933" w:rsidRDefault="00780B77" w:rsidP="008C1933">
      <w:pPr>
        <w:pStyle w:val="2"/>
        <w:spacing w:before="0" w:after="0" w:line="600" w:lineRule="exact"/>
        <w:jc w:val="center"/>
        <w:rPr>
          <w:rFonts w:asciiTheme="minorEastAsia" w:hAnsiTheme="minorEastAsia" w:cstheme="minorEastAsia"/>
        </w:rPr>
      </w:pPr>
      <w:bookmarkStart w:id="2" w:name="_Toc244199813"/>
      <w:r w:rsidRPr="008C1933">
        <w:rPr>
          <w:rFonts w:asciiTheme="minorEastAsia" w:eastAsiaTheme="minorEastAsia" w:hAnsiTheme="minorEastAsia" w:cstheme="minorEastAsia" w:hint="eastAsia"/>
        </w:rPr>
        <w:t>债券存续期信息公示</w:t>
      </w:r>
      <w:bookmarkEnd w:id="2"/>
    </w:p>
    <w:p w14:paraId="2A84AE12" w14:textId="77777777" w:rsidR="00C82845" w:rsidRDefault="00780B77" w:rsidP="008C1933">
      <w:pPr>
        <w:spacing w:line="600" w:lineRule="exact"/>
        <w:ind w:firstLineChars="200" w:firstLine="560"/>
        <w:rPr>
          <w:rFonts w:asciiTheme="minorEastAsia" w:hAnsiTheme="minorEastAsia" w:cstheme="minorEastAsia"/>
          <w:b/>
          <w:sz w:val="28"/>
          <w:szCs w:val="28"/>
        </w:rPr>
      </w:pPr>
      <w:r>
        <w:rPr>
          <w:rFonts w:asciiTheme="minorEastAsia" w:hAnsiTheme="minorEastAsia" w:cstheme="minorEastAsia" w:hint="eastAsia"/>
          <w:b/>
          <w:sz w:val="28"/>
          <w:szCs w:val="28"/>
        </w:rPr>
        <w:t>一、债券资金使用单位</w:t>
      </w:r>
    </w:p>
    <w:p w14:paraId="3F16B0C5" w14:textId="77777777" w:rsidR="00C82845" w:rsidRDefault="00780B77" w:rsidP="008C1933">
      <w:pPr>
        <w:adjustRightInd w:val="0"/>
        <w:snapToGrid w:val="0"/>
        <w:spacing w:line="600" w:lineRule="exact"/>
        <w:ind w:firstLineChars="200" w:firstLine="560"/>
        <w:rPr>
          <w:rFonts w:asciiTheme="minorEastAsia" w:hAnsiTheme="minorEastAsia" w:cstheme="minorEastAsia"/>
          <w:bCs/>
          <w:sz w:val="28"/>
          <w:szCs w:val="28"/>
        </w:rPr>
      </w:pPr>
      <w:r>
        <w:rPr>
          <w:rFonts w:hint="eastAsia"/>
          <w:bCs/>
          <w:sz w:val="28"/>
          <w:szCs w:val="28"/>
        </w:rPr>
        <w:t>本次信息公示所涉一般债券资金使用单位：</w:t>
      </w:r>
      <w:r>
        <w:rPr>
          <w:rFonts w:asciiTheme="minorEastAsia" w:hAnsiTheme="minorEastAsia" w:cstheme="minorEastAsia" w:hint="eastAsia"/>
          <w:bCs/>
          <w:sz w:val="28"/>
          <w:szCs w:val="28"/>
        </w:rPr>
        <w:t>平定县水利局</w:t>
      </w:r>
      <w:r>
        <w:rPr>
          <w:rFonts w:asciiTheme="minorEastAsia" w:hAnsiTheme="minorEastAsia" w:cstheme="minorEastAsia"/>
          <w:bCs/>
          <w:sz w:val="28"/>
          <w:szCs w:val="28"/>
        </w:rPr>
        <w:t>。</w:t>
      </w:r>
      <w:r>
        <w:rPr>
          <w:rFonts w:asciiTheme="minorEastAsia" w:hAnsiTheme="minorEastAsia" w:cstheme="minorEastAsia" w:hint="eastAsia"/>
          <w:bCs/>
          <w:sz w:val="28"/>
          <w:szCs w:val="28"/>
        </w:rPr>
        <w:t>本单位依法取得</w:t>
      </w:r>
      <w:r>
        <w:rPr>
          <w:rFonts w:asciiTheme="minorEastAsia" w:hAnsiTheme="minorEastAsia" w:cstheme="minorEastAsia"/>
          <w:bCs/>
          <w:sz w:val="28"/>
          <w:szCs w:val="28"/>
        </w:rPr>
        <w:t>了</w:t>
      </w:r>
      <w:r>
        <w:rPr>
          <w:rFonts w:asciiTheme="minorEastAsia" w:hAnsiTheme="minorEastAsia" w:cstheme="minorEastAsia" w:hint="eastAsia"/>
          <w:bCs/>
          <w:sz w:val="28"/>
          <w:szCs w:val="28"/>
        </w:rPr>
        <w:t>平定县委机构编制委员会</w:t>
      </w:r>
      <w:r>
        <w:rPr>
          <w:rFonts w:asciiTheme="minorEastAsia" w:hAnsiTheme="minorEastAsia" w:cstheme="minorEastAsia"/>
          <w:bCs/>
          <w:sz w:val="28"/>
          <w:szCs w:val="28"/>
        </w:rPr>
        <w:t>颁发的《</w:t>
      </w:r>
      <w:r>
        <w:rPr>
          <w:rFonts w:asciiTheme="minorEastAsia" w:hAnsiTheme="minorEastAsia" w:cstheme="minorEastAsia" w:hint="eastAsia"/>
          <w:bCs/>
          <w:sz w:val="28"/>
          <w:szCs w:val="28"/>
        </w:rPr>
        <w:t>机关法人证书</w:t>
      </w:r>
      <w:r>
        <w:rPr>
          <w:rFonts w:asciiTheme="minorEastAsia" w:hAnsiTheme="minorEastAsia" w:cstheme="minorEastAsia"/>
          <w:bCs/>
          <w:sz w:val="28"/>
          <w:szCs w:val="28"/>
        </w:rPr>
        <w:t>》</w:t>
      </w:r>
      <w:r>
        <w:rPr>
          <w:rFonts w:asciiTheme="minorEastAsia" w:hAnsiTheme="minorEastAsia" w:cstheme="minorEastAsia" w:hint="eastAsia"/>
          <w:bCs/>
          <w:sz w:val="28"/>
          <w:szCs w:val="28"/>
        </w:rPr>
        <w:t>。</w:t>
      </w:r>
      <w:ins w:id="3" w:author="王路律师" w:date="2019-08-01T19:00:00Z">
        <w:r>
          <w:rPr>
            <w:rFonts w:asciiTheme="minorEastAsia" w:hAnsiTheme="minorEastAsia" w:cstheme="minorEastAsia" w:hint="eastAsia"/>
            <w:bCs/>
            <w:sz w:val="28"/>
            <w:szCs w:val="28"/>
          </w:rPr>
          <w:t>基本</w:t>
        </w:r>
      </w:ins>
      <w:del w:id="4" w:author="王路律师" w:date="2019-08-01T19:00:00Z">
        <w:r>
          <w:rPr>
            <w:rFonts w:asciiTheme="minorEastAsia" w:hAnsiTheme="minorEastAsia" w:cstheme="minorEastAsia" w:hint="eastAsia"/>
            <w:bCs/>
            <w:sz w:val="28"/>
            <w:szCs w:val="28"/>
          </w:rPr>
          <w:delText>具体</w:delText>
        </w:r>
      </w:del>
      <w:r>
        <w:rPr>
          <w:rFonts w:asciiTheme="minorEastAsia" w:hAnsiTheme="minorEastAsia" w:cstheme="minorEastAsia" w:hint="eastAsia"/>
          <w:bCs/>
          <w:sz w:val="28"/>
          <w:szCs w:val="28"/>
        </w:rPr>
        <w:t>信息如下：</w:t>
      </w:r>
    </w:p>
    <w:tbl>
      <w:tblPr>
        <w:tblW w:w="8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3"/>
        <w:gridCol w:w="5692"/>
      </w:tblGrid>
      <w:tr w:rsidR="00C82845" w14:paraId="14602FD9" w14:textId="77777777">
        <w:trPr>
          <w:jc w:val="center"/>
        </w:trPr>
        <w:tc>
          <w:tcPr>
            <w:tcW w:w="2603" w:type="dxa"/>
            <w:tcBorders>
              <w:top w:val="single" w:sz="4" w:space="0" w:color="auto"/>
              <w:left w:val="single" w:sz="4" w:space="0" w:color="auto"/>
              <w:bottom w:val="single" w:sz="4" w:space="0" w:color="auto"/>
              <w:right w:val="single" w:sz="4" w:space="0" w:color="auto"/>
            </w:tcBorders>
          </w:tcPr>
          <w:p w14:paraId="6488534D" w14:textId="77777777" w:rsidR="00C82845" w:rsidRDefault="00780B77" w:rsidP="008C1933">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bCs/>
                <w:sz w:val="28"/>
                <w:szCs w:val="28"/>
              </w:rPr>
              <w:t>机构</w:t>
            </w:r>
            <w:r>
              <w:rPr>
                <w:rFonts w:asciiTheme="minorEastAsia" w:hAnsiTheme="minorEastAsia" w:cstheme="minorEastAsia" w:hint="eastAsia"/>
                <w:bCs/>
                <w:sz w:val="28"/>
                <w:szCs w:val="28"/>
              </w:rPr>
              <w:t>名称</w:t>
            </w:r>
          </w:p>
        </w:tc>
        <w:tc>
          <w:tcPr>
            <w:tcW w:w="5692" w:type="dxa"/>
            <w:tcBorders>
              <w:top w:val="single" w:sz="4" w:space="0" w:color="auto"/>
              <w:left w:val="single" w:sz="4" w:space="0" w:color="auto"/>
              <w:bottom w:val="single" w:sz="4" w:space="0" w:color="auto"/>
              <w:right w:val="single" w:sz="4" w:space="0" w:color="auto"/>
            </w:tcBorders>
          </w:tcPr>
          <w:p w14:paraId="5CF093BA" w14:textId="77777777" w:rsidR="00C82845" w:rsidRDefault="00780B77" w:rsidP="008C1933">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平定县水利局</w:t>
            </w:r>
          </w:p>
        </w:tc>
      </w:tr>
      <w:tr w:rsidR="00C82845" w14:paraId="1F536F6C" w14:textId="77777777">
        <w:trPr>
          <w:jc w:val="center"/>
        </w:trPr>
        <w:tc>
          <w:tcPr>
            <w:tcW w:w="2603" w:type="dxa"/>
            <w:tcBorders>
              <w:top w:val="single" w:sz="4" w:space="0" w:color="auto"/>
              <w:left w:val="single" w:sz="4" w:space="0" w:color="auto"/>
              <w:bottom w:val="single" w:sz="4" w:space="0" w:color="auto"/>
              <w:right w:val="single" w:sz="4" w:space="0" w:color="auto"/>
            </w:tcBorders>
          </w:tcPr>
          <w:p w14:paraId="4918532D" w14:textId="77777777" w:rsidR="00C82845" w:rsidRDefault="00780B77" w:rsidP="008C1933">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统一社会信用代码</w:t>
            </w:r>
          </w:p>
        </w:tc>
        <w:tc>
          <w:tcPr>
            <w:tcW w:w="5692" w:type="dxa"/>
            <w:tcBorders>
              <w:top w:val="single" w:sz="4" w:space="0" w:color="auto"/>
              <w:left w:val="single" w:sz="4" w:space="0" w:color="auto"/>
              <w:bottom w:val="single" w:sz="4" w:space="0" w:color="auto"/>
              <w:right w:val="single" w:sz="4" w:space="0" w:color="auto"/>
            </w:tcBorders>
          </w:tcPr>
          <w:p w14:paraId="453BB9CB" w14:textId="77777777" w:rsidR="00C82845" w:rsidRDefault="00780B77" w:rsidP="008C1933">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1114032101233012XY</w:t>
            </w:r>
          </w:p>
        </w:tc>
      </w:tr>
      <w:tr w:rsidR="00C82845" w14:paraId="50CB2251" w14:textId="77777777">
        <w:trPr>
          <w:jc w:val="center"/>
        </w:trPr>
        <w:tc>
          <w:tcPr>
            <w:tcW w:w="2603" w:type="dxa"/>
            <w:tcBorders>
              <w:top w:val="single" w:sz="4" w:space="0" w:color="auto"/>
              <w:left w:val="single" w:sz="4" w:space="0" w:color="auto"/>
              <w:bottom w:val="single" w:sz="4" w:space="0" w:color="auto"/>
              <w:right w:val="single" w:sz="4" w:space="0" w:color="auto"/>
            </w:tcBorders>
          </w:tcPr>
          <w:p w14:paraId="5EE6516F" w14:textId="77777777" w:rsidR="00C82845" w:rsidRDefault="00780B77" w:rsidP="008C1933">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负责人/法定代表人</w:t>
            </w:r>
          </w:p>
        </w:tc>
        <w:tc>
          <w:tcPr>
            <w:tcW w:w="5692" w:type="dxa"/>
            <w:tcBorders>
              <w:top w:val="single" w:sz="4" w:space="0" w:color="auto"/>
              <w:left w:val="single" w:sz="4" w:space="0" w:color="auto"/>
              <w:bottom w:val="single" w:sz="4" w:space="0" w:color="auto"/>
              <w:right w:val="single" w:sz="4" w:space="0" w:color="auto"/>
            </w:tcBorders>
          </w:tcPr>
          <w:p w14:paraId="44CEE8F0" w14:textId="77777777" w:rsidR="00C82845" w:rsidRDefault="00780B77" w:rsidP="008C1933">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冯福星</w:t>
            </w:r>
          </w:p>
        </w:tc>
      </w:tr>
      <w:tr w:rsidR="00C82845" w14:paraId="236E09E2" w14:textId="77777777">
        <w:trPr>
          <w:jc w:val="center"/>
        </w:trPr>
        <w:tc>
          <w:tcPr>
            <w:tcW w:w="2603" w:type="dxa"/>
            <w:tcBorders>
              <w:top w:val="single" w:sz="4" w:space="0" w:color="auto"/>
              <w:left w:val="single" w:sz="4" w:space="0" w:color="auto"/>
              <w:bottom w:val="single" w:sz="4" w:space="0" w:color="auto"/>
              <w:right w:val="single" w:sz="4" w:space="0" w:color="auto"/>
            </w:tcBorders>
          </w:tcPr>
          <w:p w14:paraId="1BF0632E" w14:textId="77777777" w:rsidR="00C82845" w:rsidRDefault="00780B77" w:rsidP="008C1933">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地址</w:t>
            </w:r>
          </w:p>
        </w:tc>
        <w:tc>
          <w:tcPr>
            <w:tcW w:w="5692" w:type="dxa"/>
            <w:tcBorders>
              <w:top w:val="single" w:sz="4" w:space="0" w:color="auto"/>
              <w:left w:val="single" w:sz="4" w:space="0" w:color="auto"/>
              <w:bottom w:val="single" w:sz="4" w:space="0" w:color="auto"/>
              <w:right w:val="single" w:sz="4" w:space="0" w:color="auto"/>
            </w:tcBorders>
          </w:tcPr>
          <w:p w14:paraId="7019A8CF" w14:textId="77777777" w:rsidR="00C82845" w:rsidRDefault="00780B77" w:rsidP="008C1933">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平定县评梅东街1号</w:t>
            </w:r>
          </w:p>
        </w:tc>
      </w:tr>
      <w:tr w:rsidR="00C82845" w14:paraId="46AE3D15" w14:textId="77777777">
        <w:trPr>
          <w:jc w:val="center"/>
        </w:trPr>
        <w:tc>
          <w:tcPr>
            <w:tcW w:w="2603" w:type="dxa"/>
            <w:tcBorders>
              <w:top w:val="single" w:sz="4" w:space="0" w:color="auto"/>
              <w:left w:val="single" w:sz="4" w:space="0" w:color="auto"/>
              <w:bottom w:val="single" w:sz="4" w:space="0" w:color="auto"/>
              <w:right w:val="single" w:sz="4" w:space="0" w:color="auto"/>
            </w:tcBorders>
          </w:tcPr>
          <w:p w14:paraId="4F7DE02B" w14:textId="77777777" w:rsidR="00C82845" w:rsidRDefault="00780B77" w:rsidP="008C1933">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登记部门</w:t>
            </w:r>
          </w:p>
        </w:tc>
        <w:tc>
          <w:tcPr>
            <w:tcW w:w="5692" w:type="dxa"/>
            <w:tcBorders>
              <w:top w:val="single" w:sz="4" w:space="0" w:color="auto"/>
              <w:left w:val="single" w:sz="4" w:space="0" w:color="auto"/>
              <w:bottom w:val="single" w:sz="4" w:space="0" w:color="auto"/>
              <w:right w:val="single" w:sz="4" w:space="0" w:color="auto"/>
            </w:tcBorders>
          </w:tcPr>
          <w:p w14:paraId="2B0DACE3" w14:textId="77777777" w:rsidR="00C82845" w:rsidRDefault="00780B77" w:rsidP="008C1933">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平定县委机构编制委员会</w:t>
            </w:r>
          </w:p>
        </w:tc>
      </w:tr>
      <w:tr w:rsidR="00C82845" w14:paraId="7E29C00B" w14:textId="77777777">
        <w:trPr>
          <w:trHeight w:val="590"/>
          <w:jc w:val="center"/>
        </w:trPr>
        <w:tc>
          <w:tcPr>
            <w:tcW w:w="2603" w:type="dxa"/>
            <w:tcBorders>
              <w:top w:val="single" w:sz="4" w:space="0" w:color="auto"/>
              <w:left w:val="single" w:sz="4" w:space="0" w:color="auto"/>
              <w:bottom w:val="single" w:sz="4" w:space="0" w:color="auto"/>
              <w:right w:val="single" w:sz="4" w:space="0" w:color="auto"/>
            </w:tcBorders>
          </w:tcPr>
          <w:p w14:paraId="256A2672" w14:textId="77777777" w:rsidR="00C82845" w:rsidRDefault="00780B77" w:rsidP="008C1933">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颁发时间</w:t>
            </w:r>
          </w:p>
        </w:tc>
        <w:tc>
          <w:tcPr>
            <w:tcW w:w="5692" w:type="dxa"/>
            <w:tcBorders>
              <w:top w:val="single" w:sz="4" w:space="0" w:color="auto"/>
              <w:left w:val="single" w:sz="4" w:space="0" w:color="auto"/>
              <w:bottom w:val="single" w:sz="4" w:space="0" w:color="auto"/>
              <w:right w:val="single" w:sz="4" w:space="0" w:color="auto"/>
            </w:tcBorders>
          </w:tcPr>
          <w:p w14:paraId="7451B8C1" w14:textId="77777777" w:rsidR="00C82845" w:rsidRDefault="00780B77" w:rsidP="008C1933">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2019年3月12日</w:t>
            </w:r>
          </w:p>
        </w:tc>
      </w:tr>
    </w:tbl>
    <w:p w14:paraId="22B9509F" w14:textId="77777777" w:rsidR="00C82845" w:rsidRDefault="00780B77" w:rsidP="008C1933">
      <w:pPr>
        <w:spacing w:line="600" w:lineRule="exact"/>
        <w:ind w:firstLineChars="200" w:firstLine="560"/>
        <w:rPr>
          <w:rFonts w:asciiTheme="minorEastAsia" w:hAnsiTheme="minorEastAsia" w:cstheme="minorEastAsia"/>
          <w:b/>
          <w:sz w:val="28"/>
          <w:szCs w:val="28"/>
        </w:rPr>
      </w:pPr>
      <w:r>
        <w:rPr>
          <w:rFonts w:asciiTheme="minorEastAsia" w:hAnsiTheme="minorEastAsia" w:cstheme="minorEastAsia" w:hint="eastAsia"/>
          <w:b/>
          <w:sz w:val="28"/>
          <w:szCs w:val="28"/>
        </w:rPr>
        <w:t>二、债券资金拨付情况</w:t>
      </w:r>
    </w:p>
    <w:p w14:paraId="3A56A985" w14:textId="77777777" w:rsidR="00C82845" w:rsidRDefault="00780B77" w:rsidP="008C1933">
      <w:pPr>
        <w:spacing w:line="600" w:lineRule="exac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2018年</w:t>
      </w:r>
      <w:r>
        <w:rPr>
          <w:rFonts w:asciiTheme="minorEastAsia" w:hAnsiTheme="minorEastAsia" w:cstheme="minorEastAsia"/>
          <w:sz w:val="28"/>
          <w:szCs w:val="28"/>
        </w:rPr>
        <w:t>度</w:t>
      </w:r>
      <w:r>
        <w:rPr>
          <w:rFonts w:asciiTheme="minorEastAsia" w:hAnsiTheme="minorEastAsia" w:cstheme="minorEastAsia" w:hint="eastAsia"/>
          <w:sz w:val="28"/>
          <w:szCs w:val="28"/>
        </w:rPr>
        <w:t>,</w:t>
      </w:r>
      <w:r>
        <w:rPr>
          <w:rFonts w:asciiTheme="minorEastAsia" w:hAnsiTheme="minorEastAsia" w:cstheme="minorEastAsia" w:hint="eastAsia"/>
          <w:bCs/>
          <w:sz w:val="28"/>
          <w:szCs w:val="28"/>
        </w:rPr>
        <w:t>平定县水利局</w:t>
      </w:r>
      <w:r>
        <w:rPr>
          <w:rFonts w:asciiTheme="minorEastAsia" w:hAnsiTheme="minorEastAsia" w:cstheme="minorEastAsia" w:hint="eastAsia"/>
          <w:sz w:val="28"/>
          <w:szCs w:val="28"/>
        </w:rPr>
        <w:t>共收到平定县财政局拨付的债券资金1,000.00万元，全部为一般债券资金。具体情况如下：</w:t>
      </w:r>
    </w:p>
    <w:p w14:paraId="29B23147" w14:textId="77777777" w:rsidR="00C82845" w:rsidRDefault="00780B77" w:rsidP="008C1933">
      <w:pPr>
        <w:spacing w:line="600" w:lineRule="exact"/>
        <w:ind w:firstLineChars="200" w:firstLine="560"/>
        <w:rPr>
          <w:rFonts w:asciiTheme="minorEastAsia" w:hAnsiTheme="minorEastAsia" w:cstheme="minorEastAsia"/>
          <w:color w:val="FF0000"/>
          <w:sz w:val="28"/>
          <w:szCs w:val="28"/>
        </w:rPr>
      </w:pPr>
      <w:r>
        <w:rPr>
          <w:rFonts w:asciiTheme="minorEastAsia" w:hAnsiTheme="minorEastAsia" w:cstheme="minorEastAsia" w:hint="eastAsia"/>
          <w:color w:val="000000"/>
          <w:sz w:val="28"/>
          <w:szCs w:val="28"/>
        </w:rPr>
        <w:t>2018年2月8日，平定县财政局拨付债券资金1,000.00万元，用于河道堤防水毁应急修复工程。</w:t>
      </w:r>
    </w:p>
    <w:p w14:paraId="34194217" w14:textId="77777777" w:rsidR="00C82845" w:rsidRDefault="00780B77" w:rsidP="008C1933">
      <w:pPr>
        <w:spacing w:line="600" w:lineRule="exact"/>
        <w:ind w:firstLineChars="200" w:firstLine="560"/>
        <w:rPr>
          <w:rFonts w:asciiTheme="minorEastAsia" w:hAnsiTheme="minorEastAsia" w:cstheme="minorEastAsia"/>
          <w:b/>
          <w:sz w:val="28"/>
          <w:szCs w:val="28"/>
        </w:rPr>
      </w:pPr>
      <w:r>
        <w:rPr>
          <w:rFonts w:asciiTheme="minorEastAsia" w:hAnsiTheme="minorEastAsia" w:cstheme="minorEastAsia" w:hint="eastAsia"/>
          <w:b/>
          <w:sz w:val="28"/>
          <w:szCs w:val="28"/>
        </w:rPr>
        <w:t>三、债券资金使用情况</w:t>
      </w:r>
    </w:p>
    <w:p w14:paraId="48094944" w14:textId="77777777" w:rsidR="00C82845" w:rsidRDefault="00780B77" w:rsidP="008C1933">
      <w:pPr>
        <w:spacing w:line="600" w:lineRule="exac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2018年</w:t>
      </w:r>
      <w:r>
        <w:rPr>
          <w:rFonts w:asciiTheme="minorEastAsia" w:hAnsiTheme="minorEastAsia" w:cstheme="minorEastAsia"/>
          <w:bCs/>
          <w:sz w:val="28"/>
          <w:szCs w:val="28"/>
        </w:rPr>
        <w:t>平定县</w:t>
      </w:r>
      <w:r>
        <w:rPr>
          <w:rFonts w:asciiTheme="minorEastAsia" w:hAnsiTheme="minorEastAsia" w:cstheme="minorEastAsia" w:hint="eastAsia"/>
          <w:bCs/>
          <w:sz w:val="28"/>
          <w:szCs w:val="28"/>
        </w:rPr>
        <w:t>水利局</w:t>
      </w:r>
      <w:r>
        <w:rPr>
          <w:rFonts w:asciiTheme="minorEastAsia" w:hAnsiTheme="minorEastAsia" w:cstheme="minorEastAsia" w:hint="eastAsia"/>
          <w:sz w:val="28"/>
          <w:szCs w:val="28"/>
        </w:rPr>
        <w:t>的债券资金用于</w:t>
      </w:r>
      <w:r>
        <w:rPr>
          <w:rFonts w:asciiTheme="minorEastAsia" w:hAnsiTheme="minorEastAsia" w:cstheme="minorEastAsia" w:hint="eastAsia"/>
          <w:color w:val="000000"/>
          <w:sz w:val="28"/>
          <w:szCs w:val="28"/>
        </w:rPr>
        <w:t>河道堤防水毁应急修复工程项目</w:t>
      </w:r>
      <w:r>
        <w:rPr>
          <w:rFonts w:asciiTheme="minorEastAsia" w:hAnsiTheme="minorEastAsia" w:cstheme="minorEastAsia" w:hint="eastAsia"/>
          <w:sz w:val="28"/>
          <w:szCs w:val="28"/>
        </w:rPr>
        <w:t>，主要用于八个乡镇和一个水毁领导小组，分别为：张庄镇351.93万元、东回镇73.00万元、冶西镇159.07万元、石门口乡93.00万元、柏井镇72.00万元、岔口乡41.00万元、巨城镇44.64万元、娘子关镇53.00万元八个乡镇和水毁领导组办公室112.36万元，截</w:t>
      </w:r>
      <w:r>
        <w:rPr>
          <w:rFonts w:asciiTheme="minorEastAsia" w:hAnsiTheme="minorEastAsia" w:cstheme="minorEastAsia" w:hint="eastAsia"/>
          <w:sz w:val="28"/>
          <w:szCs w:val="28"/>
        </w:rPr>
        <w:lastRenderedPageBreak/>
        <w:t>止2018年12月31日，本年度债券资金已支付工程进度款942.13万元，年末结转57.87万元。</w:t>
      </w:r>
    </w:p>
    <w:p w14:paraId="274C9889" w14:textId="77777777" w:rsidR="00C82845" w:rsidRDefault="00780B77" w:rsidP="008C1933">
      <w:pPr>
        <w:numPr>
          <w:ilvl w:val="0"/>
          <w:numId w:val="1"/>
        </w:numPr>
        <w:spacing w:line="600" w:lineRule="exact"/>
        <w:ind w:firstLineChars="200" w:firstLine="560"/>
        <w:rPr>
          <w:rFonts w:asciiTheme="minorEastAsia" w:hAnsiTheme="minorEastAsia" w:cstheme="minorEastAsia"/>
          <w:b/>
          <w:bCs/>
          <w:sz w:val="28"/>
          <w:szCs w:val="28"/>
        </w:rPr>
      </w:pPr>
      <w:r>
        <w:rPr>
          <w:rFonts w:asciiTheme="minorEastAsia" w:hAnsiTheme="minorEastAsia" w:cstheme="minorEastAsia" w:hint="eastAsia"/>
          <w:b/>
          <w:bCs/>
          <w:sz w:val="28"/>
          <w:szCs w:val="28"/>
        </w:rPr>
        <w:t>张庄镇水毁应急修复工程</w:t>
      </w:r>
    </w:p>
    <w:p w14:paraId="408489A6" w14:textId="77777777" w:rsidR="00C82845" w:rsidRDefault="00780B77" w:rsidP="008C1933">
      <w:pPr>
        <w:spacing w:line="600" w:lineRule="exac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1、截止2018年12月31日，</w:t>
      </w:r>
      <w:r>
        <w:rPr>
          <w:rFonts w:asciiTheme="minorEastAsia" w:hAnsiTheme="minorEastAsia" w:cstheme="minorEastAsia" w:hint="eastAsia"/>
          <w:bCs/>
          <w:sz w:val="28"/>
          <w:szCs w:val="28"/>
        </w:rPr>
        <w:t>平定县水利局</w:t>
      </w:r>
      <w:r>
        <w:rPr>
          <w:rFonts w:asciiTheme="minorEastAsia" w:hAnsiTheme="minorEastAsia" w:cstheme="minorEastAsia" w:hint="eastAsia"/>
          <w:sz w:val="28"/>
          <w:szCs w:val="28"/>
        </w:rPr>
        <w:t>张庄镇水毁应急修复工程本年度债券资金已支付工程进度款340.93万元，年末结转11.00万。</w:t>
      </w:r>
    </w:p>
    <w:p w14:paraId="37A182E4" w14:textId="77777777" w:rsidR="00C82845" w:rsidRDefault="00780B77" w:rsidP="008C1933">
      <w:pPr>
        <w:spacing w:line="600" w:lineRule="exac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2、截止2019年3月31日，</w:t>
      </w:r>
      <w:r>
        <w:rPr>
          <w:rFonts w:asciiTheme="minorEastAsia" w:hAnsiTheme="minorEastAsia" w:cstheme="minorEastAsia" w:hint="eastAsia"/>
          <w:bCs/>
          <w:sz w:val="28"/>
          <w:szCs w:val="28"/>
        </w:rPr>
        <w:t>平定县水利局</w:t>
      </w:r>
      <w:r>
        <w:rPr>
          <w:rFonts w:asciiTheme="minorEastAsia" w:hAnsiTheme="minorEastAsia" w:cstheme="minorEastAsia" w:hint="eastAsia"/>
          <w:sz w:val="28"/>
          <w:szCs w:val="28"/>
        </w:rPr>
        <w:t>张庄镇水毁应急修复工程债券资金结转11.00万。原因是：水毁应急修复工程时间紧、工作量大、工程资金大，2018年工程质保到期后，为确保工程资金安全，河道堤防水毁应急修复工程聘请第三方对水毁资金、质量进行全面复核，鉴于张庄镇对复核部分工程存在异议，待复核结果出来后再拨付。</w:t>
      </w:r>
    </w:p>
    <w:tbl>
      <w:tblPr>
        <w:tblW w:w="8522" w:type="dxa"/>
        <w:jc w:val="center"/>
        <w:tblLayout w:type="fixed"/>
        <w:tblLook w:val="04A0" w:firstRow="1" w:lastRow="0" w:firstColumn="1" w:lastColumn="0" w:noHBand="0" w:noVBand="1"/>
      </w:tblPr>
      <w:tblGrid>
        <w:gridCol w:w="858"/>
        <w:gridCol w:w="1216"/>
        <w:gridCol w:w="4832"/>
        <w:gridCol w:w="1616"/>
      </w:tblGrid>
      <w:tr w:rsidR="00C82845" w14:paraId="6B5CE794" w14:textId="77777777">
        <w:trPr>
          <w:trHeight w:hRule="exact" w:val="454"/>
          <w:jc w:val="center"/>
        </w:trPr>
        <w:tc>
          <w:tcPr>
            <w:tcW w:w="858" w:type="dxa"/>
            <w:tcBorders>
              <w:top w:val="nil"/>
              <w:left w:val="nil"/>
              <w:bottom w:val="single" w:sz="8" w:space="0" w:color="000000"/>
              <w:right w:val="nil"/>
            </w:tcBorders>
            <w:shd w:val="clear" w:color="auto" w:fill="auto"/>
            <w:vAlign w:val="center"/>
          </w:tcPr>
          <w:p w14:paraId="4A2739A6" w14:textId="77777777" w:rsidR="00C82845" w:rsidRDefault="00C82845" w:rsidP="00DE3FDD">
            <w:pPr>
              <w:jc w:val="center"/>
              <w:rPr>
                <w:rFonts w:asciiTheme="minorEastAsia" w:hAnsiTheme="minorEastAsia" w:cstheme="minorEastAsia"/>
                <w:color w:val="000000"/>
                <w:sz w:val="20"/>
                <w:szCs w:val="20"/>
              </w:rPr>
            </w:pPr>
          </w:p>
        </w:tc>
        <w:tc>
          <w:tcPr>
            <w:tcW w:w="1216" w:type="dxa"/>
            <w:tcBorders>
              <w:top w:val="nil"/>
              <w:left w:val="nil"/>
              <w:bottom w:val="single" w:sz="8" w:space="0" w:color="000000"/>
              <w:right w:val="nil"/>
            </w:tcBorders>
            <w:shd w:val="clear" w:color="auto" w:fill="auto"/>
            <w:vAlign w:val="center"/>
          </w:tcPr>
          <w:p w14:paraId="5DDB6075" w14:textId="77777777" w:rsidR="00C82845" w:rsidRDefault="00C82845" w:rsidP="00DE3FDD">
            <w:pPr>
              <w:jc w:val="center"/>
              <w:rPr>
                <w:rFonts w:asciiTheme="minorEastAsia" w:hAnsiTheme="minorEastAsia" w:cstheme="minorEastAsia"/>
                <w:color w:val="000000"/>
                <w:sz w:val="20"/>
                <w:szCs w:val="20"/>
              </w:rPr>
            </w:pPr>
          </w:p>
        </w:tc>
        <w:tc>
          <w:tcPr>
            <w:tcW w:w="4832" w:type="dxa"/>
            <w:tcBorders>
              <w:top w:val="nil"/>
              <w:left w:val="nil"/>
              <w:bottom w:val="single" w:sz="8" w:space="0" w:color="000000"/>
              <w:right w:val="nil"/>
            </w:tcBorders>
            <w:shd w:val="clear" w:color="auto" w:fill="auto"/>
            <w:vAlign w:val="center"/>
          </w:tcPr>
          <w:p w14:paraId="44104976" w14:textId="77777777" w:rsidR="00C82845" w:rsidRDefault="00C82845" w:rsidP="00DE3FDD">
            <w:pPr>
              <w:jc w:val="center"/>
              <w:rPr>
                <w:rFonts w:asciiTheme="minorEastAsia" w:hAnsiTheme="minorEastAsia" w:cstheme="minorEastAsia"/>
                <w:color w:val="000000"/>
                <w:sz w:val="20"/>
                <w:szCs w:val="20"/>
              </w:rPr>
            </w:pPr>
          </w:p>
        </w:tc>
        <w:tc>
          <w:tcPr>
            <w:tcW w:w="1616" w:type="dxa"/>
            <w:tcBorders>
              <w:top w:val="nil"/>
              <w:left w:val="nil"/>
              <w:bottom w:val="single" w:sz="8" w:space="0" w:color="000000"/>
              <w:right w:val="nil"/>
            </w:tcBorders>
            <w:shd w:val="clear" w:color="auto" w:fill="auto"/>
            <w:vAlign w:val="center"/>
          </w:tcPr>
          <w:p w14:paraId="3FDF0F5B" w14:textId="77777777" w:rsidR="00C82845" w:rsidRDefault="00780B77" w:rsidP="00DE3FDD">
            <w:pPr>
              <w:jc w:val="right"/>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金额单位：万元 </w:t>
            </w:r>
          </w:p>
        </w:tc>
      </w:tr>
      <w:tr w:rsidR="00C82845" w14:paraId="15DC4286" w14:textId="77777777">
        <w:trPr>
          <w:trHeight w:hRule="exact" w:val="454"/>
          <w:jc w:val="center"/>
        </w:trPr>
        <w:tc>
          <w:tcPr>
            <w:tcW w:w="858" w:type="dxa"/>
            <w:tcBorders>
              <w:top w:val="nil"/>
              <w:left w:val="nil"/>
              <w:bottom w:val="dotted" w:sz="4" w:space="0" w:color="auto"/>
              <w:right w:val="dotted" w:sz="4" w:space="0" w:color="auto"/>
            </w:tcBorders>
            <w:shd w:val="clear" w:color="auto" w:fill="auto"/>
            <w:vAlign w:val="center"/>
          </w:tcPr>
          <w:p w14:paraId="662D0A94" w14:textId="77777777" w:rsidR="00C82845" w:rsidRDefault="00780B77" w:rsidP="00DE3FDD">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序号</w:t>
            </w:r>
          </w:p>
        </w:tc>
        <w:tc>
          <w:tcPr>
            <w:tcW w:w="1216" w:type="dxa"/>
            <w:tcBorders>
              <w:top w:val="nil"/>
              <w:left w:val="nil"/>
              <w:bottom w:val="dotted" w:sz="4" w:space="0" w:color="auto"/>
              <w:right w:val="dotted" w:sz="4" w:space="0" w:color="auto"/>
            </w:tcBorders>
            <w:shd w:val="clear" w:color="auto" w:fill="auto"/>
            <w:vAlign w:val="center"/>
          </w:tcPr>
          <w:p w14:paraId="68FBCCAB" w14:textId="77777777" w:rsidR="00C82845" w:rsidRDefault="00780B77" w:rsidP="00DE3FDD">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日 期</w:t>
            </w:r>
          </w:p>
        </w:tc>
        <w:tc>
          <w:tcPr>
            <w:tcW w:w="4832" w:type="dxa"/>
            <w:tcBorders>
              <w:top w:val="nil"/>
              <w:left w:val="nil"/>
              <w:bottom w:val="dotted" w:sz="4" w:space="0" w:color="auto"/>
              <w:right w:val="dotted" w:sz="4" w:space="0" w:color="auto"/>
            </w:tcBorders>
            <w:shd w:val="clear" w:color="auto" w:fill="auto"/>
            <w:vAlign w:val="center"/>
          </w:tcPr>
          <w:p w14:paraId="1EE7B475" w14:textId="77777777" w:rsidR="00C82845" w:rsidRDefault="00780B77" w:rsidP="00DE3FDD">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摘 要</w:t>
            </w:r>
          </w:p>
        </w:tc>
        <w:tc>
          <w:tcPr>
            <w:tcW w:w="1616" w:type="dxa"/>
            <w:tcBorders>
              <w:top w:val="nil"/>
              <w:left w:val="nil"/>
              <w:bottom w:val="dotted" w:sz="4" w:space="0" w:color="auto"/>
              <w:right w:val="nil"/>
            </w:tcBorders>
            <w:shd w:val="clear" w:color="auto" w:fill="auto"/>
            <w:vAlign w:val="center"/>
          </w:tcPr>
          <w:p w14:paraId="3A02BB67" w14:textId="77777777" w:rsidR="00C82845" w:rsidRDefault="00780B77" w:rsidP="00DE3FDD">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金 额</w:t>
            </w:r>
          </w:p>
        </w:tc>
      </w:tr>
      <w:tr w:rsidR="00C82845" w14:paraId="1122504B" w14:textId="77777777">
        <w:trPr>
          <w:trHeight w:hRule="exact" w:val="454"/>
          <w:jc w:val="center"/>
        </w:trPr>
        <w:tc>
          <w:tcPr>
            <w:tcW w:w="858" w:type="dxa"/>
            <w:tcBorders>
              <w:top w:val="nil"/>
              <w:left w:val="nil"/>
              <w:bottom w:val="dotted" w:sz="4" w:space="0" w:color="000000"/>
              <w:right w:val="dotted" w:sz="4" w:space="0" w:color="000000"/>
            </w:tcBorders>
            <w:shd w:val="clear" w:color="auto" w:fill="auto"/>
            <w:vAlign w:val="center"/>
          </w:tcPr>
          <w:p w14:paraId="3DF0DBEE" w14:textId="77777777" w:rsidR="00C82845" w:rsidRDefault="00780B77" w:rsidP="00DE3FDD">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216" w:type="dxa"/>
            <w:tcBorders>
              <w:top w:val="nil"/>
              <w:left w:val="nil"/>
              <w:bottom w:val="dotted" w:sz="4" w:space="0" w:color="000000"/>
              <w:right w:val="dotted" w:sz="4" w:space="0" w:color="000000"/>
            </w:tcBorders>
            <w:shd w:val="clear" w:color="auto" w:fill="auto"/>
            <w:vAlign w:val="center"/>
          </w:tcPr>
          <w:p w14:paraId="5C321DB7" w14:textId="77777777" w:rsidR="00C82845" w:rsidRDefault="00780B77" w:rsidP="00DE3FDD">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2018.3.9</w:t>
            </w:r>
          </w:p>
        </w:tc>
        <w:tc>
          <w:tcPr>
            <w:tcW w:w="4832" w:type="dxa"/>
            <w:tcBorders>
              <w:top w:val="nil"/>
              <w:left w:val="nil"/>
              <w:bottom w:val="dotted" w:sz="4" w:space="0" w:color="000000"/>
              <w:right w:val="dotted" w:sz="4" w:space="0" w:color="000000"/>
            </w:tcBorders>
            <w:shd w:val="clear" w:color="auto" w:fill="auto"/>
            <w:vAlign w:val="center"/>
          </w:tcPr>
          <w:p w14:paraId="09AAD0AC" w14:textId="77777777" w:rsidR="00C82845" w:rsidRDefault="00780B77" w:rsidP="00DE3FDD">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支付工程服务费</w:t>
            </w:r>
          </w:p>
        </w:tc>
        <w:tc>
          <w:tcPr>
            <w:tcW w:w="1616" w:type="dxa"/>
            <w:tcBorders>
              <w:top w:val="nil"/>
              <w:left w:val="nil"/>
              <w:bottom w:val="dotted" w:sz="4" w:space="0" w:color="000000"/>
              <w:right w:val="nil"/>
            </w:tcBorders>
            <w:shd w:val="clear" w:color="auto" w:fill="auto"/>
            <w:vAlign w:val="center"/>
          </w:tcPr>
          <w:p w14:paraId="79140C21" w14:textId="77777777" w:rsidR="00C82845" w:rsidRDefault="00780B77" w:rsidP="00DE3FDD">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17.98</w:t>
            </w:r>
          </w:p>
        </w:tc>
      </w:tr>
      <w:tr w:rsidR="00C82845" w14:paraId="503830C5" w14:textId="77777777">
        <w:trPr>
          <w:trHeight w:hRule="exact" w:val="454"/>
          <w:jc w:val="center"/>
        </w:trPr>
        <w:tc>
          <w:tcPr>
            <w:tcW w:w="858" w:type="dxa"/>
            <w:tcBorders>
              <w:top w:val="nil"/>
              <w:left w:val="nil"/>
              <w:bottom w:val="dotted" w:sz="4" w:space="0" w:color="000000"/>
              <w:right w:val="dotted" w:sz="4" w:space="0" w:color="000000"/>
            </w:tcBorders>
            <w:shd w:val="clear" w:color="auto" w:fill="auto"/>
            <w:vAlign w:val="center"/>
          </w:tcPr>
          <w:p w14:paraId="6C6EFBED" w14:textId="77777777" w:rsidR="00C82845" w:rsidRDefault="00780B77" w:rsidP="00DE3FDD">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w:t>
            </w:r>
          </w:p>
        </w:tc>
        <w:tc>
          <w:tcPr>
            <w:tcW w:w="1216" w:type="dxa"/>
            <w:tcBorders>
              <w:top w:val="nil"/>
              <w:left w:val="nil"/>
              <w:bottom w:val="dotted" w:sz="4" w:space="0" w:color="000000"/>
              <w:right w:val="dotted" w:sz="4" w:space="0" w:color="000000"/>
            </w:tcBorders>
            <w:shd w:val="clear" w:color="auto" w:fill="auto"/>
            <w:vAlign w:val="center"/>
          </w:tcPr>
          <w:p w14:paraId="78C39327" w14:textId="77777777" w:rsidR="00C82845" w:rsidRDefault="00780B77" w:rsidP="00DE3FDD">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2018.3.9</w:t>
            </w:r>
          </w:p>
        </w:tc>
        <w:tc>
          <w:tcPr>
            <w:tcW w:w="4832" w:type="dxa"/>
            <w:tcBorders>
              <w:top w:val="nil"/>
              <w:left w:val="nil"/>
              <w:bottom w:val="dotted" w:sz="4" w:space="0" w:color="000000"/>
              <w:right w:val="dotted" w:sz="4" w:space="0" w:color="000000"/>
            </w:tcBorders>
            <w:shd w:val="clear" w:color="auto" w:fill="auto"/>
            <w:vAlign w:val="center"/>
          </w:tcPr>
          <w:p w14:paraId="01F13A47" w14:textId="77777777" w:rsidR="00C82845" w:rsidRDefault="00780B77" w:rsidP="00DE3FDD">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支付应急工程款</w:t>
            </w:r>
          </w:p>
        </w:tc>
        <w:tc>
          <w:tcPr>
            <w:tcW w:w="1616" w:type="dxa"/>
            <w:tcBorders>
              <w:top w:val="nil"/>
              <w:left w:val="nil"/>
              <w:bottom w:val="dotted" w:sz="4" w:space="0" w:color="000000"/>
              <w:right w:val="nil"/>
            </w:tcBorders>
            <w:shd w:val="clear" w:color="auto" w:fill="auto"/>
            <w:vAlign w:val="center"/>
          </w:tcPr>
          <w:p w14:paraId="1E557A0E" w14:textId="77777777" w:rsidR="00C82845" w:rsidRDefault="00780B77" w:rsidP="00DE3FDD">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320.95</w:t>
            </w:r>
          </w:p>
        </w:tc>
      </w:tr>
      <w:tr w:rsidR="00C82845" w14:paraId="5995C8DD" w14:textId="77777777">
        <w:trPr>
          <w:trHeight w:hRule="exact" w:val="454"/>
          <w:jc w:val="center"/>
        </w:trPr>
        <w:tc>
          <w:tcPr>
            <w:tcW w:w="858" w:type="dxa"/>
            <w:tcBorders>
              <w:top w:val="nil"/>
              <w:left w:val="nil"/>
              <w:bottom w:val="dotted" w:sz="4" w:space="0" w:color="000000"/>
              <w:right w:val="dotted" w:sz="4" w:space="0" w:color="000000"/>
            </w:tcBorders>
            <w:shd w:val="clear" w:color="auto" w:fill="auto"/>
            <w:vAlign w:val="center"/>
          </w:tcPr>
          <w:p w14:paraId="16B3E390" w14:textId="77777777" w:rsidR="00C82845" w:rsidRDefault="00780B77" w:rsidP="00DE3FDD">
            <w:pPr>
              <w:jc w:val="center"/>
              <w:rPr>
                <w:rFonts w:asciiTheme="minorEastAsia" w:hAnsiTheme="minorEastAsia" w:cstheme="minorEastAsia"/>
                <w:color w:val="000000"/>
                <w:sz w:val="20"/>
                <w:szCs w:val="20"/>
              </w:rPr>
            </w:pPr>
            <w:r>
              <w:rPr>
                <w:rFonts w:asciiTheme="minorEastAsia" w:hAnsiTheme="minorEastAsia" w:cstheme="minorEastAsia"/>
                <w:color w:val="000000"/>
                <w:sz w:val="20"/>
                <w:szCs w:val="20"/>
              </w:rPr>
              <w:t>3</w:t>
            </w:r>
          </w:p>
        </w:tc>
        <w:tc>
          <w:tcPr>
            <w:tcW w:w="1216" w:type="dxa"/>
            <w:tcBorders>
              <w:top w:val="nil"/>
              <w:left w:val="nil"/>
              <w:bottom w:val="dotted" w:sz="4" w:space="0" w:color="000000"/>
              <w:right w:val="dotted" w:sz="4" w:space="0" w:color="000000"/>
            </w:tcBorders>
            <w:shd w:val="clear" w:color="auto" w:fill="auto"/>
            <w:vAlign w:val="center"/>
          </w:tcPr>
          <w:p w14:paraId="0E2DD7AB" w14:textId="77777777" w:rsidR="00C82845" w:rsidRDefault="00780B77" w:rsidP="00DE3FDD">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2018.4.25</w:t>
            </w:r>
          </w:p>
        </w:tc>
        <w:tc>
          <w:tcPr>
            <w:tcW w:w="4832" w:type="dxa"/>
            <w:tcBorders>
              <w:top w:val="nil"/>
              <w:left w:val="nil"/>
              <w:bottom w:val="dotted" w:sz="4" w:space="0" w:color="000000"/>
              <w:right w:val="dotted" w:sz="4" w:space="0" w:color="000000"/>
            </w:tcBorders>
            <w:shd w:val="clear" w:color="auto" w:fill="auto"/>
            <w:vAlign w:val="center"/>
          </w:tcPr>
          <w:p w14:paraId="0FB7721F" w14:textId="77777777" w:rsidR="00C82845" w:rsidRDefault="00780B77" w:rsidP="00DE3FDD">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支付修复工程款</w:t>
            </w:r>
          </w:p>
        </w:tc>
        <w:tc>
          <w:tcPr>
            <w:tcW w:w="1616" w:type="dxa"/>
            <w:tcBorders>
              <w:top w:val="nil"/>
              <w:left w:val="nil"/>
              <w:bottom w:val="dotted" w:sz="4" w:space="0" w:color="000000"/>
              <w:right w:val="nil"/>
            </w:tcBorders>
            <w:shd w:val="clear" w:color="auto" w:fill="auto"/>
            <w:vAlign w:val="center"/>
          </w:tcPr>
          <w:p w14:paraId="0BA1CF2E" w14:textId="77777777" w:rsidR="00C82845" w:rsidRDefault="00780B77" w:rsidP="00DE3FDD">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2.00</w:t>
            </w:r>
          </w:p>
        </w:tc>
      </w:tr>
      <w:tr w:rsidR="00C82845" w14:paraId="5481164A" w14:textId="77777777">
        <w:trPr>
          <w:trHeight w:hRule="exact" w:val="454"/>
          <w:jc w:val="center"/>
        </w:trPr>
        <w:tc>
          <w:tcPr>
            <w:tcW w:w="858" w:type="dxa"/>
            <w:tcBorders>
              <w:top w:val="nil"/>
              <w:left w:val="nil"/>
              <w:bottom w:val="dotted" w:sz="4" w:space="0" w:color="000000"/>
              <w:right w:val="dotted" w:sz="4" w:space="0" w:color="000000"/>
            </w:tcBorders>
            <w:shd w:val="clear" w:color="auto" w:fill="auto"/>
            <w:vAlign w:val="center"/>
          </w:tcPr>
          <w:p w14:paraId="6247A61E" w14:textId="77777777" w:rsidR="00C82845" w:rsidRDefault="00780B77" w:rsidP="00DE3FDD">
            <w:pPr>
              <w:jc w:val="center"/>
              <w:rPr>
                <w:rFonts w:asciiTheme="minorEastAsia" w:hAnsiTheme="minorEastAsia" w:cstheme="minorEastAsia"/>
                <w:color w:val="000000"/>
                <w:sz w:val="20"/>
                <w:szCs w:val="20"/>
              </w:rPr>
            </w:pPr>
            <w:r>
              <w:rPr>
                <w:rFonts w:asciiTheme="minorEastAsia" w:hAnsiTheme="minorEastAsia" w:cstheme="minorEastAsia"/>
                <w:color w:val="000000"/>
                <w:sz w:val="20"/>
                <w:szCs w:val="20"/>
              </w:rPr>
              <w:t>4</w:t>
            </w:r>
          </w:p>
        </w:tc>
        <w:tc>
          <w:tcPr>
            <w:tcW w:w="1216" w:type="dxa"/>
            <w:tcBorders>
              <w:top w:val="nil"/>
              <w:left w:val="nil"/>
              <w:bottom w:val="dotted" w:sz="4" w:space="0" w:color="000000"/>
              <w:right w:val="dotted" w:sz="4" w:space="0" w:color="000000"/>
            </w:tcBorders>
            <w:shd w:val="clear" w:color="auto" w:fill="auto"/>
            <w:vAlign w:val="center"/>
          </w:tcPr>
          <w:p w14:paraId="71BCB2F3" w14:textId="77777777" w:rsidR="00C82845" w:rsidRDefault="00780B77" w:rsidP="00DE3FDD">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2018.12.31</w:t>
            </w:r>
          </w:p>
        </w:tc>
        <w:tc>
          <w:tcPr>
            <w:tcW w:w="4832" w:type="dxa"/>
            <w:tcBorders>
              <w:top w:val="nil"/>
              <w:left w:val="nil"/>
              <w:bottom w:val="dotted" w:sz="4" w:space="0" w:color="000000"/>
              <w:right w:val="dotted" w:sz="4" w:space="0" w:color="000000"/>
            </w:tcBorders>
            <w:shd w:val="clear" w:color="auto" w:fill="auto"/>
            <w:vAlign w:val="center"/>
          </w:tcPr>
          <w:p w14:paraId="6F29FD40" w14:textId="77777777" w:rsidR="00C82845" w:rsidRDefault="00780B77" w:rsidP="00DE3FDD">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剩余债券资金</w:t>
            </w:r>
          </w:p>
        </w:tc>
        <w:tc>
          <w:tcPr>
            <w:tcW w:w="1616" w:type="dxa"/>
            <w:tcBorders>
              <w:top w:val="nil"/>
              <w:left w:val="nil"/>
              <w:bottom w:val="dotted" w:sz="4" w:space="0" w:color="000000"/>
              <w:right w:val="nil"/>
            </w:tcBorders>
            <w:shd w:val="clear" w:color="auto" w:fill="auto"/>
            <w:vAlign w:val="center"/>
          </w:tcPr>
          <w:p w14:paraId="38E56C86" w14:textId="77777777" w:rsidR="00C82845" w:rsidRDefault="00780B77" w:rsidP="00DE3FDD">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11.00</w:t>
            </w:r>
          </w:p>
        </w:tc>
      </w:tr>
      <w:tr w:rsidR="00C82845" w14:paraId="330D6187" w14:textId="77777777">
        <w:trPr>
          <w:trHeight w:hRule="exact" w:val="454"/>
          <w:jc w:val="center"/>
        </w:trPr>
        <w:tc>
          <w:tcPr>
            <w:tcW w:w="6906" w:type="dxa"/>
            <w:gridSpan w:val="3"/>
            <w:tcBorders>
              <w:top w:val="dotted" w:sz="4" w:space="0" w:color="000000"/>
              <w:left w:val="nil"/>
              <w:bottom w:val="single" w:sz="8" w:space="0" w:color="000000"/>
              <w:right w:val="dotted" w:sz="4" w:space="0" w:color="000000"/>
            </w:tcBorders>
            <w:shd w:val="clear" w:color="auto" w:fill="auto"/>
            <w:vAlign w:val="center"/>
          </w:tcPr>
          <w:p w14:paraId="7740E4E7" w14:textId="77777777" w:rsidR="00C82845" w:rsidRDefault="00780B77" w:rsidP="00DE3FDD">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合  计</w:t>
            </w:r>
          </w:p>
        </w:tc>
        <w:tc>
          <w:tcPr>
            <w:tcW w:w="1616" w:type="dxa"/>
            <w:tcBorders>
              <w:top w:val="nil"/>
              <w:left w:val="nil"/>
              <w:bottom w:val="single" w:sz="8" w:space="0" w:color="000000"/>
              <w:right w:val="nil"/>
            </w:tcBorders>
            <w:shd w:val="clear" w:color="auto" w:fill="auto"/>
            <w:vAlign w:val="center"/>
          </w:tcPr>
          <w:p w14:paraId="0F9A71D3" w14:textId="77777777" w:rsidR="00C82845" w:rsidRDefault="00780B77" w:rsidP="00DE3FDD">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351.93</w:t>
            </w:r>
          </w:p>
        </w:tc>
      </w:tr>
    </w:tbl>
    <w:p w14:paraId="23634286" w14:textId="77777777" w:rsidR="00C82845" w:rsidRDefault="00780B77" w:rsidP="008C1933">
      <w:pPr>
        <w:numPr>
          <w:ilvl w:val="0"/>
          <w:numId w:val="2"/>
        </w:numPr>
        <w:adjustRightInd w:val="0"/>
        <w:snapToGrid w:val="0"/>
        <w:spacing w:line="600" w:lineRule="exact"/>
        <w:ind w:firstLineChars="200" w:firstLine="560"/>
        <w:rPr>
          <w:rFonts w:asciiTheme="minorEastAsia" w:hAnsiTheme="minorEastAsia" w:cstheme="minorEastAsia"/>
          <w:b/>
          <w:bCs/>
          <w:sz w:val="28"/>
          <w:szCs w:val="28"/>
        </w:rPr>
      </w:pPr>
      <w:r>
        <w:rPr>
          <w:rFonts w:asciiTheme="minorEastAsia" w:hAnsiTheme="minorEastAsia" w:cstheme="minorEastAsia" w:hint="eastAsia"/>
          <w:b/>
          <w:bCs/>
          <w:sz w:val="28"/>
          <w:szCs w:val="28"/>
        </w:rPr>
        <w:t>东回水毁应急修复工程项目</w:t>
      </w:r>
    </w:p>
    <w:p w14:paraId="31FBD749" w14:textId="77777777" w:rsidR="00C82845" w:rsidRDefault="00780B77" w:rsidP="008C1933">
      <w:pPr>
        <w:adjustRightInd w:val="0"/>
        <w:snapToGrid w:val="0"/>
        <w:spacing w:line="600" w:lineRule="exac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截止2018年12月31日，2018年度</w:t>
      </w:r>
      <w:r>
        <w:rPr>
          <w:rFonts w:asciiTheme="minorEastAsia" w:hAnsiTheme="minorEastAsia" w:cstheme="minorEastAsia" w:hint="eastAsia"/>
          <w:bCs/>
          <w:sz w:val="28"/>
          <w:szCs w:val="28"/>
        </w:rPr>
        <w:t>平定县水利局</w:t>
      </w:r>
      <w:r>
        <w:rPr>
          <w:rFonts w:asciiTheme="minorEastAsia" w:hAnsiTheme="minorEastAsia" w:cstheme="minorEastAsia" w:hint="eastAsia"/>
          <w:sz w:val="28"/>
          <w:szCs w:val="28"/>
        </w:rPr>
        <w:t>用于东回水毁应急修复工程的债券资金，已全部使用完毕。</w:t>
      </w:r>
    </w:p>
    <w:tbl>
      <w:tblPr>
        <w:tblW w:w="8336" w:type="dxa"/>
        <w:tblLayout w:type="fixed"/>
        <w:tblCellMar>
          <w:left w:w="0" w:type="dxa"/>
          <w:right w:w="0" w:type="dxa"/>
        </w:tblCellMar>
        <w:tblLook w:val="04A0" w:firstRow="1" w:lastRow="0" w:firstColumn="1" w:lastColumn="0" w:noHBand="0" w:noVBand="1"/>
      </w:tblPr>
      <w:tblGrid>
        <w:gridCol w:w="702"/>
        <w:gridCol w:w="1263"/>
        <w:gridCol w:w="4869"/>
        <w:gridCol w:w="1502"/>
      </w:tblGrid>
      <w:tr w:rsidR="00C82845" w14:paraId="65D9C7A6" w14:textId="77777777">
        <w:trPr>
          <w:trHeight w:val="454"/>
          <w:tblHeader/>
        </w:trPr>
        <w:tc>
          <w:tcPr>
            <w:tcW w:w="702" w:type="dxa"/>
            <w:tcBorders>
              <w:top w:val="nil"/>
              <w:left w:val="nil"/>
              <w:bottom w:val="single" w:sz="8" w:space="0" w:color="000000"/>
              <w:right w:val="nil"/>
            </w:tcBorders>
            <w:tcMar>
              <w:top w:w="15" w:type="dxa"/>
              <w:left w:w="15" w:type="dxa"/>
              <w:bottom w:w="0" w:type="dxa"/>
              <w:right w:w="15" w:type="dxa"/>
            </w:tcMar>
            <w:vAlign w:val="center"/>
          </w:tcPr>
          <w:p w14:paraId="257EE5BC" w14:textId="77777777" w:rsidR="00C82845" w:rsidRDefault="00C82845" w:rsidP="008C1933">
            <w:pPr>
              <w:spacing w:line="600" w:lineRule="exact"/>
              <w:jc w:val="center"/>
              <w:rPr>
                <w:rFonts w:asciiTheme="minorEastAsia" w:hAnsiTheme="minorEastAsia" w:cstheme="minorEastAsia"/>
                <w:color w:val="000000"/>
                <w:sz w:val="20"/>
                <w:szCs w:val="20"/>
              </w:rPr>
            </w:pPr>
          </w:p>
        </w:tc>
        <w:tc>
          <w:tcPr>
            <w:tcW w:w="1263" w:type="dxa"/>
            <w:tcBorders>
              <w:top w:val="nil"/>
              <w:left w:val="nil"/>
              <w:bottom w:val="single" w:sz="8" w:space="0" w:color="000000"/>
              <w:right w:val="nil"/>
            </w:tcBorders>
            <w:tcMar>
              <w:top w:w="15" w:type="dxa"/>
              <w:left w:w="15" w:type="dxa"/>
              <w:bottom w:w="0" w:type="dxa"/>
              <w:right w:w="15" w:type="dxa"/>
            </w:tcMar>
            <w:vAlign w:val="center"/>
          </w:tcPr>
          <w:p w14:paraId="10402B73" w14:textId="77777777" w:rsidR="00C82845" w:rsidRDefault="00C82845" w:rsidP="008C1933">
            <w:pPr>
              <w:spacing w:line="600" w:lineRule="exact"/>
              <w:jc w:val="center"/>
              <w:rPr>
                <w:rFonts w:asciiTheme="minorEastAsia" w:hAnsiTheme="minorEastAsia" w:cstheme="minorEastAsia"/>
                <w:color w:val="000000"/>
                <w:sz w:val="20"/>
                <w:szCs w:val="20"/>
              </w:rPr>
            </w:pPr>
          </w:p>
        </w:tc>
        <w:tc>
          <w:tcPr>
            <w:tcW w:w="4869" w:type="dxa"/>
            <w:tcBorders>
              <w:top w:val="nil"/>
              <w:left w:val="nil"/>
              <w:bottom w:val="single" w:sz="8" w:space="0" w:color="000000"/>
              <w:right w:val="nil"/>
            </w:tcBorders>
            <w:tcMar>
              <w:top w:w="15" w:type="dxa"/>
              <w:left w:w="15" w:type="dxa"/>
              <w:bottom w:w="0" w:type="dxa"/>
              <w:right w:w="15" w:type="dxa"/>
            </w:tcMar>
            <w:vAlign w:val="center"/>
          </w:tcPr>
          <w:p w14:paraId="08CF9F91" w14:textId="77777777" w:rsidR="00C82845" w:rsidRDefault="00C82845" w:rsidP="008C1933">
            <w:pPr>
              <w:spacing w:line="600" w:lineRule="exact"/>
              <w:jc w:val="center"/>
              <w:rPr>
                <w:rFonts w:asciiTheme="minorEastAsia" w:hAnsiTheme="minorEastAsia" w:cstheme="minorEastAsia"/>
                <w:color w:val="000000"/>
                <w:sz w:val="20"/>
                <w:szCs w:val="20"/>
              </w:rPr>
            </w:pPr>
          </w:p>
        </w:tc>
        <w:tc>
          <w:tcPr>
            <w:tcW w:w="1502" w:type="dxa"/>
            <w:tcBorders>
              <w:top w:val="nil"/>
              <w:left w:val="nil"/>
              <w:bottom w:val="single" w:sz="8" w:space="0" w:color="000000"/>
              <w:right w:val="nil"/>
            </w:tcBorders>
            <w:tcMar>
              <w:top w:w="15" w:type="dxa"/>
              <w:left w:w="15" w:type="dxa"/>
              <w:bottom w:w="0" w:type="dxa"/>
              <w:right w:w="15" w:type="dxa"/>
            </w:tcMar>
            <w:vAlign w:val="center"/>
          </w:tcPr>
          <w:p w14:paraId="2029276A" w14:textId="77777777" w:rsidR="00C82845" w:rsidRDefault="00780B77" w:rsidP="008C1933">
            <w:pPr>
              <w:spacing w:line="600" w:lineRule="exact"/>
              <w:jc w:val="righ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金额单位：万元 </w:t>
            </w:r>
          </w:p>
        </w:tc>
      </w:tr>
      <w:tr w:rsidR="00C82845" w14:paraId="410EC4E8" w14:textId="77777777">
        <w:trPr>
          <w:trHeight w:val="454"/>
          <w:tblHeader/>
        </w:trPr>
        <w:tc>
          <w:tcPr>
            <w:tcW w:w="702"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6ECD29B5"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序 号</w:t>
            </w:r>
          </w:p>
        </w:tc>
        <w:tc>
          <w:tcPr>
            <w:tcW w:w="1263"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4FC5EF00"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日 期</w:t>
            </w:r>
          </w:p>
        </w:tc>
        <w:tc>
          <w:tcPr>
            <w:tcW w:w="4869"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776EC2B7"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摘  要</w:t>
            </w:r>
          </w:p>
        </w:tc>
        <w:tc>
          <w:tcPr>
            <w:tcW w:w="1502" w:type="dxa"/>
            <w:tcBorders>
              <w:top w:val="single" w:sz="8" w:space="0" w:color="000000"/>
              <w:left w:val="nil"/>
              <w:bottom w:val="dotted" w:sz="4" w:space="0" w:color="000000"/>
              <w:right w:val="nil"/>
            </w:tcBorders>
            <w:tcMar>
              <w:top w:w="15" w:type="dxa"/>
              <w:left w:w="15" w:type="dxa"/>
              <w:bottom w:w="0" w:type="dxa"/>
              <w:right w:w="15" w:type="dxa"/>
            </w:tcMar>
            <w:vAlign w:val="center"/>
          </w:tcPr>
          <w:p w14:paraId="6F30E003"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金 额</w:t>
            </w:r>
          </w:p>
        </w:tc>
      </w:tr>
      <w:tr w:rsidR="00C82845" w14:paraId="39B6228D"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6EA4CED2"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lastRenderedPageBreak/>
              <w:t>1</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439F46A0"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2018.3.5</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5065372C"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支付平定县东回镇营庄村应急工程款</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56028506"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71.97</w:t>
            </w:r>
          </w:p>
        </w:tc>
      </w:tr>
      <w:tr w:rsidR="00C82845" w14:paraId="03488AD2"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1B58603B"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28706537"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2018.3.5</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7AE7C824"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支付平定县东回镇石窑掌村应急工程款</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28F61320"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1.03</w:t>
            </w:r>
          </w:p>
        </w:tc>
      </w:tr>
      <w:tr w:rsidR="00C82845" w14:paraId="25DB2478" w14:textId="77777777">
        <w:trPr>
          <w:trHeight w:val="454"/>
        </w:trPr>
        <w:tc>
          <w:tcPr>
            <w:tcW w:w="6834" w:type="dxa"/>
            <w:gridSpan w:val="3"/>
            <w:tcBorders>
              <w:top w:val="dotted" w:sz="4" w:space="0" w:color="000000"/>
              <w:left w:val="nil"/>
              <w:bottom w:val="single" w:sz="8" w:space="0" w:color="000000"/>
              <w:right w:val="dotted" w:sz="4" w:space="0" w:color="000000"/>
            </w:tcBorders>
            <w:tcMar>
              <w:top w:w="15" w:type="dxa"/>
              <w:left w:w="15" w:type="dxa"/>
              <w:bottom w:w="0" w:type="dxa"/>
              <w:right w:w="15" w:type="dxa"/>
            </w:tcMar>
            <w:vAlign w:val="center"/>
          </w:tcPr>
          <w:p w14:paraId="110245C0"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合  计</w:t>
            </w:r>
          </w:p>
        </w:tc>
        <w:tc>
          <w:tcPr>
            <w:tcW w:w="1502" w:type="dxa"/>
            <w:tcBorders>
              <w:top w:val="dotted" w:sz="4" w:space="0" w:color="000000"/>
              <w:left w:val="dotted" w:sz="4" w:space="0" w:color="000000"/>
              <w:bottom w:val="single" w:sz="8" w:space="0" w:color="000000"/>
              <w:right w:val="nil"/>
            </w:tcBorders>
            <w:tcMar>
              <w:top w:w="15" w:type="dxa"/>
              <w:left w:w="15" w:type="dxa"/>
              <w:bottom w:w="0" w:type="dxa"/>
              <w:right w:w="15" w:type="dxa"/>
            </w:tcMar>
            <w:vAlign w:val="center"/>
          </w:tcPr>
          <w:p w14:paraId="1F3A97B8"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bCs/>
                <w:color w:val="000000"/>
                <w:sz w:val="20"/>
                <w:szCs w:val="20"/>
              </w:rPr>
              <w:t>73.00</w:t>
            </w:r>
          </w:p>
        </w:tc>
      </w:tr>
    </w:tbl>
    <w:p w14:paraId="6312D307" w14:textId="77777777" w:rsidR="00C82845" w:rsidRDefault="00780B77" w:rsidP="008C1933">
      <w:pPr>
        <w:spacing w:line="60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注：2018年03月5日</w:t>
      </w:r>
      <w:r>
        <w:rPr>
          <w:rFonts w:asciiTheme="minorEastAsia" w:hAnsiTheme="minorEastAsia" w:cstheme="minorEastAsia" w:hint="eastAsia"/>
          <w:color w:val="000000"/>
          <w:sz w:val="20"/>
          <w:szCs w:val="20"/>
        </w:rPr>
        <w:t>付平定县东回镇石窑掌村应急工程款</w:t>
      </w:r>
      <w:r>
        <w:rPr>
          <w:rFonts w:asciiTheme="minorEastAsia" w:hAnsiTheme="minorEastAsia" w:cstheme="minorEastAsia" w:hint="eastAsia"/>
          <w:sz w:val="20"/>
          <w:szCs w:val="20"/>
        </w:rPr>
        <w:t>共计</w:t>
      </w:r>
      <w:r>
        <w:rPr>
          <w:rFonts w:asciiTheme="minorEastAsia" w:hAnsiTheme="minorEastAsia" w:cstheme="minorEastAsia" w:hint="eastAsia"/>
          <w:color w:val="000000"/>
          <w:sz w:val="20"/>
          <w:szCs w:val="20"/>
        </w:rPr>
        <w:t>1.75万</w:t>
      </w:r>
      <w:r>
        <w:rPr>
          <w:rFonts w:asciiTheme="minorEastAsia" w:hAnsiTheme="minorEastAsia" w:cstheme="minorEastAsia" w:hint="eastAsia"/>
          <w:sz w:val="20"/>
          <w:szCs w:val="20"/>
        </w:rPr>
        <w:t>元，其中债券资金1.03万元</w:t>
      </w:r>
    </w:p>
    <w:p w14:paraId="64369FAA" w14:textId="77777777" w:rsidR="00C82845" w:rsidRDefault="00780B77" w:rsidP="008C1933">
      <w:pPr>
        <w:adjustRightInd w:val="0"/>
        <w:snapToGrid w:val="0"/>
        <w:spacing w:line="600" w:lineRule="exact"/>
        <w:ind w:firstLineChars="200" w:firstLine="560"/>
        <w:rPr>
          <w:rFonts w:asciiTheme="minorEastAsia" w:hAnsiTheme="minorEastAsia" w:cstheme="minorEastAsia"/>
          <w:b/>
          <w:bCs/>
          <w:sz w:val="28"/>
          <w:szCs w:val="28"/>
        </w:rPr>
      </w:pPr>
      <w:r>
        <w:rPr>
          <w:rFonts w:asciiTheme="minorEastAsia" w:hAnsiTheme="minorEastAsia" w:cstheme="minorEastAsia" w:hint="eastAsia"/>
          <w:b/>
          <w:bCs/>
          <w:sz w:val="28"/>
          <w:szCs w:val="28"/>
        </w:rPr>
        <w:t>（三）冶西镇水毁应急修复工程</w:t>
      </w:r>
    </w:p>
    <w:p w14:paraId="1E981AB8" w14:textId="77777777" w:rsidR="00C82845" w:rsidRDefault="00780B77" w:rsidP="008C1933">
      <w:pPr>
        <w:adjustRightInd w:val="0"/>
        <w:snapToGrid w:val="0"/>
        <w:spacing w:line="600" w:lineRule="exac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1、截止2018年12月31日，平定县水利局冶西镇水毁应急修复工程本年度债券资金已支付工程进度款112.20万元，年末结转46.87万元。</w:t>
      </w:r>
    </w:p>
    <w:p w14:paraId="4C45D624" w14:textId="77777777" w:rsidR="00C82845" w:rsidRDefault="00780B77" w:rsidP="008C1933">
      <w:pPr>
        <w:spacing w:line="600" w:lineRule="exac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2、截止2019年3月31日，2018年度平定县水利局冶西镇水毁应急修复工程债券资金结转46.87万元。原因是：水毁应急修复工程时间紧、工作量大、工程资金大，2018年工程质保到期后，为确保工程资金安全，河道堤防水毁应急修复工程聘请第三方对水毁资金、质量进行全面复核，鉴于冶西镇对复核部分工程存在异议，待复核结果出来后再拨付。</w:t>
      </w:r>
    </w:p>
    <w:tbl>
      <w:tblPr>
        <w:tblW w:w="8336" w:type="dxa"/>
        <w:tblLayout w:type="fixed"/>
        <w:tblCellMar>
          <w:left w:w="0" w:type="dxa"/>
          <w:right w:w="0" w:type="dxa"/>
        </w:tblCellMar>
        <w:tblLook w:val="04A0" w:firstRow="1" w:lastRow="0" w:firstColumn="1" w:lastColumn="0" w:noHBand="0" w:noVBand="1"/>
      </w:tblPr>
      <w:tblGrid>
        <w:gridCol w:w="702"/>
        <w:gridCol w:w="1263"/>
        <w:gridCol w:w="4869"/>
        <w:gridCol w:w="1502"/>
      </w:tblGrid>
      <w:tr w:rsidR="00C82845" w14:paraId="55FBD5AE" w14:textId="77777777">
        <w:trPr>
          <w:trHeight w:val="454"/>
          <w:tblHeader/>
        </w:trPr>
        <w:tc>
          <w:tcPr>
            <w:tcW w:w="702" w:type="dxa"/>
            <w:tcBorders>
              <w:top w:val="nil"/>
              <w:left w:val="nil"/>
              <w:bottom w:val="single" w:sz="8" w:space="0" w:color="000000"/>
              <w:right w:val="nil"/>
            </w:tcBorders>
            <w:tcMar>
              <w:top w:w="15" w:type="dxa"/>
              <w:left w:w="15" w:type="dxa"/>
              <w:bottom w:w="0" w:type="dxa"/>
              <w:right w:w="15" w:type="dxa"/>
            </w:tcMar>
            <w:vAlign w:val="center"/>
          </w:tcPr>
          <w:p w14:paraId="2E34FFFE" w14:textId="77777777" w:rsidR="00C82845" w:rsidRDefault="00C82845" w:rsidP="008C1933">
            <w:pPr>
              <w:spacing w:line="600" w:lineRule="exact"/>
              <w:jc w:val="center"/>
              <w:rPr>
                <w:rFonts w:asciiTheme="minorEastAsia" w:hAnsiTheme="minorEastAsia" w:cstheme="minorEastAsia"/>
                <w:color w:val="000000"/>
                <w:sz w:val="20"/>
                <w:szCs w:val="20"/>
              </w:rPr>
            </w:pPr>
          </w:p>
        </w:tc>
        <w:tc>
          <w:tcPr>
            <w:tcW w:w="1263" w:type="dxa"/>
            <w:tcBorders>
              <w:top w:val="nil"/>
              <w:left w:val="nil"/>
              <w:bottom w:val="single" w:sz="8" w:space="0" w:color="000000"/>
              <w:right w:val="nil"/>
            </w:tcBorders>
            <w:tcMar>
              <w:top w:w="15" w:type="dxa"/>
              <w:left w:w="15" w:type="dxa"/>
              <w:bottom w:w="0" w:type="dxa"/>
              <w:right w:w="15" w:type="dxa"/>
            </w:tcMar>
            <w:vAlign w:val="center"/>
          </w:tcPr>
          <w:p w14:paraId="424D6FBE" w14:textId="77777777" w:rsidR="00C82845" w:rsidRDefault="00C82845" w:rsidP="008C1933">
            <w:pPr>
              <w:spacing w:line="600" w:lineRule="exact"/>
              <w:jc w:val="center"/>
              <w:rPr>
                <w:rFonts w:asciiTheme="minorEastAsia" w:hAnsiTheme="minorEastAsia" w:cstheme="minorEastAsia"/>
                <w:color w:val="000000"/>
                <w:sz w:val="20"/>
                <w:szCs w:val="20"/>
              </w:rPr>
            </w:pPr>
          </w:p>
        </w:tc>
        <w:tc>
          <w:tcPr>
            <w:tcW w:w="4869" w:type="dxa"/>
            <w:tcBorders>
              <w:top w:val="nil"/>
              <w:left w:val="nil"/>
              <w:bottom w:val="single" w:sz="8" w:space="0" w:color="000000"/>
              <w:right w:val="nil"/>
            </w:tcBorders>
            <w:tcMar>
              <w:top w:w="15" w:type="dxa"/>
              <w:left w:w="15" w:type="dxa"/>
              <w:bottom w:w="0" w:type="dxa"/>
              <w:right w:w="15" w:type="dxa"/>
            </w:tcMar>
            <w:vAlign w:val="center"/>
          </w:tcPr>
          <w:p w14:paraId="2FC495E7" w14:textId="77777777" w:rsidR="00C82845" w:rsidRDefault="00C82845" w:rsidP="008C1933">
            <w:pPr>
              <w:spacing w:line="600" w:lineRule="exact"/>
              <w:jc w:val="center"/>
              <w:rPr>
                <w:rFonts w:asciiTheme="minorEastAsia" w:hAnsiTheme="minorEastAsia" w:cstheme="minorEastAsia"/>
                <w:color w:val="000000"/>
                <w:sz w:val="20"/>
                <w:szCs w:val="20"/>
              </w:rPr>
            </w:pPr>
          </w:p>
        </w:tc>
        <w:tc>
          <w:tcPr>
            <w:tcW w:w="1502" w:type="dxa"/>
            <w:tcBorders>
              <w:top w:val="nil"/>
              <w:left w:val="nil"/>
              <w:bottom w:val="single" w:sz="8" w:space="0" w:color="000000"/>
              <w:right w:val="nil"/>
            </w:tcBorders>
            <w:tcMar>
              <w:top w:w="15" w:type="dxa"/>
              <w:left w:w="15" w:type="dxa"/>
              <w:bottom w:w="0" w:type="dxa"/>
              <w:right w:w="15" w:type="dxa"/>
            </w:tcMar>
            <w:vAlign w:val="center"/>
          </w:tcPr>
          <w:p w14:paraId="23B79C81" w14:textId="77777777" w:rsidR="00C82845" w:rsidRDefault="00780B77" w:rsidP="008C1933">
            <w:pPr>
              <w:spacing w:line="600" w:lineRule="exact"/>
              <w:jc w:val="righ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金额单位：万元 </w:t>
            </w:r>
          </w:p>
        </w:tc>
      </w:tr>
      <w:tr w:rsidR="00C82845" w14:paraId="53B61AEA" w14:textId="77777777">
        <w:trPr>
          <w:trHeight w:val="454"/>
          <w:tblHeader/>
        </w:trPr>
        <w:tc>
          <w:tcPr>
            <w:tcW w:w="702"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394165BA"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序 号</w:t>
            </w:r>
          </w:p>
        </w:tc>
        <w:tc>
          <w:tcPr>
            <w:tcW w:w="1263"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1CE87188"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日 期</w:t>
            </w:r>
          </w:p>
        </w:tc>
        <w:tc>
          <w:tcPr>
            <w:tcW w:w="4869"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1C582388"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摘  要</w:t>
            </w:r>
          </w:p>
        </w:tc>
        <w:tc>
          <w:tcPr>
            <w:tcW w:w="1502" w:type="dxa"/>
            <w:tcBorders>
              <w:top w:val="single" w:sz="8" w:space="0" w:color="000000"/>
              <w:left w:val="nil"/>
              <w:bottom w:val="dotted" w:sz="4" w:space="0" w:color="000000"/>
              <w:right w:val="nil"/>
            </w:tcBorders>
            <w:tcMar>
              <w:top w:w="15" w:type="dxa"/>
              <w:left w:w="15" w:type="dxa"/>
              <w:bottom w:w="0" w:type="dxa"/>
              <w:right w:w="15" w:type="dxa"/>
            </w:tcMar>
            <w:vAlign w:val="center"/>
          </w:tcPr>
          <w:p w14:paraId="7C57E9ED"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金 额</w:t>
            </w:r>
          </w:p>
        </w:tc>
      </w:tr>
      <w:tr w:rsidR="00C82845" w14:paraId="7C99669E"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0C33598E"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28FF4832"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2018.3.22</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64817510"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支付平定县治西镇孟家村应急工程款</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5574CAEA"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68.00</w:t>
            </w:r>
          </w:p>
        </w:tc>
      </w:tr>
      <w:tr w:rsidR="00C82845" w14:paraId="7037FE31"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2402C605"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197362CB"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2018.3.29</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7AA1C954"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支付水毁工程款</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2BB59593"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25.20</w:t>
            </w:r>
          </w:p>
        </w:tc>
      </w:tr>
      <w:tr w:rsidR="00C82845" w14:paraId="61733332"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2F1F9D2E"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6ADDBF75"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2018.4.18</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5806CBDC"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支付平定县治西镇赵家村应急工程款</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17C7A78B"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19.00</w:t>
            </w:r>
          </w:p>
        </w:tc>
      </w:tr>
      <w:tr w:rsidR="00C82845" w14:paraId="65E1CA64"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1B7FEBBE"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lastRenderedPageBreak/>
              <w:t>4</w:t>
            </w:r>
          </w:p>
        </w:tc>
        <w:tc>
          <w:tcPr>
            <w:tcW w:w="1263" w:type="dxa"/>
            <w:tcBorders>
              <w:top w:val="dotted" w:sz="4" w:space="0" w:color="000000"/>
              <w:left w:val="dotted" w:sz="4" w:space="0" w:color="000000"/>
              <w:bottom w:val="dotted" w:sz="4" w:space="0" w:color="000000"/>
              <w:right w:val="dotted" w:sz="4" w:space="0" w:color="000000"/>
            </w:tcBorders>
            <w:tcMar>
              <w:top w:w="15" w:type="dxa"/>
              <w:left w:w="15" w:type="dxa"/>
              <w:bottom w:w="0" w:type="dxa"/>
              <w:right w:w="15" w:type="dxa"/>
            </w:tcMar>
            <w:vAlign w:val="center"/>
          </w:tcPr>
          <w:p w14:paraId="1583A50D"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2018.12.31</w:t>
            </w:r>
          </w:p>
        </w:tc>
        <w:tc>
          <w:tcPr>
            <w:tcW w:w="4869" w:type="dxa"/>
            <w:tcBorders>
              <w:top w:val="dotted" w:sz="4" w:space="0" w:color="000000"/>
              <w:left w:val="dotted" w:sz="4" w:space="0" w:color="000000"/>
              <w:bottom w:val="dotted" w:sz="4" w:space="0" w:color="000000"/>
              <w:right w:val="dotted" w:sz="4" w:space="0" w:color="000000"/>
            </w:tcBorders>
            <w:tcMar>
              <w:top w:w="15" w:type="dxa"/>
              <w:left w:w="15" w:type="dxa"/>
              <w:bottom w:w="0" w:type="dxa"/>
              <w:right w:w="15" w:type="dxa"/>
            </w:tcMar>
            <w:vAlign w:val="center"/>
          </w:tcPr>
          <w:p w14:paraId="765FB312"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剩余债券资金</w:t>
            </w:r>
          </w:p>
        </w:tc>
        <w:tc>
          <w:tcPr>
            <w:tcW w:w="1502" w:type="dxa"/>
            <w:tcBorders>
              <w:top w:val="dotted" w:sz="4" w:space="0" w:color="000000"/>
              <w:left w:val="dotted" w:sz="4" w:space="0" w:color="000000"/>
              <w:bottom w:val="dotted" w:sz="4" w:space="0" w:color="000000"/>
              <w:right w:val="nil"/>
            </w:tcBorders>
            <w:tcMar>
              <w:top w:w="15" w:type="dxa"/>
              <w:left w:w="15" w:type="dxa"/>
              <w:bottom w:w="0" w:type="dxa"/>
              <w:right w:w="15" w:type="dxa"/>
            </w:tcMar>
            <w:vAlign w:val="center"/>
          </w:tcPr>
          <w:p w14:paraId="5065A117" w14:textId="77777777" w:rsidR="00C82845" w:rsidRDefault="00780B77" w:rsidP="008C1933">
            <w:pPr>
              <w:spacing w:line="600" w:lineRule="exact"/>
              <w:jc w:val="center"/>
              <w:textAlignment w:val="center"/>
              <w:rPr>
                <w:rFonts w:asciiTheme="minorEastAsia" w:hAnsiTheme="minorEastAsia" w:cstheme="minorEastAsia"/>
                <w:bCs/>
                <w:color w:val="000000"/>
                <w:sz w:val="20"/>
                <w:szCs w:val="20"/>
              </w:rPr>
            </w:pPr>
            <w:r>
              <w:rPr>
                <w:rFonts w:asciiTheme="minorEastAsia" w:hAnsiTheme="minorEastAsia" w:cstheme="minorEastAsia" w:hint="eastAsia"/>
                <w:bCs/>
                <w:color w:val="000000"/>
                <w:sz w:val="20"/>
                <w:szCs w:val="20"/>
              </w:rPr>
              <w:t>46.87</w:t>
            </w:r>
          </w:p>
        </w:tc>
      </w:tr>
      <w:tr w:rsidR="00C82845" w14:paraId="19C03CD3" w14:textId="77777777">
        <w:trPr>
          <w:trHeight w:val="454"/>
        </w:trPr>
        <w:tc>
          <w:tcPr>
            <w:tcW w:w="6834" w:type="dxa"/>
            <w:gridSpan w:val="3"/>
            <w:tcBorders>
              <w:top w:val="dotted" w:sz="4" w:space="0" w:color="000000"/>
              <w:left w:val="nil"/>
              <w:bottom w:val="single" w:sz="8" w:space="0" w:color="000000"/>
              <w:right w:val="dotted" w:sz="4" w:space="0" w:color="000000"/>
            </w:tcBorders>
            <w:tcMar>
              <w:top w:w="15" w:type="dxa"/>
              <w:left w:w="15" w:type="dxa"/>
              <w:bottom w:w="0" w:type="dxa"/>
              <w:right w:w="15" w:type="dxa"/>
            </w:tcMar>
            <w:vAlign w:val="center"/>
          </w:tcPr>
          <w:p w14:paraId="221E52C5"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合  计</w:t>
            </w:r>
          </w:p>
        </w:tc>
        <w:tc>
          <w:tcPr>
            <w:tcW w:w="1502" w:type="dxa"/>
            <w:tcBorders>
              <w:top w:val="dotted" w:sz="4" w:space="0" w:color="000000"/>
              <w:left w:val="dotted" w:sz="4" w:space="0" w:color="000000"/>
              <w:bottom w:val="single" w:sz="8" w:space="0" w:color="000000"/>
              <w:right w:val="nil"/>
            </w:tcBorders>
            <w:tcMar>
              <w:top w:w="15" w:type="dxa"/>
              <w:left w:w="15" w:type="dxa"/>
              <w:bottom w:w="0" w:type="dxa"/>
              <w:right w:w="15" w:type="dxa"/>
            </w:tcMar>
            <w:vAlign w:val="center"/>
          </w:tcPr>
          <w:p w14:paraId="005A0D63"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bCs/>
                <w:color w:val="000000"/>
                <w:sz w:val="20"/>
                <w:szCs w:val="20"/>
              </w:rPr>
              <w:t>159.07</w:t>
            </w:r>
          </w:p>
        </w:tc>
      </w:tr>
    </w:tbl>
    <w:p w14:paraId="7EEA246C" w14:textId="77777777" w:rsidR="00C82845" w:rsidRDefault="00780B77" w:rsidP="008C1933">
      <w:pPr>
        <w:adjustRightInd w:val="0"/>
        <w:snapToGrid w:val="0"/>
        <w:spacing w:line="600" w:lineRule="exact"/>
        <w:rPr>
          <w:rFonts w:asciiTheme="minorEastAsia" w:hAnsiTheme="minorEastAsia" w:cstheme="minorEastAsia"/>
          <w:b/>
          <w:bCs/>
          <w:sz w:val="28"/>
          <w:szCs w:val="28"/>
        </w:rPr>
      </w:pPr>
      <w:r>
        <w:rPr>
          <w:rFonts w:asciiTheme="minorEastAsia" w:hAnsiTheme="minorEastAsia" w:cstheme="minorEastAsia" w:hint="eastAsia"/>
          <w:b/>
          <w:bCs/>
          <w:sz w:val="28"/>
          <w:szCs w:val="28"/>
        </w:rPr>
        <w:t>（四）石门口乡水毁应急修复工程</w:t>
      </w:r>
    </w:p>
    <w:p w14:paraId="77842D29" w14:textId="77777777" w:rsidR="00C82845" w:rsidRDefault="00780B77" w:rsidP="008C1933">
      <w:pPr>
        <w:adjustRightInd w:val="0"/>
        <w:snapToGrid w:val="0"/>
        <w:spacing w:line="600" w:lineRule="exac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截止2018年12月31日，平定县水利局石门口乡水毁应急修复工程本年度债券资金已全部使用完毕。</w:t>
      </w:r>
    </w:p>
    <w:tbl>
      <w:tblPr>
        <w:tblW w:w="8336" w:type="dxa"/>
        <w:tblLayout w:type="fixed"/>
        <w:tblCellMar>
          <w:left w:w="0" w:type="dxa"/>
          <w:right w:w="0" w:type="dxa"/>
        </w:tblCellMar>
        <w:tblLook w:val="04A0" w:firstRow="1" w:lastRow="0" w:firstColumn="1" w:lastColumn="0" w:noHBand="0" w:noVBand="1"/>
      </w:tblPr>
      <w:tblGrid>
        <w:gridCol w:w="702"/>
        <w:gridCol w:w="1263"/>
        <w:gridCol w:w="4869"/>
        <w:gridCol w:w="1502"/>
      </w:tblGrid>
      <w:tr w:rsidR="00C82845" w14:paraId="654CD13D" w14:textId="77777777">
        <w:trPr>
          <w:trHeight w:val="454"/>
          <w:tblHeader/>
        </w:trPr>
        <w:tc>
          <w:tcPr>
            <w:tcW w:w="702" w:type="dxa"/>
            <w:tcBorders>
              <w:top w:val="nil"/>
              <w:left w:val="nil"/>
              <w:bottom w:val="single" w:sz="8" w:space="0" w:color="000000"/>
              <w:right w:val="nil"/>
            </w:tcBorders>
            <w:tcMar>
              <w:top w:w="15" w:type="dxa"/>
              <w:left w:w="15" w:type="dxa"/>
              <w:bottom w:w="0" w:type="dxa"/>
              <w:right w:w="15" w:type="dxa"/>
            </w:tcMar>
            <w:vAlign w:val="center"/>
          </w:tcPr>
          <w:p w14:paraId="24C57FE6" w14:textId="77777777" w:rsidR="00C82845" w:rsidRDefault="00C82845" w:rsidP="008C1933">
            <w:pPr>
              <w:spacing w:line="600" w:lineRule="exact"/>
              <w:jc w:val="center"/>
              <w:rPr>
                <w:rFonts w:asciiTheme="minorEastAsia" w:hAnsiTheme="minorEastAsia" w:cstheme="minorEastAsia"/>
                <w:color w:val="000000"/>
                <w:sz w:val="20"/>
                <w:szCs w:val="20"/>
              </w:rPr>
            </w:pPr>
          </w:p>
        </w:tc>
        <w:tc>
          <w:tcPr>
            <w:tcW w:w="1263" w:type="dxa"/>
            <w:tcBorders>
              <w:top w:val="nil"/>
              <w:left w:val="nil"/>
              <w:bottom w:val="single" w:sz="8" w:space="0" w:color="000000"/>
              <w:right w:val="nil"/>
            </w:tcBorders>
            <w:tcMar>
              <w:top w:w="15" w:type="dxa"/>
              <w:left w:w="15" w:type="dxa"/>
              <w:bottom w:w="0" w:type="dxa"/>
              <w:right w:w="15" w:type="dxa"/>
            </w:tcMar>
            <w:vAlign w:val="center"/>
          </w:tcPr>
          <w:p w14:paraId="47C853BA" w14:textId="77777777" w:rsidR="00C82845" w:rsidRDefault="00C82845" w:rsidP="008C1933">
            <w:pPr>
              <w:spacing w:line="600" w:lineRule="exact"/>
              <w:jc w:val="center"/>
              <w:rPr>
                <w:rFonts w:asciiTheme="minorEastAsia" w:hAnsiTheme="minorEastAsia" w:cstheme="minorEastAsia"/>
                <w:color w:val="000000"/>
                <w:sz w:val="20"/>
                <w:szCs w:val="20"/>
              </w:rPr>
            </w:pPr>
          </w:p>
        </w:tc>
        <w:tc>
          <w:tcPr>
            <w:tcW w:w="4869" w:type="dxa"/>
            <w:tcBorders>
              <w:top w:val="nil"/>
              <w:left w:val="nil"/>
              <w:bottom w:val="single" w:sz="8" w:space="0" w:color="000000"/>
              <w:right w:val="nil"/>
            </w:tcBorders>
            <w:tcMar>
              <w:top w:w="15" w:type="dxa"/>
              <w:left w:w="15" w:type="dxa"/>
              <w:bottom w:w="0" w:type="dxa"/>
              <w:right w:w="15" w:type="dxa"/>
            </w:tcMar>
            <w:vAlign w:val="center"/>
          </w:tcPr>
          <w:p w14:paraId="6B40D0BF" w14:textId="77777777" w:rsidR="00C82845" w:rsidRDefault="00C82845" w:rsidP="008C1933">
            <w:pPr>
              <w:spacing w:line="600" w:lineRule="exact"/>
              <w:jc w:val="center"/>
              <w:rPr>
                <w:rFonts w:asciiTheme="minorEastAsia" w:hAnsiTheme="minorEastAsia" w:cstheme="minorEastAsia"/>
                <w:color w:val="000000"/>
                <w:sz w:val="20"/>
                <w:szCs w:val="20"/>
              </w:rPr>
            </w:pPr>
          </w:p>
        </w:tc>
        <w:tc>
          <w:tcPr>
            <w:tcW w:w="1502" w:type="dxa"/>
            <w:tcBorders>
              <w:top w:val="nil"/>
              <w:left w:val="nil"/>
              <w:bottom w:val="single" w:sz="8" w:space="0" w:color="000000"/>
              <w:right w:val="nil"/>
            </w:tcBorders>
            <w:tcMar>
              <w:top w:w="15" w:type="dxa"/>
              <w:left w:w="15" w:type="dxa"/>
              <w:bottom w:w="0" w:type="dxa"/>
              <w:right w:w="15" w:type="dxa"/>
            </w:tcMar>
            <w:vAlign w:val="center"/>
          </w:tcPr>
          <w:p w14:paraId="309528D9" w14:textId="77777777" w:rsidR="00C82845" w:rsidRDefault="00780B77" w:rsidP="008C1933">
            <w:pPr>
              <w:spacing w:line="600" w:lineRule="exact"/>
              <w:jc w:val="righ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金额单位：万元 </w:t>
            </w:r>
          </w:p>
        </w:tc>
      </w:tr>
      <w:tr w:rsidR="00C82845" w14:paraId="319D1300" w14:textId="77777777">
        <w:trPr>
          <w:trHeight w:val="454"/>
          <w:tblHeader/>
        </w:trPr>
        <w:tc>
          <w:tcPr>
            <w:tcW w:w="702"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4F040B25"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序 号</w:t>
            </w:r>
          </w:p>
        </w:tc>
        <w:tc>
          <w:tcPr>
            <w:tcW w:w="1263"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692C5930"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日 期</w:t>
            </w:r>
          </w:p>
        </w:tc>
        <w:tc>
          <w:tcPr>
            <w:tcW w:w="4869"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656682F7"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摘  要</w:t>
            </w:r>
          </w:p>
        </w:tc>
        <w:tc>
          <w:tcPr>
            <w:tcW w:w="1502" w:type="dxa"/>
            <w:tcBorders>
              <w:top w:val="single" w:sz="8" w:space="0" w:color="000000"/>
              <w:left w:val="nil"/>
              <w:bottom w:val="dotted" w:sz="4" w:space="0" w:color="000000"/>
              <w:right w:val="nil"/>
            </w:tcBorders>
            <w:tcMar>
              <w:top w:w="15" w:type="dxa"/>
              <w:left w:w="15" w:type="dxa"/>
              <w:bottom w:w="0" w:type="dxa"/>
              <w:right w:w="15" w:type="dxa"/>
            </w:tcMar>
            <w:vAlign w:val="center"/>
          </w:tcPr>
          <w:p w14:paraId="28BB3997"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 xml:space="preserve"> 金 额</w:t>
            </w:r>
          </w:p>
        </w:tc>
      </w:tr>
      <w:tr w:rsidR="00C82845" w14:paraId="63756F47"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71EEA2DD"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6AEAFD81"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2018.3.19</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540C3C91"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支付应急工程款</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747C6682"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93.00</w:t>
            </w:r>
          </w:p>
        </w:tc>
      </w:tr>
      <w:tr w:rsidR="00C82845" w14:paraId="660457C3" w14:textId="77777777">
        <w:trPr>
          <w:trHeight w:val="454"/>
        </w:trPr>
        <w:tc>
          <w:tcPr>
            <w:tcW w:w="6834" w:type="dxa"/>
            <w:gridSpan w:val="3"/>
            <w:tcBorders>
              <w:top w:val="dotted" w:sz="4" w:space="0" w:color="000000"/>
              <w:left w:val="nil"/>
              <w:bottom w:val="single" w:sz="8" w:space="0" w:color="000000"/>
              <w:right w:val="dotted" w:sz="4" w:space="0" w:color="000000"/>
            </w:tcBorders>
            <w:tcMar>
              <w:top w:w="15" w:type="dxa"/>
              <w:left w:w="15" w:type="dxa"/>
              <w:bottom w:w="0" w:type="dxa"/>
              <w:right w:w="15" w:type="dxa"/>
            </w:tcMar>
            <w:vAlign w:val="center"/>
          </w:tcPr>
          <w:p w14:paraId="2B3ADFEB"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合  计</w:t>
            </w:r>
          </w:p>
        </w:tc>
        <w:tc>
          <w:tcPr>
            <w:tcW w:w="1502" w:type="dxa"/>
            <w:tcBorders>
              <w:top w:val="dotted" w:sz="4" w:space="0" w:color="000000"/>
              <w:left w:val="dotted" w:sz="4" w:space="0" w:color="000000"/>
              <w:bottom w:val="single" w:sz="8" w:space="0" w:color="000000"/>
              <w:right w:val="nil"/>
            </w:tcBorders>
            <w:tcMar>
              <w:top w:w="15" w:type="dxa"/>
              <w:left w:w="15" w:type="dxa"/>
              <w:bottom w:w="0" w:type="dxa"/>
              <w:right w:w="15" w:type="dxa"/>
            </w:tcMar>
            <w:vAlign w:val="center"/>
          </w:tcPr>
          <w:p w14:paraId="0CAD0E25"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93.00</w:t>
            </w:r>
          </w:p>
        </w:tc>
      </w:tr>
    </w:tbl>
    <w:p w14:paraId="4FA7C821" w14:textId="77777777" w:rsidR="00C82845" w:rsidRDefault="00780B77" w:rsidP="008C1933">
      <w:pPr>
        <w:spacing w:line="60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注：2018年03月19日</w:t>
      </w:r>
      <w:r>
        <w:rPr>
          <w:rFonts w:asciiTheme="minorEastAsia" w:hAnsiTheme="minorEastAsia" w:cstheme="minorEastAsia" w:hint="eastAsia"/>
          <w:color w:val="000000"/>
          <w:sz w:val="20"/>
          <w:szCs w:val="20"/>
        </w:rPr>
        <w:t>付山西杰隆建筑工程有限公司应急工程款</w:t>
      </w:r>
      <w:r>
        <w:rPr>
          <w:rFonts w:asciiTheme="minorEastAsia" w:hAnsiTheme="minorEastAsia" w:cstheme="minorEastAsia" w:hint="eastAsia"/>
          <w:sz w:val="20"/>
          <w:szCs w:val="20"/>
        </w:rPr>
        <w:t>共计</w:t>
      </w:r>
      <w:r>
        <w:rPr>
          <w:rFonts w:asciiTheme="minorEastAsia" w:hAnsiTheme="minorEastAsia" w:cstheme="minorEastAsia" w:hint="eastAsia"/>
          <w:color w:val="000000"/>
          <w:sz w:val="20"/>
          <w:szCs w:val="20"/>
        </w:rPr>
        <w:t>107.00万</w:t>
      </w:r>
      <w:r>
        <w:rPr>
          <w:rFonts w:asciiTheme="minorEastAsia" w:hAnsiTheme="minorEastAsia" w:cstheme="minorEastAsia" w:hint="eastAsia"/>
          <w:sz w:val="20"/>
          <w:szCs w:val="20"/>
        </w:rPr>
        <w:t>元，其中债券资金93.00万元</w:t>
      </w:r>
    </w:p>
    <w:p w14:paraId="72B5703A" w14:textId="77777777" w:rsidR="00C82845" w:rsidRDefault="00780B77" w:rsidP="008C1933">
      <w:pPr>
        <w:adjustRightInd w:val="0"/>
        <w:snapToGrid w:val="0"/>
        <w:spacing w:line="600" w:lineRule="exact"/>
        <w:ind w:firstLineChars="200" w:firstLine="560"/>
        <w:rPr>
          <w:rFonts w:asciiTheme="minorEastAsia" w:hAnsiTheme="minorEastAsia" w:cstheme="minorEastAsia"/>
          <w:b/>
          <w:bCs/>
          <w:sz w:val="28"/>
          <w:szCs w:val="28"/>
        </w:rPr>
      </w:pPr>
      <w:r>
        <w:rPr>
          <w:rFonts w:asciiTheme="minorEastAsia" w:hAnsiTheme="minorEastAsia" w:cstheme="minorEastAsia" w:hint="eastAsia"/>
          <w:b/>
          <w:bCs/>
          <w:sz w:val="28"/>
          <w:szCs w:val="28"/>
        </w:rPr>
        <w:t>（五）柏井镇水毁应急修复工程</w:t>
      </w:r>
    </w:p>
    <w:p w14:paraId="359F63E5" w14:textId="77777777" w:rsidR="00C82845" w:rsidRDefault="00780B77" w:rsidP="008C1933">
      <w:pPr>
        <w:adjustRightInd w:val="0"/>
        <w:snapToGrid w:val="0"/>
        <w:spacing w:line="600" w:lineRule="exac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截止2018年12月31日，平定县水利局柏井镇水毁应急修复工程本年度债券资金已全部使用完毕。</w:t>
      </w:r>
    </w:p>
    <w:tbl>
      <w:tblPr>
        <w:tblW w:w="8336" w:type="dxa"/>
        <w:tblLayout w:type="fixed"/>
        <w:tblCellMar>
          <w:left w:w="0" w:type="dxa"/>
          <w:right w:w="0" w:type="dxa"/>
        </w:tblCellMar>
        <w:tblLook w:val="04A0" w:firstRow="1" w:lastRow="0" w:firstColumn="1" w:lastColumn="0" w:noHBand="0" w:noVBand="1"/>
      </w:tblPr>
      <w:tblGrid>
        <w:gridCol w:w="702"/>
        <w:gridCol w:w="1263"/>
        <w:gridCol w:w="4869"/>
        <w:gridCol w:w="1502"/>
      </w:tblGrid>
      <w:tr w:rsidR="00C82845" w14:paraId="64293F45" w14:textId="77777777">
        <w:trPr>
          <w:trHeight w:val="454"/>
          <w:tblHeader/>
        </w:trPr>
        <w:tc>
          <w:tcPr>
            <w:tcW w:w="702" w:type="dxa"/>
            <w:tcBorders>
              <w:top w:val="nil"/>
              <w:left w:val="nil"/>
              <w:bottom w:val="single" w:sz="8" w:space="0" w:color="000000"/>
              <w:right w:val="nil"/>
            </w:tcBorders>
            <w:tcMar>
              <w:top w:w="15" w:type="dxa"/>
              <w:left w:w="15" w:type="dxa"/>
              <w:bottom w:w="0" w:type="dxa"/>
              <w:right w:w="15" w:type="dxa"/>
            </w:tcMar>
            <w:vAlign w:val="center"/>
          </w:tcPr>
          <w:p w14:paraId="3EC827BA" w14:textId="77777777" w:rsidR="00C82845" w:rsidRDefault="00C82845" w:rsidP="008C1933">
            <w:pPr>
              <w:spacing w:line="600" w:lineRule="exact"/>
              <w:jc w:val="right"/>
              <w:rPr>
                <w:rFonts w:asciiTheme="minorEastAsia" w:hAnsiTheme="minorEastAsia" w:cstheme="minorEastAsia"/>
                <w:color w:val="000000"/>
                <w:sz w:val="20"/>
                <w:szCs w:val="20"/>
              </w:rPr>
            </w:pPr>
          </w:p>
        </w:tc>
        <w:tc>
          <w:tcPr>
            <w:tcW w:w="1263" w:type="dxa"/>
            <w:tcBorders>
              <w:top w:val="nil"/>
              <w:left w:val="nil"/>
              <w:bottom w:val="single" w:sz="8" w:space="0" w:color="000000"/>
              <w:right w:val="nil"/>
            </w:tcBorders>
            <w:tcMar>
              <w:top w:w="15" w:type="dxa"/>
              <w:left w:w="15" w:type="dxa"/>
              <w:bottom w:w="0" w:type="dxa"/>
              <w:right w:w="15" w:type="dxa"/>
            </w:tcMar>
            <w:vAlign w:val="center"/>
          </w:tcPr>
          <w:p w14:paraId="1FA8D4C0" w14:textId="77777777" w:rsidR="00C82845" w:rsidRDefault="00C82845" w:rsidP="008C1933">
            <w:pPr>
              <w:spacing w:line="600" w:lineRule="exact"/>
              <w:jc w:val="right"/>
              <w:rPr>
                <w:rFonts w:asciiTheme="minorEastAsia" w:hAnsiTheme="minorEastAsia" w:cstheme="minorEastAsia"/>
                <w:color w:val="000000"/>
                <w:sz w:val="20"/>
                <w:szCs w:val="20"/>
              </w:rPr>
            </w:pPr>
          </w:p>
        </w:tc>
        <w:tc>
          <w:tcPr>
            <w:tcW w:w="4869" w:type="dxa"/>
            <w:tcBorders>
              <w:top w:val="nil"/>
              <w:left w:val="nil"/>
              <w:bottom w:val="single" w:sz="8" w:space="0" w:color="000000"/>
              <w:right w:val="nil"/>
            </w:tcBorders>
            <w:tcMar>
              <w:top w:w="15" w:type="dxa"/>
              <w:left w:w="15" w:type="dxa"/>
              <w:bottom w:w="0" w:type="dxa"/>
              <w:right w:w="15" w:type="dxa"/>
            </w:tcMar>
            <w:vAlign w:val="center"/>
          </w:tcPr>
          <w:p w14:paraId="2AF69CD9" w14:textId="77777777" w:rsidR="00C82845" w:rsidRDefault="00C82845" w:rsidP="008C1933">
            <w:pPr>
              <w:spacing w:line="600" w:lineRule="exact"/>
              <w:jc w:val="right"/>
              <w:rPr>
                <w:rFonts w:asciiTheme="minorEastAsia" w:hAnsiTheme="minorEastAsia" w:cstheme="minorEastAsia"/>
                <w:color w:val="000000"/>
                <w:sz w:val="20"/>
                <w:szCs w:val="20"/>
              </w:rPr>
            </w:pPr>
          </w:p>
        </w:tc>
        <w:tc>
          <w:tcPr>
            <w:tcW w:w="1502" w:type="dxa"/>
            <w:tcBorders>
              <w:top w:val="nil"/>
              <w:left w:val="nil"/>
              <w:bottom w:val="single" w:sz="8" w:space="0" w:color="000000"/>
              <w:right w:val="nil"/>
            </w:tcBorders>
            <w:tcMar>
              <w:top w:w="15" w:type="dxa"/>
              <w:left w:w="15" w:type="dxa"/>
              <w:bottom w:w="0" w:type="dxa"/>
              <w:right w:w="15" w:type="dxa"/>
            </w:tcMar>
            <w:vAlign w:val="center"/>
          </w:tcPr>
          <w:p w14:paraId="51EBF52A" w14:textId="77777777" w:rsidR="00C82845" w:rsidRDefault="00780B77" w:rsidP="008C1933">
            <w:pPr>
              <w:spacing w:line="600" w:lineRule="exact"/>
              <w:jc w:val="righ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金额单位：万元 </w:t>
            </w:r>
          </w:p>
        </w:tc>
      </w:tr>
      <w:tr w:rsidR="00C82845" w14:paraId="13A4722E" w14:textId="77777777">
        <w:trPr>
          <w:trHeight w:val="454"/>
          <w:tblHeader/>
        </w:trPr>
        <w:tc>
          <w:tcPr>
            <w:tcW w:w="702"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1D6D334E"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序 号</w:t>
            </w:r>
          </w:p>
        </w:tc>
        <w:tc>
          <w:tcPr>
            <w:tcW w:w="1263"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0155E6C5"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日 期</w:t>
            </w:r>
          </w:p>
        </w:tc>
        <w:tc>
          <w:tcPr>
            <w:tcW w:w="4869"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5782C638"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摘  要</w:t>
            </w:r>
          </w:p>
        </w:tc>
        <w:tc>
          <w:tcPr>
            <w:tcW w:w="1502" w:type="dxa"/>
            <w:tcBorders>
              <w:top w:val="single" w:sz="8" w:space="0" w:color="000000"/>
              <w:left w:val="nil"/>
              <w:bottom w:val="dotted" w:sz="4" w:space="0" w:color="000000"/>
              <w:right w:val="nil"/>
            </w:tcBorders>
            <w:tcMar>
              <w:top w:w="15" w:type="dxa"/>
              <w:left w:w="15" w:type="dxa"/>
              <w:bottom w:w="0" w:type="dxa"/>
              <w:right w:w="15" w:type="dxa"/>
            </w:tcMar>
            <w:vAlign w:val="center"/>
          </w:tcPr>
          <w:p w14:paraId="4EFB2417"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 xml:space="preserve"> 金 额</w:t>
            </w:r>
          </w:p>
        </w:tc>
      </w:tr>
      <w:tr w:rsidR="00C82845" w14:paraId="370874D7"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26BD10CD"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3E3A43E4"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2018.2.27</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5C4B5D3D"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支付修复工程款</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5244DE14"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72.00</w:t>
            </w:r>
          </w:p>
        </w:tc>
      </w:tr>
      <w:tr w:rsidR="00C82845" w14:paraId="500EE359" w14:textId="77777777">
        <w:trPr>
          <w:trHeight w:val="454"/>
        </w:trPr>
        <w:tc>
          <w:tcPr>
            <w:tcW w:w="6834" w:type="dxa"/>
            <w:gridSpan w:val="3"/>
            <w:tcBorders>
              <w:top w:val="dotted" w:sz="4" w:space="0" w:color="000000"/>
              <w:left w:val="nil"/>
              <w:bottom w:val="single" w:sz="8" w:space="0" w:color="000000"/>
              <w:right w:val="dotted" w:sz="4" w:space="0" w:color="000000"/>
            </w:tcBorders>
            <w:tcMar>
              <w:top w:w="15" w:type="dxa"/>
              <w:left w:w="15" w:type="dxa"/>
              <w:bottom w:w="0" w:type="dxa"/>
              <w:right w:w="15" w:type="dxa"/>
            </w:tcMar>
            <w:vAlign w:val="center"/>
          </w:tcPr>
          <w:p w14:paraId="5A773232"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合  计</w:t>
            </w:r>
          </w:p>
        </w:tc>
        <w:tc>
          <w:tcPr>
            <w:tcW w:w="1502" w:type="dxa"/>
            <w:tcBorders>
              <w:top w:val="dotted" w:sz="4" w:space="0" w:color="000000"/>
              <w:left w:val="dotted" w:sz="4" w:space="0" w:color="000000"/>
              <w:bottom w:val="single" w:sz="8" w:space="0" w:color="000000"/>
              <w:right w:val="nil"/>
            </w:tcBorders>
            <w:tcMar>
              <w:top w:w="15" w:type="dxa"/>
              <w:left w:w="15" w:type="dxa"/>
              <w:bottom w:w="0" w:type="dxa"/>
              <w:right w:w="15" w:type="dxa"/>
            </w:tcMar>
            <w:vAlign w:val="center"/>
          </w:tcPr>
          <w:p w14:paraId="29CD9D0E"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72.00</w:t>
            </w:r>
          </w:p>
        </w:tc>
      </w:tr>
    </w:tbl>
    <w:p w14:paraId="6634AF30" w14:textId="77777777" w:rsidR="00C82845" w:rsidRDefault="00780B77" w:rsidP="008C1933">
      <w:pPr>
        <w:spacing w:line="60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注：2018年2月27日</w:t>
      </w:r>
      <w:r>
        <w:rPr>
          <w:rFonts w:asciiTheme="minorEastAsia" w:hAnsiTheme="minorEastAsia" w:cstheme="minorEastAsia" w:hint="eastAsia"/>
          <w:color w:val="000000"/>
          <w:sz w:val="20"/>
          <w:szCs w:val="20"/>
        </w:rPr>
        <w:t>付修复工程款</w:t>
      </w:r>
      <w:r>
        <w:rPr>
          <w:rFonts w:asciiTheme="minorEastAsia" w:hAnsiTheme="minorEastAsia" w:cstheme="minorEastAsia" w:hint="eastAsia"/>
          <w:sz w:val="20"/>
          <w:szCs w:val="20"/>
        </w:rPr>
        <w:t>共计</w:t>
      </w:r>
      <w:r>
        <w:rPr>
          <w:rFonts w:asciiTheme="minorEastAsia" w:hAnsiTheme="minorEastAsia" w:cstheme="minorEastAsia" w:hint="eastAsia"/>
          <w:color w:val="000000"/>
          <w:sz w:val="20"/>
          <w:szCs w:val="20"/>
        </w:rPr>
        <w:t xml:space="preserve"> 93.15万</w:t>
      </w:r>
      <w:r>
        <w:rPr>
          <w:rFonts w:asciiTheme="minorEastAsia" w:hAnsiTheme="minorEastAsia" w:cstheme="minorEastAsia" w:hint="eastAsia"/>
          <w:sz w:val="20"/>
          <w:szCs w:val="20"/>
        </w:rPr>
        <w:t>元，其中债券资金72.00万元</w:t>
      </w:r>
    </w:p>
    <w:p w14:paraId="0E31A6D2" w14:textId="77777777" w:rsidR="00C82845" w:rsidRDefault="00780B77" w:rsidP="008C1933">
      <w:pPr>
        <w:adjustRightInd w:val="0"/>
        <w:snapToGrid w:val="0"/>
        <w:spacing w:line="600" w:lineRule="exact"/>
        <w:rPr>
          <w:rFonts w:asciiTheme="minorEastAsia" w:hAnsiTheme="minorEastAsia" w:cstheme="minorEastAsia"/>
          <w:b/>
          <w:bCs/>
          <w:sz w:val="28"/>
          <w:szCs w:val="28"/>
        </w:rPr>
      </w:pPr>
      <w:r>
        <w:rPr>
          <w:rFonts w:asciiTheme="minorEastAsia" w:hAnsiTheme="minorEastAsia" w:cstheme="minorEastAsia" w:hint="eastAsia"/>
          <w:b/>
          <w:bCs/>
          <w:sz w:val="28"/>
          <w:szCs w:val="28"/>
        </w:rPr>
        <w:t>（六）岔口乡水毁应急修复工程</w:t>
      </w:r>
    </w:p>
    <w:p w14:paraId="21D98CB9" w14:textId="77777777" w:rsidR="00C82845" w:rsidRDefault="00780B77" w:rsidP="008C1933">
      <w:pPr>
        <w:adjustRightInd w:val="0"/>
        <w:snapToGrid w:val="0"/>
        <w:spacing w:line="600" w:lineRule="exac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lastRenderedPageBreak/>
        <w:t>截止2018年12月31日，2018年度平定县水利局岔口乡水毁应急修复工程本年度债券资金已全部使用完毕。</w:t>
      </w:r>
    </w:p>
    <w:tbl>
      <w:tblPr>
        <w:tblW w:w="8336" w:type="dxa"/>
        <w:tblLayout w:type="fixed"/>
        <w:tblCellMar>
          <w:left w:w="0" w:type="dxa"/>
          <w:right w:w="0" w:type="dxa"/>
        </w:tblCellMar>
        <w:tblLook w:val="04A0" w:firstRow="1" w:lastRow="0" w:firstColumn="1" w:lastColumn="0" w:noHBand="0" w:noVBand="1"/>
      </w:tblPr>
      <w:tblGrid>
        <w:gridCol w:w="702"/>
        <w:gridCol w:w="1264"/>
        <w:gridCol w:w="4870"/>
        <w:gridCol w:w="1500"/>
      </w:tblGrid>
      <w:tr w:rsidR="00C82845" w14:paraId="7D65BEC9" w14:textId="77777777">
        <w:trPr>
          <w:trHeight w:val="454"/>
          <w:tblHeader/>
        </w:trPr>
        <w:tc>
          <w:tcPr>
            <w:tcW w:w="702" w:type="dxa"/>
            <w:tcBorders>
              <w:top w:val="nil"/>
              <w:left w:val="nil"/>
              <w:bottom w:val="single" w:sz="8" w:space="0" w:color="000000"/>
              <w:right w:val="nil"/>
            </w:tcBorders>
            <w:tcMar>
              <w:top w:w="15" w:type="dxa"/>
              <w:left w:w="15" w:type="dxa"/>
              <w:bottom w:w="0" w:type="dxa"/>
              <w:right w:w="15" w:type="dxa"/>
            </w:tcMar>
            <w:vAlign w:val="center"/>
          </w:tcPr>
          <w:p w14:paraId="31F86528" w14:textId="77777777" w:rsidR="00C82845" w:rsidRDefault="00C82845" w:rsidP="008C1933">
            <w:pPr>
              <w:spacing w:line="600" w:lineRule="exact"/>
              <w:jc w:val="right"/>
              <w:rPr>
                <w:rFonts w:asciiTheme="minorEastAsia" w:hAnsiTheme="minorEastAsia" w:cstheme="minorEastAsia"/>
                <w:color w:val="000000"/>
                <w:sz w:val="20"/>
                <w:szCs w:val="20"/>
              </w:rPr>
            </w:pPr>
          </w:p>
        </w:tc>
        <w:tc>
          <w:tcPr>
            <w:tcW w:w="1264" w:type="dxa"/>
            <w:tcBorders>
              <w:top w:val="nil"/>
              <w:left w:val="nil"/>
              <w:bottom w:val="single" w:sz="8" w:space="0" w:color="000000"/>
              <w:right w:val="nil"/>
            </w:tcBorders>
            <w:tcMar>
              <w:top w:w="15" w:type="dxa"/>
              <w:left w:w="15" w:type="dxa"/>
              <w:bottom w:w="0" w:type="dxa"/>
              <w:right w:w="15" w:type="dxa"/>
            </w:tcMar>
            <w:vAlign w:val="center"/>
          </w:tcPr>
          <w:p w14:paraId="214D821B" w14:textId="77777777" w:rsidR="00C82845" w:rsidRDefault="00C82845" w:rsidP="008C1933">
            <w:pPr>
              <w:spacing w:line="600" w:lineRule="exact"/>
              <w:jc w:val="right"/>
              <w:rPr>
                <w:rFonts w:asciiTheme="minorEastAsia" w:hAnsiTheme="minorEastAsia" w:cstheme="minorEastAsia"/>
                <w:color w:val="000000"/>
                <w:sz w:val="20"/>
                <w:szCs w:val="20"/>
              </w:rPr>
            </w:pPr>
          </w:p>
        </w:tc>
        <w:tc>
          <w:tcPr>
            <w:tcW w:w="4870" w:type="dxa"/>
            <w:tcBorders>
              <w:top w:val="nil"/>
              <w:left w:val="nil"/>
              <w:bottom w:val="single" w:sz="8" w:space="0" w:color="000000"/>
              <w:right w:val="nil"/>
            </w:tcBorders>
            <w:tcMar>
              <w:top w:w="15" w:type="dxa"/>
              <w:left w:w="15" w:type="dxa"/>
              <w:bottom w:w="0" w:type="dxa"/>
              <w:right w:w="15" w:type="dxa"/>
            </w:tcMar>
            <w:vAlign w:val="center"/>
          </w:tcPr>
          <w:p w14:paraId="3584FFBB" w14:textId="77777777" w:rsidR="00C82845" w:rsidRDefault="00C82845" w:rsidP="008C1933">
            <w:pPr>
              <w:spacing w:line="600" w:lineRule="exact"/>
              <w:jc w:val="right"/>
              <w:rPr>
                <w:rFonts w:asciiTheme="minorEastAsia" w:hAnsiTheme="minorEastAsia" w:cstheme="minorEastAsia"/>
                <w:color w:val="000000"/>
                <w:sz w:val="20"/>
                <w:szCs w:val="20"/>
              </w:rPr>
            </w:pPr>
          </w:p>
        </w:tc>
        <w:tc>
          <w:tcPr>
            <w:tcW w:w="1500" w:type="dxa"/>
            <w:tcBorders>
              <w:top w:val="nil"/>
              <w:left w:val="nil"/>
              <w:bottom w:val="single" w:sz="8" w:space="0" w:color="000000"/>
              <w:right w:val="nil"/>
            </w:tcBorders>
            <w:tcMar>
              <w:top w:w="15" w:type="dxa"/>
              <w:left w:w="15" w:type="dxa"/>
              <w:bottom w:w="0" w:type="dxa"/>
              <w:right w:w="15" w:type="dxa"/>
            </w:tcMar>
            <w:vAlign w:val="center"/>
          </w:tcPr>
          <w:p w14:paraId="4A536C12" w14:textId="77777777" w:rsidR="00C82845" w:rsidRDefault="00780B77" w:rsidP="008C1933">
            <w:pPr>
              <w:spacing w:line="600" w:lineRule="exact"/>
              <w:jc w:val="righ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金额单位：万元 </w:t>
            </w:r>
          </w:p>
        </w:tc>
      </w:tr>
      <w:tr w:rsidR="00C82845" w14:paraId="5A22DF2F" w14:textId="77777777">
        <w:trPr>
          <w:trHeight w:val="454"/>
          <w:tblHeader/>
        </w:trPr>
        <w:tc>
          <w:tcPr>
            <w:tcW w:w="702"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43551377"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序 号</w:t>
            </w:r>
          </w:p>
        </w:tc>
        <w:tc>
          <w:tcPr>
            <w:tcW w:w="1264"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31D88C2E"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日 期</w:t>
            </w:r>
          </w:p>
        </w:tc>
        <w:tc>
          <w:tcPr>
            <w:tcW w:w="4870"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5B869348"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摘  要</w:t>
            </w:r>
          </w:p>
        </w:tc>
        <w:tc>
          <w:tcPr>
            <w:tcW w:w="1500" w:type="dxa"/>
            <w:tcBorders>
              <w:top w:val="single" w:sz="8" w:space="0" w:color="000000"/>
              <w:left w:val="nil"/>
              <w:bottom w:val="dotted" w:sz="4" w:space="0" w:color="000000"/>
              <w:right w:val="nil"/>
            </w:tcBorders>
            <w:tcMar>
              <w:top w:w="15" w:type="dxa"/>
              <w:left w:w="15" w:type="dxa"/>
              <w:bottom w:w="0" w:type="dxa"/>
              <w:right w:w="15" w:type="dxa"/>
            </w:tcMar>
            <w:vAlign w:val="center"/>
          </w:tcPr>
          <w:p w14:paraId="54CD1170"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金 额</w:t>
            </w:r>
          </w:p>
        </w:tc>
      </w:tr>
      <w:tr w:rsidR="00C82845" w14:paraId="503BD86E"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06D904B1"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264"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4E959C05"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2018.3.5</w:t>
            </w:r>
          </w:p>
        </w:tc>
        <w:tc>
          <w:tcPr>
            <w:tcW w:w="4870"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5C8F3B9D"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支付修复工程款</w:t>
            </w:r>
          </w:p>
        </w:tc>
        <w:tc>
          <w:tcPr>
            <w:tcW w:w="1500"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7DEEE108"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41.00</w:t>
            </w:r>
          </w:p>
        </w:tc>
      </w:tr>
      <w:tr w:rsidR="00C82845" w14:paraId="4E1635F7" w14:textId="77777777">
        <w:trPr>
          <w:trHeight w:val="454"/>
        </w:trPr>
        <w:tc>
          <w:tcPr>
            <w:tcW w:w="6836" w:type="dxa"/>
            <w:gridSpan w:val="3"/>
            <w:tcBorders>
              <w:top w:val="dotted" w:sz="4" w:space="0" w:color="000000"/>
              <w:left w:val="nil"/>
              <w:bottom w:val="single" w:sz="8" w:space="0" w:color="000000"/>
              <w:right w:val="dotted" w:sz="4" w:space="0" w:color="000000"/>
            </w:tcBorders>
            <w:tcMar>
              <w:top w:w="15" w:type="dxa"/>
              <w:left w:w="15" w:type="dxa"/>
              <w:bottom w:w="0" w:type="dxa"/>
              <w:right w:w="15" w:type="dxa"/>
            </w:tcMar>
            <w:vAlign w:val="center"/>
          </w:tcPr>
          <w:p w14:paraId="22EADCCA"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合  计</w:t>
            </w:r>
          </w:p>
        </w:tc>
        <w:tc>
          <w:tcPr>
            <w:tcW w:w="1500" w:type="dxa"/>
            <w:tcBorders>
              <w:top w:val="dotted" w:sz="4" w:space="0" w:color="000000"/>
              <w:left w:val="dotted" w:sz="4" w:space="0" w:color="000000"/>
              <w:bottom w:val="single" w:sz="8" w:space="0" w:color="000000"/>
              <w:right w:val="nil"/>
            </w:tcBorders>
            <w:tcMar>
              <w:top w:w="15" w:type="dxa"/>
              <w:left w:w="15" w:type="dxa"/>
              <w:bottom w:w="0" w:type="dxa"/>
              <w:right w:w="15" w:type="dxa"/>
            </w:tcMar>
            <w:vAlign w:val="center"/>
          </w:tcPr>
          <w:p w14:paraId="2724E948"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41.00</w:t>
            </w:r>
          </w:p>
        </w:tc>
      </w:tr>
    </w:tbl>
    <w:p w14:paraId="45211128" w14:textId="77777777" w:rsidR="00C82845" w:rsidRDefault="00780B77" w:rsidP="008C1933">
      <w:pPr>
        <w:spacing w:line="60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注：2018年3月5日</w:t>
      </w:r>
      <w:r>
        <w:rPr>
          <w:rFonts w:asciiTheme="minorEastAsia" w:hAnsiTheme="minorEastAsia" w:cstheme="minorEastAsia" w:hint="eastAsia"/>
          <w:color w:val="000000"/>
          <w:sz w:val="20"/>
          <w:szCs w:val="20"/>
        </w:rPr>
        <w:t>付平定县岔口乡杨树庄村村民居委会修复工程款</w:t>
      </w:r>
      <w:r>
        <w:rPr>
          <w:rFonts w:asciiTheme="minorEastAsia" w:hAnsiTheme="minorEastAsia" w:cstheme="minorEastAsia" w:hint="eastAsia"/>
          <w:sz w:val="20"/>
          <w:szCs w:val="20"/>
        </w:rPr>
        <w:t>共计</w:t>
      </w:r>
      <w:r>
        <w:rPr>
          <w:rFonts w:asciiTheme="minorEastAsia" w:hAnsiTheme="minorEastAsia" w:cstheme="minorEastAsia" w:hint="eastAsia"/>
          <w:color w:val="000000"/>
          <w:sz w:val="20"/>
          <w:szCs w:val="20"/>
        </w:rPr>
        <w:t xml:space="preserve"> 68.22万</w:t>
      </w:r>
      <w:r>
        <w:rPr>
          <w:rFonts w:asciiTheme="minorEastAsia" w:hAnsiTheme="minorEastAsia" w:cstheme="minorEastAsia" w:hint="eastAsia"/>
          <w:sz w:val="20"/>
          <w:szCs w:val="20"/>
        </w:rPr>
        <w:t>元，其中债券资金41.00万元</w:t>
      </w:r>
    </w:p>
    <w:p w14:paraId="209C0FDD" w14:textId="77777777" w:rsidR="00C82845" w:rsidRDefault="00780B77" w:rsidP="008C1933">
      <w:pPr>
        <w:adjustRightInd w:val="0"/>
        <w:snapToGrid w:val="0"/>
        <w:spacing w:line="600" w:lineRule="exact"/>
        <w:rPr>
          <w:rFonts w:asciiTheme="minorEastAsia" w:hAnsiTheme="minorEastAsia" w:cstheme="minorEastAsia"/>
          <w:b/>
          <w:bCs/>
          <w:sz w:val="28"/>
          <w:szCs w:val="28"/>
        </w:rPr>
      </w:pPr>
      <w:r>
        <w:rPr>
          <w:rFonts w:asciiTheme="minorEastAsia" w:hAnsiTheme="minorEastAsia" w:cstheme="minorEastAsia" w:hint="eastAsia"/>
          <w:b/>
          <w:bCs/>
          <w:sz w:val="28"/>
          <w:szCs w:val="28"/>
        </w:rPr>
        <w:t>（七）巨城镇水毁应急修复工程</w:t>
      </w:r>
    </w:p>
    <w:p w14:paraId="1E194D15" w14:textId="77777777" w:rsidR="00C82845" w:rsidRDefault="00780B77" w:rsidP="008C1933">
      <w:pPr>
        <w:spacing w:line="600" w:lineRule="exac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截止2018年12月31日，平定县水利局巨城镇水毁应急修复工程本年度债券资金已全部使用完毕。</w:t>
      </w:r>
    </w:p>
    <w:tbl>
      <w:tblPr>
        <w:tblW w:w="8336" w:type="dxa"/>
        <w:tblLayout w:type="fixed"/>
        <w:tblCellMar>
          <w:left w:w="0" w:type="dxa"/>
          <w:right w:w="0" w:type="dxa"/>
        </w:tblCellMar>
        <w:tblLook w:val="04A0" w:firstRow="1" w:lastRow="0" w:firstColumn="1" w:lastColumn="0" w:noHBand="0" w:noVBand="1"/>
      </w:tblPr>
      <w:tblGrid>
        <w:gridCol w:w="702"/>
        <w:gridCol w:w="1264"/>
        <w:gridCol w:w="4870"/>
        <w:gridCol w:w="1500"/>
      </w:tblGrid>
      <w:tr w:rsidR="00C82845" w14:paraId="6D20D425" w14:textId="77777777">
        <w:trPr>
          <w:trHeight w:val="454"/>
          <w:tblHeader/>
        </w:trPr>
        <w:tc>
          <w:tcPr>
            <w:tcW w:w="702" w:type="dxa"/>
            <w:tcBorders>
              <w:top w:val="nil"/>
              <w:left w:val="nil"/>
              <w:bottom w:val="single" w:sz="8" w:space="0" w:color="000000"/>
              <w:right w:val="nil"/>
            </w:tcBorders>
            <w:tcMar>
              <w:top w:w="15" w:type="dxa"/>
              <w:left w:w="15" w:type="dxa"/>
              <w:bottom w:w="0" w:type="dxa"/>
              <w:right w:w="15" w:type="dxa"/>
            </w:tcMar>
            <w:vAlign w:val="center"/>
          </w:tcPr>
          <w:p w14:paraId="4BAED028" w14:textId="77777777" w:rsidR="00C82845" w:rsidRDefault="00C82845" w:rsidP="008C1933">
            <w:pPr>
              <w:spacing w:line="600" w:lineRule="exact"/>
              <w:jc w:val="center"/>
              <w:rPr>
                <w:rFonts w:asciiTheme="minorEastAsia" w:hAnsiTheme="minorEastAsia" w:cstheme="minorEastAsia"/>
                <w:color w:val="000000"/>
                <w:sz w:val="20"/>
                <w:szCs w:val="20"/>
              </w:rPr>
            </w:pPr>
          </w:p>
        </w:tc>
        <w:tc>
          <w:tcPr>
            <w:tcW w:w="1264" w:type="dxa"/>
            <w:tcBorders>
              <w:top w:val="nil"/>
              <w:left w:val="nil"/>
              <w:bottom w:val="single" w:sz="8" w:space="0" w:color="000000"/>
              <w:right w:val="nil"/>
            </w:tcBorders>
            <w:tcMar>
              <w:top w:w="15" w:type="dxa"/>
              <w:left w:w="15" w:type="dxa"/>
              <w:bottom w:w="0" w:type="dxa"/>
              <w:right w:w="15" w:type="dxa"/>
            </w:tcMar>
            <w:vAlign w:val="center"/>
          </w:tcPr>
          <w:p w14:paraId="0C746AD9" w14:textId="77777777" w:rsidR="00C82845" w:rsidRDefault="00C82845" w:rsidP="008C1933">
            <w:pPr>
              <w:spacing w:line="600" w:lineRule="exact"/>
              <w:jc w:val="center"/>
              <w:rPr>
                <w:rFonts w:asciiTheme="minorEastAsia" w:hAnsiTheme="minorEastAsia" w:cstheme="minorEastAsia"/>
                <w:color w:val="000000"/>
                <w:sz w:val="20"/>
                <w:szCs w:val="20"/>
              </w:rPr>
            </w:pPr>
          </w:p>
        </w:tc>
        <w:tc>
          <w:tcPr>
            <w:tcW w:w="4870" w:type="dxa"/>
            <w:tcBorders>
              <w:top w:val="nil"/>
              <w:left w:val="nil"/>
              <w:bottom w:val="single" w:sz="8" w:space="0" w:color="000000"/>
              <w:right w:val="nil"/>
            </w:tcBorders>
            <w:tcMar>
              <w:top w:w="15" w:type="dxa"/>
              <w:left w:w="15" w:type="dxa"/>
              <w:bottom w:w="0" w:type="dxa"/>
              <w:right w:w="15" w:type="dxa"/>
            </w:tcMar>
            <w:vAlign w:val="center"/>
          </w:tcPr>
          <w:p w14:paraId="6933B1EA" w14:textId="77777777" w:rsidR="00C82845" w:rsidRDefault="00C82845" w:rsidP="008C1933">
            <w:pPr>
              <w:spacing w:line="600" w:lineRule="exact"/>
              <w:jc w:val="center"/>
              <w:rPr>
                <w:rFonts w:asciiTheme="minorEastAsia" w:hAnsiTheme="minorEastAsia" w:cstheme="minorEastAsia"/>
                <w:color w:val="000000"/>
                <w:sz w:val="20"/>
                <w:szCs w:val="20"/>
              </w:rPr>
            </w:pPr>
          </w:p>
        </w:tc>
        <w:tc>
          <w:tcPr>
            <w:tcW w:w="1500" w:type="dxa"/>
            <w:tcBorders>
              <w:top w:val="nil"/>
              <w:left w:val="nil"/>
              <w:bottom w:val="single" w:sz="8" w:space="0" w:color="000000"/>
              <w:right w:val="nil"/>
            </w:tcBorders>
            <w:tcMar>
              <w:top w:w="15" w:type="dxa"/>
              <w:left w:w="15" w:type="dxa"/>
              <w:bottom w:w="0" w:type="dxa"/>
              <w:right w:w="15" w:type="dxa"/>
            </w:tcMar>
            <w:vAlign w:val="center"/>
          </w:tcPr>
          <w:p w14:paraId="7F3D48DA" w14:textId="77777777" w:rsidR="00C82845" w:rsidRDefault="00780B77" w:rsidP="008C1933">
            <w:pPr>
              <w:spacing w:line="600" w:lineRule="exact"/>
              <w:jc w:val="righ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金额单位：万元 </w:t>
            </w:r>
          </w:p>
        </w:tc>
      </w:tr>
      <w:tr w:rsidR="00C82845" w14:paraId="733E5711" w14:textId="77777777">
        <w:trPr>
          <w:trHeight w:val="454"/>
          <w:tblHeader/>
        </w:trPr>
        <w:tc>
          <w:tcPr>
            <w:tcW w:w="702"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1F778083"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序 号</w:t>
            </w:r>
          </w:p>
        </w:tc>
        <w:tc>
          <w:tcPr>
            <w:tcW w:w="1264"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4689D8D0"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日 期</w:t>
            </w:r>
          </w:p>
        </w:tc>
        <w:tc>
          <w:tcPr>
            <w:tcW w:w="4870"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314F7862"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摘  要</w:t>
            </w:r>
          </w:p>
        </w:tc>
        <w:tc>
          <w:tcPr>
            <w:tcW w:w="1500" w:type="dxa"/>
            <w:tcBorders>
              <w:top w:val="single" w:sz="8" w:space="0" w:color="000000"/>
              <w:left w:val="nil"/>
              <w:bottom w:val="dotted" w:sz="4" w:space="0" w:color="000000"/>
              <w:right w:val="nil"/>
            </w:tcBorders>
            <w:tcMar>
              <w:top w:w="15" w:type="dxa"/>
              <w:left w:w="15" w:type="dxa"/>
              <w:bottom w:w="0" w:type="dxa"/>
              <w:right w:w="15" w:type="dxa"/>
            </w:tcMar>
            <w:vAlign w:val="center"/>
          </w:tcPr>
          <w:p w14:paraId="50CA12C1"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 xml:space="preserve"> 金 额</w:t>
            </w:r>
          </w:p>
        </w:tc>
      </w:tr>
      <w:tr w:rsidR="00C82845" w14:paraId="7DDA4E35"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399F2907"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264"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29F5C324"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2018.3.7 </w:t>
            </w:r>
          </w:p>
        </w:tc>
        <w:tc>
          <w:tcPr>
            <w:tcW w:w="4870"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544C0E80"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支付修复工程款</w:t>
            </w:r>
          </w:p>
        </w:tc>
        <w:tc>
          <w:tcPr>
            <w:tcW w:w="1500"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04D516DA"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24.34</w:t>
            </w:r>
          </w:p>
        </w:tc>
      </w:tr>
      <w:tr w:rsidR="00C82845" w14:paraId="53ADEF7F"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3AF73D1E"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w:t>
            </w:r>
          </w:p>
        </w:tc>
        <w:tc>
          <w:tcPr>
            <w:tcW w:w="1264"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39F07719"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2018.3.7 </w:t>
            </w:r>
          </w:p>
        </w:tc>
        <w:tc>
          <w:tcPr>
            <w:tcW w:w="4870"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5915D3B2"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支付修复工程款</w:t>
            </w:r>
          </w:p>
        </w:tc>
        <w:tc>
          <w:tcPr>
            <w:tcW w:w="1500"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356736CC"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20.30</w:t>
            </w:r>
          </w:p>
        </w:tc>
      </w:tr>
      <w:tr w:rsidR="00C82845" w14:paraId="7B67ADC4" w14:textId="77777777">
        <w:trPr>
          <w:trHeight w:val="454"/>
        </w:trPr>
        <w:tc>
          <w:tcPr>
            <w:tcW w:w="6836" w:type="dxa"/>
            <w:gridSpan w:val="3"/>
            <w:tcBorders>
              <w:top w:val="dotted" w:sz="4" w:space="0" w:color="000000"/>
              <w:left w:val="nil"/>
              <w:bottom w:val="single" w:sz="8" w:space="0" w:color="000000"/>
              <w:right w:val="dotted" w:sz="4" w:space="0" w:color="000000"/>
            </w:tcBorders>
            <w:tcMar>
              <w:top w:w="15" w:type="dxa"/>
              <w:left w:w="15" w:type="dxa"/>
              <w:bottom w:w="0" w:type="dxa"/>
              <w:right w:w="15" w:type="dxa"/>
            </w:tcMar>
            <w:vAlign w:val="center"/>
          </w:tcPr>
          <w:p w14:paraId="52C9CE9A"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合  计</w:t>
            </w:r>
          </w:p>
        </w:tc>
        <w:tc>
          <w:tcPr>
            <w:tcW w:w="1500" w:type="dxa"/>
            <w:tcBorders>
              <w:top w:val="dotted" w:sz="4" w:space="0" w:color="000000"/>
              <w:left w:val="dotted" w:sz="4" w:space="0" w:color="000000"/>
              <w:bottom w:val="single" w:sz="8" w:space="0" w:color="000000"/>
              <w:right w:val="nil"/>
            </w:tcBorders>
            <w:tcMar>
              <w:top w:w="15" w:type="dxa"/>
              <w:left w:w="15" w:type="dxa"/>
              <w:bottom w:w="0" w:type="dxa"/>
              <w:right w:w="15" w:type="dxa"/>
            </w:tcMar>
            <w:vAlign w:val="center"/>
          </w:tcPr>
          <w:p w14:paraId="2307C044"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bCs/>
                <w:color w:val="000000"/>
                <w:sz w:val="20"/>
                <w:szCs w:val="20"/>
              </w:rPr>
              <w:t>44.64</w:t>
            </w:r>
          </w:p>
        </w:tc>
      </w:tr>
    </w:tbl>
    <w:p w14:paraId="538239D4" w14:textId="77777777" w:rsidR="00C82845" w:rsidRDefault="00780B77" w:rsidP="008C1933">
      <w:pPr>
        <w:spacing w:line="60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注：2018年3月7日</w:t>
      </w:r>
      <w:r>
        <w:rPr>
          <w:rFonts w:asciiTheme="minorEastAsia" w:hAnsiTheme="minorEastAsia" w:cstheme="minorEastAsia" w:hint="eastAsia"/>
          <w:color w:val="000000"/>
          <w:sz w:val="20"/>
          <w:szCs w:val="20"/>
        </w:rPr>
        <w:t>付平定县巨城镇龙庄村村民委员会修复工程款</w:t>
      </w:r>
      <w:r>
        <w:rPr>
          <w:rFonts w:asciiTheme="minorEastAsia" w:hAnsiTheme="minorEastAsia" w:cstheme="minorEastAsia" w:hint="eastAsia"/>
          <w:sz w:val="20"/>
          <w:szCs w:val="20"/>
        </w:rPr>
        <w:t>共计</w:t>
      </w:r>
      <w:r>
        <w:rPr>
          <w:rFonts w:asciiTheme="minorEastAsia" w:hAnsiTheme="minorEastAsia" w:cstheme="minorEastAsia" w:hint="eastAsia"/>
          <w:color w:val="000000"/>
          <w:sz w:val="20"/>
          <w:szCs w:val="20"/>
        </w:rPr>
        <w:t xml:space="preserve"> 34.69万</w:t>
      </w:r>
      <w:r>
        <w:rPr>
          <w:rFonts w:asciiTheme="minorEastAsia" w:hAnsiTheme="minorEastAsia" w:cstheme="minorEastAsia" w:hint="eastAsia"/>
          <w:sz w:val="20"/>
          <w:szCs w:val="20"/>
        </w:rPr>
        <w:t>元，其中债券资金20.30万元</w:t>
      </w:r>
    </w:p>
    <w:p w14:paraId="45F15D25" w14:textId="77777777" w:rsidR="00C82845" w:rsidRDefault="00780B77" w:rsidP="008C1933">
      <w:pPr>
        <w:adjustRightInd w:val="0"/>
        <w:snapToGrid w:val="0"/>
        <w:spacing w:line="600" w:lineRule="exact"/>
        <w:rPr>
          <w:rFonts w:asciiTheme="minorEastAsia" w:hAnsiTheme="minorEastAsia" w:cstheme="minorEastAsia"/>
          <w:b/>
          <w:bCs/>
          <w:sz w:val="28"/>
          <w:szCs w:val="28"/>
        </w:rPr>
      </w:pPr>
      <w:r>
        <w:rPr>
          <w:rFonts w:asciiTheme="minorEastAsia" w:hAnsiTheme="minorEastAsia" w:cstheme="minorEastAsia" w:hint="eastAsia"/>
          <w:b/>
          <w:bCs/>
          <w:sz w:val="28"/>
          <w:szCs w:val="28"/>
        </w:rPr>
        <w:t>（八）娘子关镇水毁应急修复工程</w:t>
      </w:r>
    </w:p>
    <w:p w14:paraId="578F3A31" w14:textId="77777777" w:rsidR="00C82845" w:rsidRDefault="00780B77" w:rsidP="008C1933">
      <w:pPr>
        <w:spacing w:line="600" w:lineRule="exac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截止2018年12月31日，平定县水利局娘子关镇水毁应急修复工程本年度债券资金已全部使用完毕。</w:t>
      </w:r>
    </w:p>
    <w:tbl>
      <w:tblPr>
        <w:tblW w:w="8336" w:type="dxa"/>
        <w:tblLayout w:type="fixed"/>
        <w:tblCellMar>
          <w:left w:w="0" w:type="dxa"/>
          <w:right w:w="0" w:type="dxa"/>
        </w:tblCellMar>
        <w:tblLook w:val="04A0" w:firstRow="1" w:lastRow="0" w:firstColumn="1" w:lastColumn="0" w:noHBand="0" w:noVBand="1"/>
      </w:tblPr>
      <w:tblGrid>
        <w:gridCol w:w="702"/>
        <w:gridCol w:w="1263"/>
        <w:gridCol w:w="4869"/>
        <w:gridCol w:w="1502"/>
      </w:tblGrid>
      <w:tr w:rsidR="00C82845" w14:paraId="475A3BEF" w14:textId="77777777">
        <w:trPr>
          <w:trHeight w:val="454"/>
          <w:tblHeader/>
        </w:trPr>
        <w:tc>
          <w:tcPr>
            <w:tcW w:w="702" w:type="dxa"/>
            <w:tcBorders>
              <w:top w:val="nil"/>
              <w:left w:val="nil"/>
              <w:bottom w:val="single" w:sz="8" w:space="0" w:color="000000"/>
              <w:right w:val="nil"/>
            </w:tcBorders>
            <w:tcMar>
              <w:top w:w="15" w:type="dxa"/>
              <w:left w:w="15" w:type="dxa"/>
              <w:bottom w:w="0" w:type="dxa"/>
              <w:right w:w="15" w:type="dxa"/>
            </w:tcMar>
            <w:vAlign w:val="center"/>
          </w:tcPr>
          <w:p w14:paraId="2CB85D44" w14:textId="77777777" w:rsidR="00C82845" w:rsidRDefault="00C82845" w:rsidP="008C1933">
            <w:pPr>
              <w:spacing w:line="600" w:lineRule="exact"/>
              <w:jc w:val="center"/>
              <w:rPr>
                <w:rFonts w:asciiTheme="minorEastAsia" w:hAnsiTheme="minorEastAsia" w:cstheme="minorEastAsia"/>
                <w:color w:val="000000"/>
                <w:sz w:val="20"/>
                <w:szCs w:val="20"/>
              </w:rPr>
            </w:pPr>
          </w:p>
        </w:tc>
        <w:tc>
          <w:tcPr>
            <w:tcW w:w="1263" w:type="dxa"/>
            <w:tcBorders>
              <w:top w:val="nil"/>
              <w:left w:val="nil"/>
              <w:bottom w:val="single" w:sz="8" w:space="0" w:color="000000"/>
              <w:right w:val="nil"/>
            </w:tcBorders>
            <w:tcMar>
              <w:top w:w="15" w:type="dxa"/>
              <w:left w:w="15" w:type="dxa"/>
              <w:bottom w:w="0" w:type="dxa"/>
              <w:right w:w="15" w:type="dxa"/>
            </w:tcMar>
            <w:vAlign w:val="center"/>
          </w:tcPr>
          <w:p w14:paraId="37DED005" w14:textId="77777777" w:rsidR="00C82845" w:rsidRDefault="00C82845" w:rsidP="008C1933">
            <w:pPr>
              <w:spacing w:line="600" w:lineRule="exact"/>
              <w:jc w:val="center"/>
              <w:rPr>
                <w:rFonts w:asciiTheme="minorEastAsia" w:hAnsiTheme="minorEastAsia" w:cstheme="minorEastAsia"/>
                <w:color w:val="000000"/>
                <w:sz w:val="20"/>
                <w:szCs w:val="20"/>
              </w:rPr>
            </w:pPr>
          </w:p>
        </w:tc>
        <w:tc>
          <w:tcPr>
            <w:tcW w:w="4869" w:type="dxa"/>
            <w:tcBorders>
              <w:top w:val="nil"/>
              <w:left w:val="nil"/>
              <w:bottom w:val="single" w:sz="8" w:space="0" w:color="000000"/>
              <w:right w:val="nil"/>
            </w:tcBorders>
            <w:tcMar>
              <w:top w:w="15" w:type="dxa"/>
              <w:left w:w="15" w:type="dxa"/>
              <w:bottom w:w="0" w:type="dxa"/>
              <w:right w:w="15" w:type="dxa"/>
            </w:tcMar>
            <w:vAlign w:val="center"/>
          </w:tcPr>
          <w:p w14:paraId="79DF333E" w14:textId="77777777" w:rsidR="00C82845" w:rsidRDefault="00C82845" w:rsidP="008C1933">
            <w:pPr>
              <w:spacing w:line="600" w:lineRule="exact"/>
              <w:jc w:val="center"/>
              <w:rPr>
                <w:rFonts w:asciiTheme="minorEastAsia" w:hAnsiTheme="minorEastAsia" w:cstheme="minorEastAsia"/>
                <w:color w:val="000000"/>
                <w:sz w:val="20"/>
                <w:szCs w:val="20"/>
              </w:rPr>
            </w:pPr>
          </w:p>
        </w:tc>
        <w:tc>
          <w:tcPr>
            <w:tcW w:w="1502" w:type="dxa"/>
            <w:tcBorders>
              <w:top w:val="nil"/>
              <w:left w:val="nil"/>
              <w:bottom w:val="single" w:sz="8" w:space="0" w:color="000000"/>
              <w:right w:val="nil"/>
            </w:tcBorders>
            <w:tcMar>
              <w:top w:w="15" w:type="dxa"/>
              <w:left w:w="15" w:type="dxa"/>
              <w:bottom w:w="0" w:type="dxa"/>
              <w:right w:w="15" w:type="dxa"/>
            </w:tcMar>
            <w:vAlign w:val="center"/>
          </w:tcPr>
          <w:p w14:paraId="02BDD327" w14:textId="77777777" w:rsidR="00C82845" w:rsidRDefault="00780B77" w:rsidP="008C1933">
            <w:pPr>
              <w:spacing w:line="600" w:lineRule="exact"/>
              <w:jc w:val="righ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金额单位：万元 </w:t>
            </w:r>
          </w:p>
        </w:tc>
      </w:tr>
      <w:tr w:rsidR="00C82845" w14:paraId="00409A69" w14:textId="77777777">
        <w:trPr>
          <w:trHeight w:val="454"/>
          <w:tblHeader/>
        </w:trPr>
        <w:tc>
          <w:tcPr>
            <w:tcW w:w="702"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6BBA2594"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lastRenderedPageBreak/>
              <w:t>序 号</w:t>
            </w:r>
          </w:p>
        </w:tc>
        <w:tc>
          <w:tcPr>
            <w:tcW w:w="1263"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5F4082DE"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日 期</w:t>
            </w:r>
          </w:p>
        </w:tc>
        <w:tc>
          <w:tcPr>
            <w:tcW w:w="4869"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48E97243"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摘  要</w:t>
            </w:r>
          </w:p>
        </w:tc>
        <w:tc>
          <w:tcPr>
            <w:tcW w:w="1502" w:type="dxa"/>
            <w:tcBorders>
              <w:top w:val="single" w:sz="8" w:space="0" w:color="000000"/>
              <w:left w:val="nil"/>
              <w:bottom w:val="dotted" w:sz="4" w:space="0" w:color="000000"/>
              <w:right w:val="nil"/>
            </w:tcBorders>
            <w:tcMar>
              <w:top w:w="15" w:type="dxa"/>
              <w:left w:w="15" w:type="dxa"/>
              <w:bottom w:w="0" w:type="dxa"/>
              <w:right w:w="15" w:type="dxa"/>
            </w:tcMar>
            <w:vAlign w:val="center"/>
          </w:tcPr>
          <w:p w14:paraId="3ED15898"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金 额</w:t>
            </w:r>
          </w:p>
        </w:tc>
      </w:tr>
      <w:tr w:rsidR="00C82845" w14:paraId="2CC88AF5"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497063CB"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77B13EAE"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2018.2.12</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65BEA2ED"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河道水毁堤防应急修复工程款</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5D7D58E7"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53.00</w:t>
            </w:r>
          </w:p>
        </w:tc>
      </w:tr>
      <w:tr w:rsidR="00C82845" w14:paraId="2F82B3FF" w14:textId="77777777">
        <w:trPr>
          <w:trHeight w:val="454"/>
        </w:trPr>
        <w:tc>
          <w:tcPr>
            <w:tcW w:w="6834" w:type="dxa"/>
            <w:gridSpan w:val="3"/>
            <w:tcBorders>
              <w:top w:val="dotted" w:sz="4" w:space="0" w:color="000000"/>
              <w:left w:val="nil"/>
              <w:bottom w:val="single" w:sz="8" w:space="0" w:color="000000"/>
              <w:right w:val="dotted" w:sz="4" w:space="0" w:color="000000"/>
            </w:tcBorders>
            <w:tcMar>
              <w:top w:w="15" w:type="dxa"/>
              <w:left w:w="15" w:type="dxa"/>
              <w:bottom w:w="0" w:type="dxa"/>
              <w:right w:w="15" w:type="dxa"/>
            </w:tcMar>
            <w:vAlign w:val="center"/>
          </w:tcPr>
          <w:p w14:paraId="2487A835"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合  计</w:t>
            </w:r>
          </w:p>
        </w:tc>
        <w:tc>
          <w:tcPr>
            <w:tcW w:w="1502" w:type="dxa"/>
            <w:tcBorders>
              <w:top w:val="dotted" w:sz="4" w:space="0" w:color="000000"/>
              <w:left w:val="dotted" w:sz="4" w:space="0" w:color="000000"/>
              <w:bottom w:val="single" w:sz="8" w:space="0" w:color="000000"/>
              <w:right w:val="nil"/>
            </w:tcBorders>
            <w:tcMar>
              <w:top w:w="15" w:type="dxa"/>
              <w:left w:w="15" w:type="dxa"/>
              <w:bottom w:w="0" w:type="dxa"/>
              <w:right w:w="15" w:type="dxa"/>
            </w:tcMar>
            <w:vAlign w:val="center"/>
          </w:tcPr>
          <w:p w14:paraId="034CAC82"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53.00</w:t>
            </w:r>
          </w:p>
        </w:tc>
      </w:tr>
    </w:tbl>
    <w:p w14:paraId="443FFD07" w14:textId="77777777" w:rsidR="00C82845" w:rsidRDefault="00780B77" w:rsidP="008C1933">
      <w:pPr>
        <w:spacing w:line="600" w:lineRule="exact"/>
        <w:ind w:firstLineChars="200" w:firstLine="400"/>
        <w:rPr>
          <w:rFonts w:asciiTheme="minorEastAsia" w:hAnsiTheme="minorEastAsia" w:cstheme="minorEastAsia"/>
          <w:sz w:val="20"/>
          <w:szCs w:val="20"/>
        </w:rPr>
      </w:pPr>
      <w:r>
        <w:rPr>
          <w:rFonts w:asciiTheme="minorEastAsia" w:hAnsiTheme="minorEastAsia" w:cstheme="minorEastAsia" w:hint="eastAsia"/>
          <w:sz w:val="20"/>
          <w:szCs w:val="20"/>
        </w:rPr>
        <w:t>注：2018年2月12日</w:t>
      </w:r>
      <w:r>
        <w:rPr>
          <w:rFonts w:asciiTheme="minorEastAsia" w:hAnsiTheme="minorEastAsia" w:cstheme="minorEastAsia" w:hint="eastAsia"/>
          <w:color w:val="000000"/>
          <w:sz w:val="20"/>
          <w:szCs w:val="20"/>
        </w:rPr>
        <w:t>付河道水毁堤防应急修复工程款</w:t>
      </w:r>
      <w:r>
        <w:rPr>
          <w:rFonts w:asciiTheme="minorEastAsia" w:hAnsiTheme="minorEastAsia" w:cstheme="minorEastAsia" w:hint="eastAsia"/>
          <w:sz w:val="20"/>
          <w:szCs w:val="20"/>
        </w:rPr>
        <w:t>共计</w:t>
      </w:r>
      <w:r>
        <w:rPr>
          <w:rFonts w:asciiTheme="minorEastAsia" w:hAnsiTheme="minorEastAsia" w:cstheme="minorEastAsia" w:hint="eastAsia"/>
          <w:color w:val="000000"/>
          <w:sz w:val="20"/>
          <w:szCs w:val="20"/>
        </w:rPr>
        <w:t xml:space="preserve"> 397.11万</w:t>
      </w:r>
      <w:r>
        <w:rPr>
          <w:rFonts w:asciiTheme="minorEastAsia" w:hAnsiTheme="minorEastAsia" w:cstheme="minorEastAsia" w:hint="eastAsia"/>
          <w:sz w:val="20"/>
          <w:szCs w:val="20"/>
        </w:rPr>
        <w:t>元，其中债券资金53.00万元</w:t>
      </w:r>
    </w:p>
    <w:p w14:paraId="65DAD9A5" w14:textId="77777777" w:rsidR="00C82845" w:rsidRDefault="00780B77" w:rsidP="008C1933">
      <w:pPr>
        <w:adjustRightInd w:val="0"/>
        <w:snapToGrid w:val="0"/>
        <w:spacing w:line="600" w:lineRule="exact"/>
        <w:rPr>
          <w:rFonts w:asciiTheme="minorEastAsia" w:hAnsiTheme="minorEastAsia" w:cstheme="minorEastAsia"/>
          <w:b/>
          <w:bCs/>
          <w:sz w:val="28"/>
          <w:szCs w:val="28"/>
        </w:rPr>
      </w:pPr>
      <w:r>
        <w:rPr>
          <w:rFonts w:asciiTheme="minorEastAsia" w:hAnsiTheme="minorEastAsia" w:cstheme="minorEastAsia" w:hint="eastAsia"/>
          <w:b/>
          <w:bCs/>
          <w:sz w:val="28"/>
          <w:szCs w:val="28"/>
        </w:rPr>
        <w:t>（九）水毁领导组办公室</w:t>
      </w:r>
    </w:p>
    <w:p w14:paraId="17DC828F" w14:textId="77777777" w:rsidR="00C82845" w:rsidRDefault="00780B77" w:rsidP="008C1933">
      <w:pPr>
        <w:spacing w:line="600" w:lineRule="exac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截止2018年12月31日，</w:t>
      </w:r>
      <w:r>
        <w:rPr>
          <w:rFonts w:asciiTheme="minorEastAsia" w:hAnsiTheme="minorEastAsia" w:cstheme="minorEastAsia"/>
          <w:sz w:val="28"/>
          <w:szCs w:val="28"/>
        </w:rPr>
        <w:t>平定县</w:t>
      </w:r>
      <w:r>
        <w:rPr>
          <w:rFonts w:asciiTheme="minorEastAsia" w:hAnsiTheme="minorEastAsia" w:cstheme="minorEastAsia" w:hint="eastAsia"/>
          <w:sz w:val="28"/>
          <w:szCs w:val="28"/>
        </w:rPr>
        <w:t>水利局用于水毁领导组办公室本年度债券资金已全部使用完毕。</w:t>
      </w:r>
    </w:p>
    <w:tbl>
      <w:tblPr>
        <w:tblW w:w="8336" w:type="dxa"/>
        <w:tblLayout w:type="fixed"/>
        <w:tblCellMar>
          <w:left w:w="0" w:type="dxa"/>
          <w:right w:w="0" w:type="dxa"/>
        </w:tblCellMar>
        <w:tblLook w:val="04A0" w:firstRow="1" w:lastRow="0" w:firstColumn="1" w:lastColumn="0" w:noHBand="0" w:noVBand="1"/>
      </w:tblPr>
      <w:tblGrid>
        <w:gridCol w:w="702"/>
        <w:gridCol w:w="1263"/>
        <w:gridCol w:w="4869"/>
        <w:gridCol w:w="1502"/>
      </w:tblGrid>
      <w:tr w:rsidR="00C82845" w14:paraId="1C6EFA21" w14:textId="77777777">
        <w:trPr>
          <w:trHeight w:val="454"/>
          <w:tblHeader/>
        </w:trPr>
        <w:tc>
          <w:tcPr>
            <w:tcW w:w="702" w:type="dxa"/>
            <w:tcBorders>
              <w:top w:val="nil"/>
              <w:left w:val="nil"/>
              <w:bottom w:val="single" w:sz="8" w:space="0" w:color="000000"/>
              <w:right w:val="nil"/>
            </w:tcBorders>
            <w:tcMar>
              <w:top w:w="15" w:type="dxa"/>
              <w:left w:w="15" w:type="dxa"/>
              <w:bottom w:w="0" w:type="dxa"/>
              <w:right w:w="15" w:type="dxa"/>
            </w:tcMar>
            <w:vAlign w:val="center"/>
          </w:tcPr>
          <w:p w14:paraId="018965D8" w14:textId="77777777" w:rsidR="00C82845" w:rsidRDefault="00C82845" w:rsidP="008C1933">
            <w:pPr>
              <w:spacing w:line="600" w:lineRule="exact"/>
              <w:jc w:val="center"/>
              <w:rPr>
                <w:rFonts w:asciiTheme="minorEastAsia" w:hAnsiTheme="minorEastAsia" w:cstheme="minorEastAsia"/>
                <w:color w:val="000000"/>
                <w:sz w:val="20"/>
                <w:szCs w:val="20"/>
              </w:rPr>
            </w:pPr>
          </w:p>
        </w:tc>
        <w:tc>
          <w:tcPr>
            <w:tcW w:w="1263" w:type="dxa"/>
            <w:tcBorders>
              <w:top w:val="nil"/>
              <w:left w:val="nil"/>
              <w:bottom w:val="single" w:sz="8" w:space="0" w:color="000000"/>
              <w:right w:val="nil"/>
            </w:tcBorders>
            <w:tcMar>
              <w:top w:w="15" w:type="dxa"/>
              <w:left w:w="15" w:type="dxa"/>
              <w:bottom w:w="0" w:type="dxa"/>
              <w:right w:w="15" w:type="dxa"/>
            </w:tcMar>
            <w:vAlign w:val="center"/>
          </w:tcPr>
          <w:p w14:paraId="0F14C44C" w14:textId="77777777" w:rsidR="00C82845" w:rsidRDefault="00C82845" w:rsidP="008C1933">
            <w:pPr>
              <w:spacing w:line="600" w:lineRule="exact"/>
              <w:jc w:val="center"/>
              <w:rPr>
                <w:rFonts w:asciiTheme="minorEastAsia" w:hAnsiTheme="minorEastAsia" w:cstheme="minorEastAsia"/>
                <w:color w:val="000000"/>
                <w:sz w:val="20"/>
                <w:szCs w:val="20"/>
              </w:rPr>
            </w:pPr>
          </w:p>
        </w:tc>
        <w:tc>
          <w:tcPr>
            <w:tcW w:w="4869" w:type="dxa"/>
            <w:tcBorders>
              <w:top w:val="nil"/>
              <w:left w:val="nil"/>
              <w:bottom w:val="single" w:sz="8" w:space="0" w:color="000000"/>
              <w:right w:val="nil"/>
            </w:tcBorders>
            <w:tcMar>
              <w:top w:w="15" w:type="dxa"/>
              <w:left w:w="15" w:type="dxa"/>
              <w:bottom w:w="0" w:type="dxa"/>
              <w:right w:w="15" w:type="dxa"/>
            </w:tcMar>
            <w:vAlign w:val="center"/>
          </w:tcPr>
          <w:p w14:paraId="2ABB4D43" w14:textId="77777777" w:rsidR="00C82845" w:rsidRDefault="00C82845" w:rsidP="008C1933">
            <w:pPr>
              <w:spacing w:line="600" w:lineRule="exact"/>
              <w:jc w:val="center"/>
              <w:rPr>
                <w:rFonts w:asciiTheme="minorEastAsia" w:hAnsiTheme="minorEastAsia" w:cstheme="minorEastAsia"/>
                <w:color w:val="000000"/>
                <w:sz w:val="20"/>
                <w:szCs w:val="20"/>
              </w:rPr>
            </w:pPr>
          </w:p>
        </w:tc>
        <w:tc>
          <w:tcPr>
            <w:tcW w:w="1502" w:type="dxa"/>
            <w:tcBorders>
              <w:top w:val="nil"/>
              <w:left w:val="nil"/>
              <w:bottom w:val="single" w:sz="8" w:space="0" w:color="000000"/>
              <w:right w:val="nil"/>
            </w:tcBorders>
            <w:tcMar>
              <w:top w:w="15" w:type="dxa"/>
              <w:left w:w="15" w:type="dxa"/>
              <w:bottom w:w="0" w:type="dxa"/>
              <w:right w:w="15" w:type="dxa"/>
            </w:tcMar>
            <w:vAlign w:val="center"/>
          </w:tcPr>
          <w:p w14:paraId="6E8FC46A" w14:textId="77777777" w:rsidR="00C82845" w:rsidRDefault="00780B77" w:rsidP="008C1933">
            <w:pPr>
              <w:spacing w:line="600" w:lineRule="exact"/>
              <w:jc w:val="righ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 金额单位：万元 </w:t>
            </w:r>
          </w:p>
        </w:tc>
      </w:tr>
      <w:tr w:rsidR="00C82845" w14:paraId="09815A61" w14:textId="77777777">
        <w:trPr>
          <w:trHeight w:val="454"/>
          <w:tblHeader/>
        </w:trPr>
        <w:tc>
          <w:tcPr>
            <w:tcW w:w="702"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687E772A"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序 号</w:t>
            </w:r>
          </w:p>
        </w:tc>
        <w:tc>
          <w:tcPr>
            <w:tcW w:w="1263"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56AE626B"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日 期</w:t>
            </w:r>
          </w:p>
        </w:tc>
        <w:tc>
          <w:tcPr>
            <w:tcW w:w="4869"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7B028CBE"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摘  要</w:t>
            </w:r>
          </w:p>
        </w:tc>
        <w:tc>
          <w:tcPr>
            <w:tcW w:w="1502" w:type="dxa"/>
            <w:tcBorders>
              <w:top w:val="single" w:sz="8" w:space="0" w:color="000000"/>
              <w:left w:val="nil"/>
              <w:bottom w:val="dotted" w:sz="4" w:space="0" w:color="000000"/>
              <w:right w:val="nil"/>
            </w:tcBorders>
            <w:tcMar>
              <w:top w:w="15" w:type="dxa"/>
              <w:left w:w="15" w:type="dxa"/>
              <w:bottom w:w="0" w:type="dxa"/>
              <w:right w:w="15" w:type="dxa"/>
            </w:tcMar>
            <w:vAlign w:val="center"/>
          </w:tcPr>
          <w:p w14:paraId="2BDE481D"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金 额</w:t>
            </w:r>
          </w:p>
        </w:tc>
      </w:tr>
      <w:tr w:rsidR="00C82845" w14:paraId="75BB1FE0"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4274E68C"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19BD6240"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2018.12.26</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116EFF7A"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付工程造价费</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6A4BB712"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75.00</w:t>
            </w:r>
          </w:p>
        </w:tc>
      </w:tr>
      <w:tr w:rsidR="00C82845" w14:paraId="57C6CC6A"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26C2DB9F"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1C70375C"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2018.12.26</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18087AAC"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付监理费</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1856DF72"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30.00</w:t>
            </w:r>
          </w:p>
        </w:tc>
      </w:tr>
      <w:tr w:rsidR="00C82845" w14:paraId="139F3794"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009CDA99"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1C7ADC20"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2018.12.28</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305B887A"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付编制费</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428F6EEC" w14:textId="77777777" w:rsidR="00C82845" w:rsidRDefault="00780B77" w:rsidP="008C1933">
            <w:pPr>
              <w:spacing w:line="6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7.36</w:t>
            </w:r>
          </w:p>
        </w:tc>
      </w:tr>
      <w:tr w:rsidR="00C82845" w14:paraId="377BFF7D" w14:textId="77777777">
        <w:trPr>
          <w:trHeight w:val="454"/>
        </w:trPr>
        <w:tc>
          <w:tcPr>
            <w:tcW w:w="6834" w:type="dxa"/>
            <w:gridSpan w:val="3"/>
            <w:tcBorders>
              <w:top w:val="dotted" w:sz="4" w:space="0" w:color="000000"/>
              <w:left w:val="nil"/>
              <w:bottom w:val="single" w:sz="8" w:space="0" w:color="000000"/>
              <w:right w:val="dotted" w:sz="4" w:space="0" w:color="000000"/>
            </w:tcBorders>
            <w:tcMar>
              <w:top w:w="15" w:type="dxa"/>
              <w:left w:w="15" w:type="dxa"/>
              <w:bottom w:w="0" w:type="dxa"/>
              <w:right w:w="15" w:type="dxa"/>
            </w:tcMar>
            <w:vAlign w:val="center"/>
          </w:tcPr>
          <w:p w14:paraId="5E23F0D8"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合  计</w:t>
            </w:r>
          </w:p>
        </w:tc>
        <w:tc>
          <w:tcPr>
            <w:tcW w:w="1502" w:type="dxa"/>
            <w:tcBorders>
              <w:top w:val="dotted" w:sz="4" w:space="0" w:color="000000"/>
              <w:left w:val="dotted" w:sz="4" w:space="0" w:color="000000"/>
              <w:bottom w:val="single" w:sz="8" w:space="0" w:color="000000"/>
              <w:right w:val="nil"/>
            </w:tcBorders>
            <w:tcMar>
              <w:top w:w="15" w:type="dxa"/>
              <w:left w:w="15" w:type="dxa"/>
              <w:bottom w:w="0" w:type="dxa"/>
              <w:right w:w="15" w:type="dxa"/>
            </w:tcMar>
            <w:vAlign w:val="center"/>
          </w:tcPr>
          <w:p w14:paraId="23DB84A2" w14:textId="77777777" w:rsidR="00C82845" w:rsidRDefault="00780B77" w:rsidP="008C1933">
            <w:pPr>
              <w:spacing w:line="600" w:lineRule="exact"/>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bCs/>
                <w:color w:val="000000"/>
                <w:sz w:val="20"/>
                <w:szCs w:val="20"/>
              </w:rPr>
              <w:t>112.36</w:t>
            </w:r>
          </w:p>
        </w:tc>
      </w:tr>
    </w:tbl>
    <w:p w14:paraId="2B052093" w14:textId="77777777" w:rsidR="00C82845" w:rsidRDefault="00780B77" w:rsidP="008C1933">
      <w:pPr>
        <w:spacing w:line="600" w:lineRule="exact"/>
        <w:ind w:firstLineChars="200" w:firstLine="560"/>
        <w:rPr>
          <w:rFonts w:asciiTheme="minorEastAsia" w:hAnsiTheme="minorEastAsia" w:cstheme="minorEastAsia"/>
        </w:rPr>
      </w:pPr>
      <w:r>
        <w:rPr>
          <w:rFonts w:asciiTheme="minorEastAsia" w:hAnsiTheme="minorEastAsia" w:cstheme="minorEastAsia" w:hint="eastAsia"/>
          <w:bCs/>
          <w:sz w:val="28"/>
          <w:szCs w:val="28"/>
        </w:rPr>
        <w:t>本单位严格按照一般债券资金规定用途使用，不存在资金用途调整情况。</w:t>
      </w:r>
    </w:p>
    <w:p w14:paraId="7EBF69C9" w14:textId="77777777" w:rsidR="00C82845" w:rsidRPr="008C1933" w:rsidRDefault="00780B77" w:rsidP="008C1933">
      <w:pPr>
        <w:pStyle w:val="2"/>
        <w:spacing w:before="0" w:after="0" w:line="600" w:lineRule="exact"/>
        <w:ind w:firstLineChars="200" w:firstLine="560"/>
        <w:jc w:val="both"/>
        <w:rPr>
          <w:rFonts w:asciiTheme="minorEastAsia" w:eastAsiaTheme="minorEastAsia" w:hAnsiTheme="minorEastAsia" w:cstheme="minorEastAsia"/>
          <w:sz w:val="28"/>
          <w:szCs w:val="28"/>
        </w:rPr>
      </w:pPr>
      <w:bookmarkStart w:id="5" w:name="_Toc21798_WPSOffice_Level1"/>
      <w:bookmarkStart w:id="6" w:name="_Toc7795406"/>
      <w:bookmarkStart w:id="7" w:name="_Toc1119076839"/>
      <w:bookmarkStart w:id="8" w:name="_Toc6259556"/>
      <w:bookmarkStart w:id="9" w:name="_Toc425007674"/>
      <w:r w:rsidRPr="008C1933">
        <w:rPr>
          <w:rFonts w:asciiTheme="minorEastAsia" w:eastAsiaTheme="minorEastAsia" w:hAnsiTheme="minorEastAsia" w:cstheme="minorEastAsia" w:hint="eastAsia"/>
          <w:sz w:val="28"/>
          <w:szCs w:val="28"/>
        </w:rPr>
        <w:t>四、债券资金</w:t>
      </w:r>
      <w:r w:rsidRPr="008C1933">
        <w:rPr>
          <w:rFonts w:asciiTheme="minorEastAsia" w:eastAsiaTheme="minorEastAsia" w:hAnsiTheme="minorEastAsia" w:cstheme="minorEastAsia"/>
          <w:sz w:val="28"/>
          <w:szCs w:val="28"/>
        </w:rPr>
        <w:t>对应的</w:t>
      </w:r>
      <w:r w:rsidRPr="008C1933">
        <w:rPr>
          <w:rFonts w:asciiTheme="minorEastAsia" w:eastAsiaTheme="minorEastAsia" w:hAnsiTheme="minorEastAsia" w:cstheme="minorEastAsia" w:hint="eastAsia"/>
          <w:sz w:val="28"/>
          <w:szCs w:val="28"/>
        </w:rPr>
        <w:t>投资项目</w:t>
      </w:r>
      <w:bookmarkEnd w:id="5"/>
      <w:bookmarkEnd w:id="6"/>
      <w:bookmarkEnd w:id="7"/>
      <w:bookmarkEnd w:id="8"/>
      <w:bookmarkEnd w:id="9"/>
    </w:p>
    <w:p w14:paraId="104A41AD" w14:textId="77777777" w:rsidR="00C82845" w:rsidRPr="008C1933" w:rsidRDefault="00780B77" w:rsidP="008C1933">
      <w:pPr>
        <w:spacing w:line="600" w:lineRule="exact"/>
        <w:rPr>
          <w:rFonts w:asciiTheme="minorEastAsia" w:hAnsiTheme="minorEastAsia" w:cstheme="minorEastAsia"/>
          <w:bCs/>
          <w:sz w:val="28"/>
          <w:szCs w:val="28"/>
        </w:rPr>
      </w:pPr>
      <w:r w:rsidRPr="008C1933">
        <w:rPr>
          <w:rFonts w:asciiTheme="minorEastAsia" w:hAnsiTheme="minorEastAsia" w:cstheme="minorEastAsia" w:hint="eastAsia"/>
          <w:bCs/>
          <w:sz w:val="28"/>
          <w:szCs w:val="28"/>
        </w:rPr>
        <w:t xml:space="preserve">    一般债券</w:t>
      </w:r>
      <w:r w:rsidRPr="008C1933">
        <w:rPr>
          <w:rFonts w:asciiTheme="minorEastAsia" w:hAnsiTheme="minorEastAsia" w:cstheme="minorEastAsia"/>
          <w:bCs/>
          <w:sz w:val="28"/>
          <w:szCs w:val="28"/>
        </w:rPr>
        <w:t>对应的</w:t>
      </w:r>
      <w:r w:rsidRPr="008C1933">
        <w:rPr>
          <w:rFonts w:asciiTheme="minorEastAsia" w:hAnsiTheme="minorEastAsia" w:cstheme="minorEastAsia" w:hint="eastAsia"/>
          <w:bCs/>
          <w:sz w:val="28"/>
          <w:szCs w:val="28"/>
        </w:rPr>
        <w:t>投资项目为冶西镇、东回镇等十二条河道堤防倒塌修复工程。</w:t>
      </w:r>
    </w:p>
    <w:p w14:paraId="0BC654DB" w14:textId="77777777" w:rsidR="00C82845" w:rsidRDefault="00780B77" w:rsidP="008C1933">
      <w:pPr>
        <w:adjustRightInd w:val="0"/>
        <w:snapToGrid w:val="0"/>
        <w:spacing w:line="600" w:lineRule="exact"/>
        <w:ind w:firstLineChars="200" w:firstLine="560"/>
        <w:outlineLvl w:val="1"/>
        <w:rPr>
          <w:rFonts w:asciiTheme="minorEastAsia" w:hAnsiTheme="minorEastAsia" w:cstheme="minorEastAsia"/>
          <w:b/>
          <w:sz w:val="28"/>
          <w:szCs w:val="28"/>
        </w:rPr>
      </w:pPr>
      <w:bookmarkStart w:id="10" w:name="_Toc662652647"/>
      <w:bookmarkStart w:id="11" w:name="_Toc573366996"/>
      <w:r>
        <w:rPr>
          <w:rFonts w:asciiTheme="minorEastAsia" w:hAnsiTheme="minorEastAsia" w:cstheme="minorEastAsia" w:hint="eastAsia"/>
          <w:b/>
          <w:sz w:val="28"/>
          <w:szCs w:val="28"/>
        </w:rPr>
        <w:t>1、项目基本情况</w:t>
      </w:r>
      <w:bookmarkEnd w:id="10"/>
      <w:bookmarkEnd w:id="11"/>
    </w:p>
    <w:p w14:paraId="52B20237" w14:textId="77777777" w:rsidR="00C82845" w:rsidRDefault="00780B77" w:rsidP="008C1933">
      <w:pPr>
        <w:adjustRightInd w:val="0"/>
        <w:snapToGrid w:val="0"/>
        <w:spacing w:line="600" w:lineRule="exact"/>
        <w:ind w:firstLineChars="200" w:firstLine="560"/>
        <w:outlineLvl w:val="1"/>
        <w:rPr>
          <w:rFonts w:asciiTheme="minorEastAsia" w:hAnsiTheme="minorEastAsia" w:cstheme="minorEastAsia"/>
          <w:b/>
          <w:sz w:val="28"/>
          <w:szCs w:val="28"/>
        </w:rPr>
      </w:pPr>
      <w:bookmarkStart w:id="12" w:name="_Toc352844787"/>
      <w:bookmarkStart w:id="13" w:name="_Toc819977683"/>
      <w:r>
        <w:rPr>
          <w:rFonts w:asciiTheme="minorEastAsia" w:hAnsiTheme="minorEastAsia" w:cstheme="minorEastAsia" w:hint="eastAsia"/>
          <w:bCs/>
          <w:sz w:val="28"/>
          <w:szCs w:val="28"/>
        </w:rPr>
        <w:t>项目位于冶西镇、东回镇、石门口乡、娘子关镇、巨城镇、张庄镇、岔口乡、柏井镇等十二条主要河道，堤防倒塌修复326处，共计</w:t>
      </w:r>
      <w:r>
        <w:rPr>
          <w:rFonts w:asciiTheme="minorEastAsia" w:hAnsiTheme="minorEastAsia" w:cstheme="minorEastAsia" w:hint="eastAsia"/>
          <w:bCs/>
          <w:sz w:val="28"/>
          <w:szCs w:val="28"/>
        </w:rPr>
        <w:lastRenderedPageBreak/>
        <w:t>59355.5米；堤防掉根加固126处，共计32339米；涵洞倒塌修复82处，共计4831米；涵洞清淤79处，共计15911米。建设工期12个月。</w:t>
      </w:r>
      <w:bookmarkEnd w:id="12"/>
      <w:bookmarkEnd w:id="13"/>
    </w:p>
    <w:p w14:paraId="120BDBB7" w14:textId="77777777" w:rsidR="00C82845" w:rsidRDefault="00780B77" w:rsidP="008C1933">
      <w:pPr>
        <w:numPr>
          <w:ilvl w:val="255"/>
          <w:numId w:val="0"/>
        </w:numPr>
        <w:tabs>
          <w:tab w:val="left" w:pos="1065"/>
        </w:tabs>
        <w:adjustRightInd w:val="0"/>
        <w:snapToGrid w:val="0"/>
        <w:spacing w:line="600" w:lineRule="exact"/>
        <w:ind w:firstLineChars="200" w:firstLine="560"/>
        <w:outlineLvl w:val="1"/>
        <w:rPr>
          <w:rFonts w:asciiTheme="minorEastAsia" w:hAnsiTheme="minorEastAsia" w:cstheme="minorEastAsia"/>
          <w:b/>
          <w:sz w:val="28"/>
          <w:szCs w:val="28"/>
        </w:rPr>
      </w:pPr>
      <w:bookmarkStart w:id="14" w:name="_Toc1059985742"/>
      <w:bookmarkStart w:id="15" w:name="_Toc962355382"/>
      <w:r>
        <w:rPr>
          <w:rFonts w:asciiTheme="minorEastAsia" w:hAnsiTheme="minorEastAsia" w:cstheme="minorEastAsia" w:hint="eastAsia"/>
          <w:b/>
          <w:sz w:val="28"/>
          <w:szCs w:val="28"/>
        </w:rPr>
        <w:t>2、项目投资及资金来源</w:t>
      </w:r>
      <w:bookmarkEnd w:id="14"/>
      <w:bookmarkEnd w:id="15"/>
    </w:p>
    <w:p w14:paraId="6BF8A5E3" w14:textId="77777777" w:rsidR="00C82845" w:rsidRDefault="00780B77" w:rsidP="008C1933">
      <w:pPr>
        <w:adjustRightInd w:val="0"/>
        <w:snapToGrid w:val="0"/>
        <w:spacing w:line="600" w:lineRule="exact"/>
        <w:ind w:firstLineChars="200" w:firstLine="560"/>
        <w:outlineLvl w:val="1"/>
        <w:rPr>
          <w:rFonts w:asciiTheme="minorEastAsia" w:hAnsiTheme="minorEastAsia" w:cstheme="minorEastAsia"/>
          <w:bCs/>
          <w:color w:val="000000"/>
          <w:sz w:val="28"/>
          <w:szCs w:val="28"/>
        </w:rPr>
      </w:pPr>
      <w:bookmarkStart w:id="16" w:name="_Toc1803513929"/>
      <w:bookmarkStart w:id="17" w:name="_Toc1607559717"/>
      <w:r>
        <w:rPr>
          <w:rFonts w:asciiTheme="minorEastAsia" w:hAnsiTheme="minorEastAsia" w:cstheme="minorEastAsia" w:hint="eastAsia"/>
          <w:bCs/>
          <w:sz w:val="28"/>
          <w:szCs w:val="28"/>
        </w:rPr>
        <w:t>本项目总投资为</w:t>
      </w:r>
      <w:ins w:id="18" w:author="王路律师" w:date="2019-07-30T19:01:00Z">
        <w:r>
          <w:rPr>
            <w:rFonts w:asciiTheme="minorEastAsia" w:hAnsiTheme="minorEastAsia" w:cstheme="minorEastAsia"/>
            <w:sz w:val="28"/>
          </w:rPr>
          <w:t>15782.33</w:t>
        </w:r>
      </w:ins>
      <w:r>
        <w:rPr>
          <w:rFonts w:asciiTheme="minorEastAsia" w:hAnsiTheme="minorEastAsia" w:cstheme="minorEastAsia" w:hint="eastAsia"/>
          <w:bCs/>
          <w:sz w:val="28"/>
          <w:szCs w:val="28"/>
        </w:rPr>
        <w:t>万元</w:t>
      </w:r>
      <w:r>
        <w:rPr>
          <w:rFonts w:asciiTheme="minorEastAsia" w:hAnsiTheme="minorEastAsia" w:cstheme="minorEastAsia" w:hint="eastAsia"/>
          <w:bCs/>
          <w:color w:val="000000"/>
          <w:sz w:val="28"/>
          <w:szCs w:val="28"/>
        </w:rPr>
        <w:t>，资金来源</w:t>
      </w:r>
      <w:r>
        <w:rPr>
          <w:rFonts w:asciiTheme="minorEastAsia" w:hAnsiTheme="minorEastAsia" w:cstheme="minorEastAsia"/>
          <w:bCs/>
          <w:color w:val="000000"/>
          <w:sz w:val="28"/>
          <w:szCs w:val="28"/>
        </w:rPr>
        <w:t>为</w:t>
      </w:r>
      <w:r>
        <w:rPr>
          <w:rFonts w:asciiTheme="minorEastAsia" w:hAnsiTheme="minorEastAsia" w:cstheme="minorEastAsia" w:hint="eastAsia"/>
          <w:bCs/>
          <w:color w:val="000000"/>
          <w:sz w:val="28"/>
          <w:szCs w:val="28"/>
        </w:rPr>
        <w:t>县财政。</w:t>
      </w:r>
      <w:bookmarkEnd w:id="16"/>
      <w:bookmarkEnd w:id="17"/>
    </w:p>
    <w:p w14:paraId="3D00EE53" w14:textId="77777777" w:rsidR="00C82845" w:rsidRDefault="00780B77" w:rsidP="008C1933">
      <w:pPr>
        <w:adjustRightInd w:val="0"/>
        <w:snapToGrid w:val="0"/>
        <w:spacing w:line="600" w:lineRule="exact"/>
        <w:ind w:firstLine="561"/>
        <w:outlineLvl w:val="1"/>
        <w:rPr>
          <w:rFonts w:asciiTheme="minorEastAsia" w:hAnsiTheme="minorEastAsia" w:cstheme="minorEastAsia"/>
          <w:b/>
          <w:sz w:val="28"/>
          <w:szCs w:val="28"/>
        </w:rPr>
      </w:pPr>
      <w:bookmarkStart w:id="19" w:name="_Toc2074410945"/>
      <w:bookmarkStart w:id="20" w:name="_Toc764400712"/>
      <w:r>
        <w:rPr>
          <w:rFonts w:asciiTheme="minorEastAsia" w:hAnsiTheme="minorEastAsia" w:cstheme="minorEastAsia" w:hint="eastAsia"/>
          <w:b/>
          <w:sz w:val="28"/>
          <w:szCs w:val="28"/>
        </w:rPr>
        <w:t>3、项目审批情况</w:t>
      </w:r>
      <w:bookmarkEnd w:id="19"/>
      <w:bookmarkEnd w:id="20"/>
    </w:p>
    <w:p w14:paraId="67C3BF8A" w14:textId="77777777" w:rsidR="00C82845" w:rsidRDefault="00780B77" w:rsidP="008C1933">
      <w:pPr>
        <w:adjustRightInd w:val="0"/>
        <w:snapToGrid w:val="0"/>
        <w:spacing w:line="600" w:lineRule="exact"/>
        <w:ind w:firstLineChars="200" w:firstLine="560"/>
        <w:outlineLvl w:val="1"/>
        <w:rPr>
          <w:rFonts w:asciiTheme="minorEastAsia" w:hAnsiTheme="minorEastAsia" w:cstheme="minorEastAsia"/>
          <w:bCs/>
          <w:sz w:val="28"/>
          <w:szCs w:val="28"/>
        </w:rPr>
      </w:pPr>
      <w:bookmarkStart w:id="21" w:name="_Toc227743570"/>
      <w:bookmarkStart w:id="22" w:name="_Toc1035590230"/>
      <w:r>
        <w:rPr>
          <w:rFonts w:asciiTheme="minorEastAsia" w:hAnsiTheme="minorEastAsia" w:cstheme="minorEastAsia" w:hint="eastAsia"/>
          <w:bCs/>
          <w:sz w:val="28"/>
          <w:szCs w:val="28"/>
        </w:rPr>
        <w:t>2017年3月27日，</w:t>
      </w:r>
      <w:r>
        <w:rPr>
          <w:rFonts w:asciiTheme="minorEastAsia" w:hAnsiTheme="minorEastAsia" w:cstheme="minorEastAsia"/>
          <w:bCs/>
          <w:sz w:val="28"/>
          <w:szCs w:val="28"/>
        </w:rPr>
        <w:t>项目取得</w:t>
      </w:r>
      <w:r>
        <w:rPr>
          <w:rFonts w:asciiTheme="minorEastAsia" w:hAnsiTheme="minorEastAsia" w:cstheme="minorEastAsia" w:hint="eastAsia"/>
          <w:bCs/>
          <w:sz w:val="28"/>
          <w:szCs w:val="28"/>
        </w:rPr>
        <w:t>平定县人民政府办公室</w:t>
      </w:r>
      <w:r>
        <w:rPr>
          <w:rFonts w:asciiTheme="minorEastAsia" w:hAnsiTheme="minorEastAsia" w:cstheme="minorEastAsia" w:hint="eastAsia"/>
          <w:bCs/>
          <w:color w:val="000000"/>
          <w:sz w:val="28"/>
          <w:szCs w:val="28"/>
        </w:rPr>
        <w:t>《平定县河道堤防水毁应急修复工程实施方案的通知》（平政办发[2017]17号）。</w:t>
      </w:r>
      <w:bookmarkEnd w:id="21"/>
      <w:bookmarkEnd w:id="22"/>
    </w:p>
    <w:p w14:paraId="5B9805B8" w14:textId="77777777" w:rsidR="00C82845" w:rsidRDefault="00780B77" w:rsidP="008C1933">
      <w:pPr>
        <w:adjustRightInd w:val="0"/>
        <w:snapToGrid w:val="0"/>
        <w:spacing w:line="600" w:lineRule="exact"/>
        <w:ind w:firstLineChars="200" w:firstLine="560"/>
        <w:outlineLvl w:val="1"/>
        <w:rPr>
          <w:rFonts w:asciiTheme="minorEastAsia" w:hAnsiTheme="minorEastAsia" w:cstheme="minorEastAsia"/>
          <w:bCs/>
          <w:sz w:val="28"/>
          <w:szCs w:val="28"/>
        </w:rPr>
      </w:pPr>
      <w:bookmarkStart w:id="23" w:name="_Toc870322036"/>
      <w:bookmarkStart w:id="24" w:name="_Toc1957520322"/>
      <w:r>
        <w:rPr>
          <w:rFonts w:asciiTheme="minorEastAsia" w:hAnsiTheme="minorEastAsia" w:cstheme="minorEastAsia" w:hint="eastAsia"/>
          <w:bCs/>
          <w:sz w:val="28"/>
          <w:szCs w:val="28"/>
        </w:rPr>
        <w:t>2017年8月8日，</w:t>
      </w:r>
      <w:r>
        <w:rPr>
          <w:rFonts w:asciiTheme="minorEastAsia" w:hAnsiTheme="minorEastAsia" w:cstheme="minorEastAsia"/>
          <w:bCs/>
          <w:sz w:val="28"/>
          <w:szCs w:val="28"/>
        </w:rPr>
        <w:t>项目取得</w:t>
      </w:r>
      <w:r>
        <w:rPr>
          <w:rFonts w:asciiTheme="minorEastAsia" w:hAnsiTheme="minorEastAsia" w:cstheme="minorEastAsia" w:hint="eastAsia"/>
          <w:bCs/>
          <w:sz w:val="28"/>
          <w:szCs w:val="28"/>
        </w:rPr>
        <w:t>平定县国土资源局《关于平定县河道堤防水毁应急修复工程用地的情况说明》。</w:t>
      </w:r>
      <w:bookmarkEnd w:id="23"/>
      <w:bookmarkEnd w:id="24"/>
    </w:p>
    <w:p w14:paraId="722055F5" w14:textId="77777777" w:rsidR="00C82845" w:rsidRDefault="00780B77" w:rsidP="008C1933">
      <w:pPr>
        <w:adjustRightInd w:val="0"/>
        <w:snapToGrid w:val="0"/>
        <w:spacing w:line="600" w:lineRule="exact"/>
        <w:ind w:firstLineChars="200" w:firstLine="560"/>
        <w:outlineLvl w:val="1"/>
        <w:rPr>
          <w:rFonts w:asciiTheme="minorEastAsia" w:hAnsiTheme="minorEastAsia" w:cstheme="minorEastAsia"/>
          <w:bCs/>
          <w:sz w:val="28"/>
          <w:szCs w:val="28"/>
        </w:rPr>
      </w:pPr>
      <w:bookmarkStart w:id="25" w:name="_Toc991339335"/>
      <w:bookmarkStart w:id="26" w:name="_Toc594579814"/>
      <w:r>
        <w:rPr>
          <w:rFonts w:asciiTheme="minorEastAsia" w:hAnsiTheme="minorEastAsia" w:cstheme="minorEastAsia" w:hint="eastAsia"/>
          <w:bCs/>
          <w:sz w:val="28"/>
          <w:szCs w:val="28"/>
        </w:rPr>
        <w:t>2017年8月15日，</w:t>
      </w:r>
      <w:r>
        <w:rPr>
          <w:rFonts w:asciiTheme="minorEastAsia" w:hAnsiTheme="minorEastAsia" w:cstheme="minorEastAsia"/>
          <w:bCs/>
          <w:sz w:val="28"/>
          <w:szCs w:val="28"/>
        </w:rPr>
        <w:t>项目取得</w:t>
      </w:r>
      <w:r>
        <w:rPr>
          <w:rFonts w:asciiTheme="minorEastAsia" w:hAnsiTheme="minorEastAsia" w:cstheme="minorEastAsia" w:hint="eastAsia"/>
          <w:bCs/>
          <w:sz w:val="28"/>
          <w:szCs w:val="28"/>
        </w:rPr>
        <w:t>平定县规划设计管理处《关于平定县河道堤防水毁应急修复工程选址的情况说明》。</w:t>
      </w:r>
      <w:bookmarkEnd w:id="25"/>
      <w:bookmarkEnd w:id="26"/>
    </w:p>
    <w:p w14:paraId="5D8E8A58" w14:textId="77777777" w:rsidR="00C82845" w:rsidRDefault="00780B77" w:rsidP="008C1933">
      <w:pPr>
        <w:adjustRightInd w:val="0"/>
        <w:snapToGrid w:val="0"/>
        <w:spacing w:line="600" w:lineRule="exact"/>
        <w:ind w:firstLineChars="200" w:firstLine="560"/>
        <w:outlineLvl w:val="1"/>
        <w:rPr>
          <w:rFonts w:asciiTheme="minorEastAsia" w:hAnsiTheme="minorEastAsia" w:cstheme="minorEastAsia"/>
          <w:bCs/>
          <w:sz w:val="28"/>
          <w:szCs w:val="28"/>
        </w:rPr>
      </w:pPr>
      <w:bookmarkStart w:id="27" w:name="_Toc1262069919"/>
      <w:bookmarkStart w:id="28" w:name="_Toc861524407"/>
      <w:r>
        <w:rPr>
          <w:rFonts w:asciiTheme="minorEastAsia" w:hAnsiTheme="minorEastAsia" w:cstheme="minorEastAsia" w:hint="eastAsia"/>
          <w:bCs/>
          <w:sz w:val="28"/>
          <w:szCs w:val="28"/>
        </w:rPr>
        <w:t>2017年11月27日，项目取得平定县发展和改革局《关于平定县河道堤防水毁应急修复工程可行性研究报告的批复》（平发改农[2017]205号）。</w:t>
      </w:r>
      <w:bookmarkEnd w:id="27"/>
      <w:bookmarkEnd w:id="28"/>
    </w:p>
    <w:p w14:paraId="405E3300" w14:textId="77777777" w:rsidR="00C82845" w:rsidRDefault="00780B77" w:rsidP="008C1933">
      <w:pPr>
        <w:adjustRightInd w:val="0"/>
        <w:snapToGrid w:val="0"/>
        <w:spacing w:line="600" w:lineRule="exact"/>
        <w:ind w:firstLine="560"/>
        <w:rPr>
          <w:rFonts w:asciiTheme="minorEastAsia" w:hAnsiTheme="minorEastAsia" w:cstheme="minorEastAsia"/>
          <w:b/>
          <w:sz w:val="28"/>
          <w:szCs w:val="28"/>
        </w:rPr>
      </w:pPr>
      <w:r>
        <w:rPr>
          <w:rFonts w:asciiTheme="minorEastAsia" w:hAnsiTheme="minorEastAsia" w:cstheme="minorEastAsia" w:hint="eastAsia"/>
          <w:b/>
          <w:sz w:val="28"/>
          <w:szCs w:val="28"/>
        </w:rPr>
        <w:t>4、项目建设及进展情况</w:t>
      </w:r>
    </w:p>
    <w:p w14:paraId="78D76974" w14:textId="77777777" w:rsidR="00C82845" w:rsidRDefault="00780B77" w:rsidP="008C1933">
      <w:pPr>
        <w:adjustRightInd w:val="0"/>
        <w:snapToGrid w:val="0"/>
        <w:spacing w:line="600" w:lineRule="exact"/>
        <w:ind w:firstLine="560"/>
        <w:rPr>
          <w:rFonts w:asciiTheme="minorEastAsia" w:hAnsiTheme="minorEastAsia" w:cstheme="minorEastAsia"/>
          <w:bCs/>
          <w:color w:val="000000"/>
          <w:sz w:val="28"/>
          <w:szCs w:val="28"/>
        </w:rPr>
      </w:pPr>
      <w:r>
        <w:rPr>
          <w:rFonts w:asciiTheme="minorEastAsia" w:hAnsiTheme="minorEastAsia" w:cstheme="minorEastAsia"/>
          <w:bCs/>
          <w:sz w:val="28"/>
          <w:szCs w:val="28"/>
        </w:rPr>
        <w:t>本</w:t>
      </w:r>
      <w:r>
        <w:rPr>
          <w:rFonts w:asciiTheme="minorEastAsia" w:hAnsiTheme="minorEastAsia" w:cstheme="minorEastAsia" w:hint="eastAsia"/>
          <w:bCs/>
          <w:sz w:val="28"/>
          <w:szCs w:val="28"/>
        </w:rPr>
        <w:t>项目于</w:t>
      </w:r>
      <w:ins w:id="29" w:author="王路律师" w:date="2019-07-30T19:01:00Z">
        <w:r>
          <w:rPr>
            <w:rFonts w:asciiTheme="minorEastAsia" w:hAnsiTheme="minorEastAsia" w:cstheme="minorEastAsia" w:hint="eastAsia"/>
            <w:sz w:val="28"/>
          </w:rPr>
          <w:t>2017年3月15日</w:t>
        </w:r>
      </w:ins>
      <w:r>
        <w:rPr>
          <w:rFonts w:asciiTheme="minorEastAsia" w:hAnsiTheme="minorEastAsia" w:cstheme="minorEastAsia"/>
          <w:sz w:val="28"/>
        </w:rPr>
        <w:t>开工</w:t>
      </w:r>
      <w:r>
        <w:rPr>
          <w:rFonts w:asciiTheme="minorEastAsia" w:hAnsiTheme="minorEastAsia" w:cstheme="minorEastAsia" w:hint="eastAsia"/>
          <w:sz w:val="28"/>
        </w:rPr>
        <w:t>，</w:t>
      </w:r>
      <w:r>
        <w:rPr>
          <w:rFonts w:asciiTheme="minorEastAsia" w:hAnsiTheme="minorEastAsia" w:cstheme="minorEastAsia" w:hint="eastAsia"/>
          <w:bCs/>
          <w:color w:val="000000"/>
          <w:sz w:val="28"/>
          <w:szCs w:val="28"/>
        </w:rPr>
        <w:t>2017年底完工。</w:t>
      </w:r>
    </w:p>
    <w:p w14:paraId="7AF57AE7" w14:textId="77777777" w:rsidR="00C82845" w:rsidRDefault="00780B77" w:rsidP="008C1933">
      <w:pPr>
        <w:adjustRightInd w:val="0"/>
        <w:snapToGrid w:val="0"/>
        <w:spacing w:line="600" w:lineRule="exact"/>
        <w:ind w:firstLine="560"/>
        <w:rPr>
          <w:rFonts w:asciiTheme="minorEastAsia" w:hAnsiTheme="minorEastAsia" w:cstheme="minorEastAsia"/>
          <w:bCs/>
          <w:color w:val="000000"/>
          <w:sz w:val="28"/>
          <w:szCs w:val="28"/>
        </w:rPr>
      </w:pPr>
      <w:r>
        <w:rPr>
          <w:rFonts w:asciiTheme="minorEastAsia" w:hAnsiTheme="minorEastAsia" w:cstheme="minorEastAsia" w:hint="eastAsia"/>
          <w:bCs/>
          <w:color w:val="000000"/>
          <w:sz w:val="28"/>
          <w:szCs w:val="28"/>
        </w:rPr>
        <w:t>全县水毁堤防修复工程已全部竣工完成，涉及8个乡镇、100个行政村、410个标段，修复水毁堤防62.8公里。</w:t>
      </w:r>
    </w:p>
    <w:p w14:paraId="3678E22F" w14:textId="77777777" w:rsidR="00C82845" w:rsidRDefault="00780B77" w:rsidP="008C1933">
      <w:pPr>
        <w:adjustRightInd w:val="0"/>
        <w:snapToGrid w:val="0"/>
        <w:spacing w:line="600" w:lineRule="exact"/>
        <w:ind w:firstLine="560"/>
        <w:rPr>
          <w:rFonts w:asciiTheme="minorEastAsia" w:hAnsiTheme="minorEastAsia" w:cstheme="minorEastAsia"/>
          <w:bCs/>
          <w:color w:val="000000"/>
          <w:sz w:val="28"/>
          <w:szCs w:val="28"/>
        </w:rPr>
      </w:pPr>
      <w:r>
        <w:rPr>
          <w:rFonts w:asciiTheme="minorEastAsia" w:hAnsiTheme="minorEastAsia" w:cstheme="minorEastAsia"/>
          <w:sz w:val="28"/>
        </w:rPr>
        <w:t>截止</w:t>
      </w:r>
      <w:ins w:id="30" w:author="王路律师" w:date="2019-07-27T22:15:00Z">
        <w:r>
          <w:rPr>
            <w:rFonts w:asciiTheme="minorEastAsia" w:hAnsiTheme="minorEastAsia" w:cstheme="minorEastAsia" w:hint="eastAsia"/>
            <w:sz w:val="28"/>
          </w:rPr>
          <w:t>2019年3月31日，</w:t>
        </w:r>
      </w:ins>
      <w:r>
        <w:rPr>
          <w:rFonts w:asciiTheme="minorEastAsia" w:hAnsiTheme="minorEastAsia" w:cstheme="minorEastAsia"/>
          <w:sz w:val="28"/>
        </w:rPr>
        <w:t>本项目</w:t>
      </w:r>
      <w:ins w:id="31" w:author="王路律师" w:date="2019-07-27T22:15:00Z">
        <w:r>
          <w:rPr>
            <w:rFonts w:asciiTheme="minorEastAsia" w:hAnsiTheme="minorEastAsia" w:cstheme="minorEastAsia" w:hint="eastAsia"/>
            <w:sz w:val="28"/>
          </w:rPr>
          <w:t>已累计完成投资额</w:t>
        </w:r>
      </w:ins>
      <w:ins w:id="32" w:author="王路律师" w:date="2019-07-30T19:01:00Z">
        <w:r>
          <w:rPr>
            <w:rFonts w:asciiTheme="minorEastAsia" w:hAnsiTheme="minorEastAsia" w:cstheme="minorEastAsia" w:hint="eastAsia"/>
            <w:sz w:val="28"/>
          </w:rPr>
          <w:t>15782.33万元，占</w:t>
        </w:r>
      </w:ins>
      <w:r>
        <w:rPr>
          <w:rFonts w:asciiTheme="minorEastAsia" w:hAnsiTheme="minorEastAsia" w:cstheme="minorEastAsia"/>
          <w:sz w:val="28"/>
        </w:rPr>
        <w:t>总投资</w:t>
      </w:r>
      <w:ins w:id="33" w:author="王路律师" w:date="2019-07-30T19:01:00Z">
        <w:r>
          <w:rPr>
            <w:rFonts w:asciiTheme="minorEastAsia" w:hAnsiTheme="minorEastAsia" w:cstheme="minorEastAsia" w:hint="eastAsia"/>
            <w:sz w:val="28"/>
          </w:rPr>
          <w:t>的100%。</w:t>
        </w:r>
      </w:ins>
    </w:p>
    <w:p w14:paraId="5689FF10" w14:textId="77777777" w:rsidR="00C82845" w:rsidRPr="008C1933" w:rsidRDefault="00780B77" w:rsidP="008C1933">
      <w:pPr>
        <w:pStyle w:val="2"/>
        <w:spacing w:before="0" w:after="0" w:line="600" w:lineRule="exact"/>
        <w:ind w:firstLineChars="200" w:firstLine="560"/>
        <w:jc w:val="both"/>
        <w:rPr>
          <w:rFonts w:asciiTheme="minorEastAsia" w:eastAsiaTheme="minorEastAsia" w:hAnsiTheme="minorEastAsia" w:cstheme="minorEastAsia"/>
          <w:sz w:val="28"/>
          <w:szCs w:val="28"/>
        </w:rPr>
      </w:pPr>
      <w:bookmarkStart w:id="34" w:name="_Toc913147214"/>
      <w:bookmarkStart w:id="35" w:name="_Toc1305960375"/>
      <w:r w:rsidRPr="008C1933">
        <w:rPr>
          <w:rFonts w:asciiTheme="minorEastAsia" w:eastAsiaTheme="minorEastAsia" w:hAnsiTheme="minorEastAsia" w:cstheme="minorEastAsia" w:hint="eastAsia"/>
          <w:sz w:val="28"/>
          <w:szCs w:val="28"/>
        </w:rPr>
        <w:lastRenderedPageBreak/>
        <w:t>五、债券重大公开事项</w:t>
      </w:r>
      <w:bookmarkEnd w:id="34"/>
      <w:bookmarkEnd w:id="35"/>
    </w:p>
    <w:p w14:paraId="070AE86D" w14:textId="77777777" w:rsidR="00C82845" w:rsidRDefault="00780B77" w:rsidP="008C1933">
      <w:pPr>
        <w:adjustRightInd w:val="0"/>
        <w:snapToGrid w:val="0"/>
        <w:spacing w:line="600" w:lineRule="exact"/>
        <w:ind w:firstLine="560"/>
        <w:rPr>
          <w:rFonts w:asciiTheme="minorEastAsia" w:hAnsiTheme="minorEastAsia" w:cstheme="minorEastAsia"/>
          <w:bCs/>
          <w:sz w:val="28"/>
          <w:szCs w:val="28"/>
        </w:rPr>
      </w:pPr>
      <w:r>
        <w:rPr>
          <w:rFonts w:asciiTheme="minorEastAsia" w:hAnsiTheme="minorEastAsia" w:cstheme="minorEastAsia"/>
          <w:bCs/>
          <w:sz w:val="28"/>
          <w:szCs w:val="28"/>
        </w:rPr>
        <w:t>截止</w:t>
      </w:r>
      <w:r>
        <w:rPr>
          <w:rFonts w:asciiTheme="minorEastAsia" w:hAnsiTheme="minorEastAsia" w:cstheme="minorEastAsia" w:hint="eastAsia"/>
          <w:bCs/>
          <w:sz w:val="28"/>
          <w:szCs w:val="28"/>
        </w:rPr>
        <w:t>2018年末，本单位所在债券资金使用地区未发生可能影响当地一般公共预算收入的重大事项。</w:t>
      </w:r>
    </w:p>
    <w:p w14:paraId="48834862" w14:textId="77777777" w:rsidR="00C82845" w:rsidRDefault="00C82845" w:rsidP="008C1933">
      <w:pPr>
        <w:spacing w:line="600" w:lineRule="exact"/>
        <w:rPr>
          <w:rFonts w:asciiTheme="minorEastAsia" w:hAnsiTheme="minorEastAsia" w:cstheme="minorEastAsia"/>
        </w:rPr>
      </w:pPr>
    </w:p>
    <w:p w14:paraId="6F7CA693" w14:textId="77777777" w:rsidR="00C82845" w:rsidRDefault="00780B77" w:rsidP="008C1933">
      <w:pPr>
        <w:spacing w:line="600" w:lineRule="exact"/>
        <w:rPr>
          <w:rFonts w:asciiTheme="minorEastAsia" w:hAnsiTheme="minorEastAsia" w:cstheme="minorEastAsia"/>
          <w:bCs/>
          <w:sz w:val="28"/>
          <w:szCs w:val="28"/>
        </w:rPr>
      </w:pPr>
      <w:r>
        <w:rPr>
          <w:rFonts w:asciiTheme="minorEastAsia" w:hAnsiTheme="minorEastAsia" w:cstheme="minorEastAsia" w:hint="eastAsia"/>
        </w:rPr>
        <w:t xml:space="preserve">                                             </w:t>
      </w:r>
      <w:r>
        <w:rPr>
          <w:rFonts w:asciiTheme="minorEastAsia" w:hAnsiTheme="minorEastAsia" w:cstheme="minorEastAsia" w:hint="eastAsia"/>
          <w:sz w:val="28"/>
          <w:szCs w:val="28"/>
        </w:rPr>
        <w:t>平</w:t>
      </w:r>
      <w:r>
        <w:rPr>
          <w:rFonts w:asciiTheme="minorEastAsia" w:hAnsiTheme="minorEastAsia" w:cstheme="minorEastAsia" w:hint="eastAsia"/>
          <w:bCs/>
          <w:sz w:val="28"/>
          <w:szCs w:val="28"/>
        </w:rPr>
        <w:t>定县水利局</w:t>
      </w:r>
    </w:p>
    <w:p w14:paraId="1C0F407A" w14:textId="77777777" w:rsidR="00C82845" w:rsidRDefault="00780B77" w:rsidP="008C1933">
      <w:pPr>
        <w:spacing w:line="600" w:lineRule="exact"/>
        <w:rPr>
          <w:rFonts w:asciiTheme="minorEastAsia" w:hAnsiTheme="minorEastAsia" w:cstheme="minorEastAsia"/>
          <w:bCs/>
          <w:sz w:val="28"/>
          <w:szCs w:val="28"/>
        </w:rPr>
      </w:pPr>
      <w:r>
        <w:rPr>
          <w:rFonts w:asciiTheme="minorEastAsia" w:hAnsiTheme="minorEastAsia" w:cstheme="minorEastAsia" w:hint="eastAsia"/>
          <w:bCs/>
          <w:sz w:val="28"/>
          <w:szCs w:val="28"/>
        </w:rPr>
        <w:t xml:space="preserve">                                      二〇一九年</w:t>
      </w:r>
      <w:r>
        <w:rPr>
          <w:rFonts w:asciiTheme="minorEastAsia" w:hAnsiTheme="minorEastAsia" w:cstheme="minorEastAsia"/>
          <w:bCs/>
          <w:sz w:val="28"/>
          <w:szCs w:val="28"/>
        </w:rPr>
        <w:t>八</w:t>
      </w:r>
      <w:r>
        <w:rPr>
          <w:rFonts w:asciiTheme="minorEastAsia" w:hAnsiTheme="minorEastAsia" w:cstheme="minorEastAsia" w:hint="eastAsia"/>
          <w:bCs/>
          <w:sz w:val="28"/>
          <w:szCs w:val="28"/>
        </w:rPr>
        <w:t>月</w:t>
      </w:r>
    </w:p>
    <w:p w14:paraId="10295187" w14:textId="77777777" w:rsidR="00C82845" w:rsidRDefault="00C82845">
      <w:pPr>
        <w:rPr>
          <w:rFonts w:asciiTheme="minorEastAsia" w:hAnsiTheme="minorEastAsia" w:cstheme="minorEastAsia"/>
          <w:bCs/>
          <w:sz w:val="28"/>
          <w:szCs w:val="28"/>
        </w:rPr>
      </w:pPr>
    </w:p>
    <w:p w14:paraId="1C296D47" w14:textId="77777777" w:rsidR="00C82845" w:rsidRDefault="00C82845">
      <w:pPr>
        <w:rPr>
          <w:rFonts w:asciiTheme="minorEastAsia" w:hAnsiTheme="minorEastAsia" w:cstheme="minorEastAsia"/>
          <w:bCs/>
          <w:sz w:val="28"/>
          <w:szCs w:val="28"/>
        </w:rPr>
      </w:pPr>
    </w:p>
    <w:p w14:paraId="7C521056" w14:textId="77777777" w:rsidR="008C1933" w:rsidRDefault="008C1933">
      <w:pPr>
        <w:rPr>
          <w:rFonts w:asciiTheme="minorEastAsia" w:hAnsiTheme="minorEastAsia" w:cstheme="minorEastAsia"/>
          <w:bCs/>
          <w:sz w:val="28"/>
          <w:szCs w:val="28"/>
        </w:rPr>
      </w:pPr>
    </w:p>
    <w:p w14:paraId="7349A162" w14:textId="77777777" w:rsidR="008C1933" w:rsidRDefault="008C1933">
      <w:pPr>
        <w:rPr>
          <w:rFonts w:asciiTheme="minorEastAsia" w:hAnsiTheme="minorEastAsia" w:cstheme="minorEastAsia"/>
          <w:bCs/>
          <w:sz w:val="28"/>
          <w:szCs w:val="28"/>
        </w:rPr>
      </w:pPr>
    </w:p>
    <w:p w14:paraId="6AC12D67" w14:textId="77777777" w:rsidR="008C1933" w:rsidRDefault="008C1933">
      <w:pPr>
        <w:rPr>
          <w:rFonts w:asciiTheme="minorEastAsia" w:hAnsiTheme="minorEastAsia" w:cstheme="minorEastAsia"/>
          <w:bCs/>
          <w:sz w:val="28"/>
          <w:szCs w:val="28"/>
        </w:rPr>
      </w:pPr>
    </w:p>
    <w:p w14:paraId="0FF7AB8D" w14:textId="77777777" w:rsidR="008C1933" w:rsidRDefault="008C1933">
      <w:pPr>
        <w:rPr>
          <w:rFonts w:asciiTheme="minorEastAsia" w:hAnsiTheme="minorEastAsia" w:cstheme="minorEastAsia"/>
          <w:bCs/>
          <w:sz w:val="28"/>
          <w:szCs w:val="28"/>
        </w:rPr>
      </w:pPr>
    </w:p>
    <w:p w14:paraId="2B7CFF9D" w14:textId="77777777" w:rsidR="008C1933" w:rsidRDefault="008C1933">
      <w:pPr>
        <w:rPr>
          <w:rFonts w:asciiTheme="minorEastAsia" w:hAnsiTheme="minorEastAsia" w:cstheme="minorEastAsia"/>
          <w:bCs/>
          <w:sz w:val="28"/>
          <w:szCs w:val="28"/>
        </w:rPr>
      </w:pPr>
    </w:p>
    <w:p w14:paraId="7566F722" w14:textId="77777777" w:rsidR="008C1933" w:rsidRDefault="008C1933">
      <w:pPr>
        <w:rPr>
          <w:rFonts w:asciiTheme="minorEastAsia" w:hAnsiTheme="minorEastAsia" w:cstheme="minorEastAsia"/>
          <w:bCs/>
          <w:sz w:val="28"/>
          <w:szCs w:val="28"/>
        </w:rPr>
      </w:pPr>
    </w:p>
    <w:p w14:paraId="0A23D009" w14:textId="77777777" w:rsidR="008C1933" w:rsidRDefault="008C1933">
      <w:pPr>
        <w:rPr>
          <w:rFonts w:asciiTheme="minorEastAsia" w:hAnsiTheme="minorEastAsia" w:cstheme="minorEastAsia"/>
          <w:bCs/>
          <w:sz w:val="28"/>
          <w:szCs w:val="28"/>
        </w:rPr>
      </w:pPr>
    </w:p>
    <w:p w14:paraId="1AF0A657" w14:textId="77777777" w:rsidR="008C1933" w:rsidRDefault="008C1933">
      <w:pPr>
        <w:rPr>
          <w:rFonts w:asciiTheme="minorEastAsia" w:hAnsiTheme="minorEastAsia" w:cstheme="minorEastAsia"/>
          <w:bCs/>
          <w:sz w:val="28"/>
          <w:szCs w:val="28"/>
        </w:rPr>
      </w:pPr>
    </w:p>
    <w:p w14:paraId="1D2A0C82" w14:textId="77777777" w:rsidR="008C1933" w:rsidRDefault="008C1933">
      <w:pPr>
        <w:rPr>
          <w:rFonts w:asciiTheme="minorEastAsia" w:hAnsiTheme="minorEastAsia" w:cstheme="minorEastAsia"/>
          <w:bCs/>
          <w:sz w:val="28"/>
          <w:szCs w:val="28"/>
        </w:rPr>
      </w:pPr>
    </w:p>
    <w:p w14:paraId="712E93D7" w14:textId="77777777" w:rsidR="008C1933" w:rsidRDefault="008C1933">
      <w:pPr>
        <w:rPr>
          <w:rFonts w:asciiTheme="minorEastAsia" w:hAnsiTheme="minorEastAsia" w:cstheme="minorEastAsia"/>
          <w:bCs/>
          <w:sz w:val="28"/>
          <w:szCs w:val="28"/>
        </w:rPr>
      </w:pPr>
    </w:p>
    <w:p w14:paraId="22EA9D49" w14:textId="77777777" w:rsidR="008C1933" w:rsidRDefault="008C1933">
      <w:pPr>
        <w:rPr>
          <w:rFonts w:asciiTheme="minorEastAsia" w:hAnsiTheme="minorEastAsia" w:cstheme="minorEastAsia"/>
          <w:bCs/>
          <w:sz w:val="28"/>
          <w:szCs w:val="28"/>
        </w:rPr>
      </w:pPr>
    </w:p>
    <w:p w14:paraId="1DA0CEDE" w14:textId="77777777" w:rsidR="008C1933" w:rsidRDefault="008C1933">
      <w:pPr>
        <w:rPr>
          <w:rFonts w:asciiTheme="minorEastAsia" w:hAnsiTheme="minorEastAsia" w:cstheme="minorEastAsia"/>
          <w:bCs/>
          <w:sz w:val="28"/>
          <w:szCs w:val="28"/>
        </w:rPr>
      </w:pPr>
    </w:p>
    <w:p w14:paraId="3D2CC9DB" w14:textId="77777777" w:rsidR="008C1933" w:rsidRDefault="008C1933">
      <w:pPr>
        <w:rPr>
          <w:rFonts w:asciiTheme="minorEastAsia" w:hAnsiTheme="minorEastAsia" w:cstheme="minorEastAsia"/>
          <w:bCs/>
          <w:sz w:val="28"/>
          <w:szCs w:val="28"/>
        </w:rPr>
      </w:pPr>
    </w:p>
    <w:p w14:paraId="7A489AAA" w14:textId="77777777" w:rsidR="00C82845" w:rsidRPr="008C1933" w:rsidRDefault="00780B77" w:rsidP="008C1933">
      <w:pPr>
        <w:pStyle w:val="2"/>
        <w:spacing w:before="0" w:after="0" w:line="600" w:lineRule="exact"/>
        <w:jc w:val="center"/>
        <w:rPr>
          <w:rFonts w:asciiTheme="minorEastAsia" w:eastAsiaTheme="minorEastAsia" w:hAnsiTheme="minorEastAsia" w:cstheme="minorEastAsia"/>
        </w:rPr>
      </w:pPr>
      <w:bookmarkStart w:id="36" w:name="_Toc1993150285"/>
      <w:r w:rsidRPr="008C1933">
        <w:rPr>
          <w:rFonts w:asciiTheme="minorEastAsia" w:eastAsiaTheme="minorEastAsia" w:hAnsiTheme="minorEastAsia" w:cstheme="minorEastAsia" w:hint="eastAsia"/>
        </w:rPr>
        <w:lastRenderedPageBreak/>
        <w:t>平定县住房和城乡建设管理局</w:t>
      </w:r>
      <w:bookmarkEnd w:id="36"/>
    </w:p>
    <w:p w14:paraId="4E62703B" w14:textId="77777777" w:rsidR="00C82845" w:rsidRPr="008C1933" w:rsidRDefault="00780B77" w:rsidP="008C1933">
      <w:pPr>
        <w:pStyle w:val="2"/>
        <w:spacing w:before="0" w:after="0" w:line="600" w:lineRule="exact"/>
        <w:jc w:val="center"/>
        <w:rPr>
          <w:rFonts w:asciiTheme="minorEastAsia" w:hAnsiTheme="minorEastAsia" w:cstheme="minorEastAsia"/>
        </w:rPr>
      </w:pPr>
      <w:bookmarkStart w:id="37" w:name="_Toc279430442"/>
      <w:r w:rsidRPr="008C1933">
        <w:rPr>
          <w:rFonts w:asciiTheme="minorEastAsia" w:eastAsiaTheme="minorEastAsia" w:hAnsiTheme="minorEastAsia" w:cstheme="minorEastAsia" w:hint="eastAsia"/>
        </w:rPr>
        <w:t>债券存续期信息公示</w:t>
      </w:r>
      <w:bookmarkEnd w:id="37"/>
    </w:p>
    <w:p w14:paraId="317866AB" w14:textId="77777777" w:rsidR="00C82845" w:rsidRDefault="00780B77">
      <w:pPr>
        <w:ind w:firstLineChars="200" w:firstLine="560"/>
        <w:rPr>
          <w:rFonts w:asciiTheme="minorEastAsia" w:hAnsiTheme="minorEastAsia" w:cstheme="minorEastAsia"/>
          <w:b/>
          <w:sz w:val="28"/>
          <w:szCs w:val="28"/>
        </w:rPr>
      </w:pPr>
      <w:r>
        <w:rPr>
          <w:rFonts w:asciiTheme="minorEastAsia" w:hAnsiTheme="minorEastAsia" w:cstheme="minorEastAsia" w:hint="eastAsia"/>
          <w:b/>
          <w:sz w:val="28"/>
          <w:szCs w:val="28"/>
        </w:rPr>
        <w:t>一、债券资金使用单位</w:t>
      </w:r>
    </w:p>
    <w:p w14:paraId="730782CA" w14:textId="77777777" w:rsidR="00C82845" w:rsidRDefault="00780B77">
      <w:pPr>
        <w:adjustRightInd w:val="0"/>
        <w:snapToGrid w:val="0"/>
        <w:spacing w:line="600" w:lineRule="exact"/>
        <w:ind w:firstLine="560"/>
        <w:rPr>
          <w:rFonts w:asciiTheme="minorEastAsia" w:hAnsiTheme="minorEastAsia" w:cstheme="minorEastAsia"/>
          <w:bCs/>
          <w:sz w:val="28"/>
          <w:szCs w:val="28"/>
        </w:rPr>
      </w:pPr>
      <w:r>
        <w:rPr>
          <w:rFonts w:hint="eastAsia"/>
          <w:bCs/>
          <w:sz w:val="28"/>
          <w:szCs w:val="28"/>
        </w:rPr>
        <w:t>本次信息公示所涉一般债券资金使用单位：</w:t>
      </w:r>
      <w:r>
        <w:rPr>
          <w:rFonts w:asciiTheme="minorEastAsia" w:hAnsiTheme="minorEastAsia" w:cstheme="minorEastAsia" w:hint="eastAsia"/>
          <w:bCs/>
          <w:sz w:val="28"/>
          <w:szCs w:val="28"/>
        </w:rPr>
        <w:t>平定县住房和城乡建设管理局。本单位依法取得了平定县委机构编制委员会</w:t>
      </w:r>
      <w:r>
        <w:rPr>
          <w:rFonts w:asciiTheme="minorEastAsia" w:hAnsiTheme="minorEastAsia" w:cstheme="minorEastAsia"/>
          <w:bCs/>
          <w:sz w:val="28"/>
          <w:szCs w:val="28"/>
        </w:rPr>
        <w:t>颁发的《</w:t>
      </w:r>
      <w:r>
        <w:rPr>
          <w:rFonts w:asciiTheme="minorEastAsia" w:hAnsiTheme="minorEastAsia" w:cstheme="minorEastAsia" w:hint="eastAsia"/>
          <w:bCs/>
          <w:sz w:val="28"/>
          <w:szCs w:val="28"/>
        </w:rPr>
        <w:t>机关法人证书</w:t>
      </w:r>
      <w:r>
        <w:rPr>
          <w:rFonts w:asciiTheme="minorEastAsia" w:hAnsiTheme="minorEastAsia" w:cstheme="minorEastAsia"/>
          <w:bCs/>
          <w:sz w:val="28"/>
          <w:szCs w:val="28"/>
        </w:rPr>
        <w:t>》。</w:t>
      </w:r>
      <w:r>
        <w:rPr>
          <w:rFonts w:asciiTheme="minorEastAsia" w:hAnsiTheme="minorEastAsia" w:cstheme="minorEastAsia" w:hint="eastAsia"/>
          <w:bCs/>
          <w:sz w:val="28"/>
          <w:szCs w:val="28"/>
        </w:rPr>
        <w:t>基本信息如下：</w:t>
      </w:r>
    </w:p>
    <w:tbl>
      <w:tblPr>
        <w:tblW w:w="8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3"/>
        <w:gridCol w:w="5692"/>
      </w:tblGrid>
      <w:tr w:rsidR="00C82845" w14:paraId="2BBE554A" w14:textId="77777777">
        <w:trPr>
          <w:jc w:val="center"/>
        </w:trPr>
        <w:tc>
          <w:tcPr>
            <w:tcW w:w="2603" w:type="dxa"/>
            <w:tcBorders>
              <w:top w:val="single" w:sz="4" w:space="0" w:color="auto"/>
              <w:left w:val="single" w:sz="4" w:space="0" w:color="auto"/>
              <w:bottom w:val="single" w:sz="4" w:space="0" w:color="auto"/>
              <w:right w:val="single" w:sz="4" w:space="0" w:color="auto"/>
            </w:tcBorders>
          </w:tcPr>
          <w:p w14:paraId="023162F7"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bCs/>
                <w:sz w:val="28"/>
                <w:szCs w:val="28"/>
              </w:rPr>
              <w:t>机构</w:t>
            </w:r>
            <w:r>
              <w:rPr>
                <w:rFonts w:asciiTheme="minorEastAsia" w:hAnsiTheme="minorEastAsia" w:cstheme="minorEastAsia" w:hint="eastAsia"/>
                <w:bCs/>
                <w:sz w:val="28"/>
                <w:szCs w:val="28"/>
              </w:rPr>
              <w:t>名称</w:t>
            </w:r>
          </w:p>
        </w:tc>
        <w:tc>
          <w:tcPr>
            <w:tcW w:w="5692" w:type="dxa"/>
            <w:tcBorders>
              <w:top w:val="single" w:sz="4" w:space="0" w:color="auto"/>
              <w:left w:val="single" w:sz="4" w:space="0" w:color="auto"/>
              <w:bottom w:val="single" w:sz="4" w:space="0" w:color="auto"/>
              <w:right w:val="single" w:sz="4" w:space="0" w:color="auto"/>
            </w:tcBorders>
          </w:tcPr>
          <w:p w14:paraId="3BAE60A4"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平定县住房和城乡建设管理局</w:t>
            </w:r>
          </w:p>
        </w:tc>
      </w:tr>
      <w:tr w:rsidR="00C82845" w14:paraId="494F386A" w14:textId="77777777">
        <w:trPr>
          <w:jc w:val="center"/>
        </w:trPr>
        <w:tc>
          <w:tcPr>
            <w:tcW w:w="2603" w:type="dxa"/>
            <w:tcBorders>
              <w:top w:val="single" w:sz="4" w:space="0" w:color="auto"/>
              <w:left w:val="single" w:sz="4" w:space="0" w:color="auto"/>
              <w:bottom w:val="single" w:sz="4" w:space="0" w:color="auto"/>
              <w:right w:val="single" w:sz="4" w:space="0" w:color="auto"/>
            </w:tcBorders>
          </w:tcPr>
          <w:p w14:paraId="3FDABCF8"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统一社会信用代码</w:t>
            </w:r>
          </w:p>
        </w:tc>
        <w:tc>
          <w:tcPr>
            <w:tcW w:w="5692" w:type="dxa"/>
            <w:tcBorders>
              <w:top w:val="single" w:sz="4" w:space="0" w:color="auto"/>
              <w:left w:val="single" w:sz="4" w:space="0" w:color="auto"/>
              <w:bottom w:val="single" w:sz="4" w:space="0" w:color="auto"/>
              <w:right w:val="single" w:sz="4" w:space="0" w:color="auto"/>
            </w:tcBorders>
          </w:tcPr>
          <w:p w14:paraId="45903BB4"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11140321012330226D</w:t>
            </w:r>
          </w:p>
        </w:tc>
      </w:tr>
      <w:tr w:rsidR="00C82845" w14:paraId="5B0B9457" w14:textId="77777777">
        <w:trPr>
          <w:jc w:val="center"/>
        </w:trPr>
        <w:tc>
          <w:tcPr>
            <w:tcW w:w="2603" w:type="dxa"/>
            <w:tcBorders>
              <w:top w:val="single" w:sz="4" w:space="0" w:color="auto"/>
              <w:left w:val="single" w:sz="4" w:space="0" w:color="auto"/>
              <w:bottom w:val="single" w:sz="4" w:space="0" w:color="auto"/>
              <w:right w:val="single" w:sz="4" w:space="0" w:color="auto"/>
            </w:tcBorders>
          </w:tcPr>
          <w:p w14:paraId="7F34140B"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负责人</w:t>
            </w:r>
          </w:p>
        </w:tc>
        <w:tc>
          <w:tcPr>
            <w:tcW w:w="5692" w:type="dxa"/>
            <w:tcBorders>
              <w:top w:val="single" w:sz="4" w:space="0" w:color="auto"/>
              <w:left w:val="single" w:sz="4" w:space="0" w:color="auto"/>
              <w:bottom w:val="single" w:sz="4" w:space="0" w:color="auto"/>
              <w:right w:val="single" w:sz="4" w:space="0" w:color="auto"/>
            </w:tcBorders>
          </w:tcPr>
          <w:p w14:paraId="0BF1EC86"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刘建生</w:t>
            </w:r>
          </w:p>
        </w:tc>
      </w:tr>
      <w:tr w:rsidR="00C82845" w14:paraId="3201BC2E" w14:textId="77777777">
        <w:trPr>
          <w:jc w:val="center"/>
        </w:trPr>
        <w:tc>
          <w:tcPr>
            <w:tcW w:w="2603" w:type="dxa"/>
            <w:tcBorders>
              <w:top w:val="single" w:sz="4" w:space="0" w:color="auto"/>
              <w:left w:val="single" w:sz="4" w:space="0" w:color="auto"/>
              <w:bottom w:val="single" w:sz="4" w:space="0" w:color="auto"/>
              <w:right w:val="single" w:sz="4" w:space="0" w:color="auto"/>
            </w:tcBorders>
          </w:tcPr>
          <w:p w14:paraId="6646A844"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地址</w:t>
            </w:r>
          </w:p>
        </w:tc>
        <w:tc>
          <w:tcPr>
            <w:tcW w:w="5692" w:type="dxa"/>
            <w:tcBorders>
              <w:top w:val="single" w:sz="4" w:space="0" w:color="auto"/>
              <w:left w:val="single" w:sz="4" w:space="0" w:color="auto"/>
              <w:bottom w:val="single" w:sz="4" w:space="0" w:color="auto"/>
              <w:right w:val="single" w:sz="4" w:space="0" w:color="auto"/>
            </w:tcBorders>
          </w:tcPr>
          <w:p w14:paraId="3FB230AA"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平定县综合办公大楼6楼</w:t>
            </w:r>
          </w:p>
        </w:tc>
      </w:tr>
      <w:tr w:rsidR="00C82845" w14:paraId="4D9D9184" w14:textId="77777777">
        <w:trPr>
          <w:jc w:val="center"/>
        </w:trPr>
        <w:tc>
          <w:tcPr>
            <w:tcW w:w="2603" w:type="dxa"/>
            <w:tcBorders>
              <w:top w:val="single" w:sz="4" w:space="0" w:color="auto"/>
              <w:left w:val="single" w:sz="4" w:space="0" w:color="auto"/>
              <w:bottom w:val="single" w:sz="4" w:space="0" w:color="auto"/>
              <w:right w:val="single" w:sz="4" w:space="0" w:color="auto"/>
            </w:tcBorders>
          </w:tcPr>
          <w:p w14:paraId="079D0310"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登记部门</w:t>
            </w:r>
          </w:p>
        </w:tc>
        <w:tc>
          <w:tcPr>
            <w:tcW w:w="5692" w:type="dxa"/>
            <w:tcBorders>
              <w:top w:val="single" w:sz="4" w:space="0" w:color="auto"/>
              <w:left w:val="single" w:sz="4" w:space="0" w:color="auto"/>
              <w:bottom w:val="single" w:sz="4" w:space="0" w:color="auto"/>
              <w:right w:val="single" w:sz="4" w:space="0" w:color="auto"/>
            </w:tcBorders>
          </w:tcPr>
          <w:p w14:paraId="2D8B21D4"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平定县委机构编制委员会</w:t>
            </w:r>
          </w:p>
        </w:tc>
      </w:tr>
      <w:tr w:rsidR="00C82845" w14:paraId="6E6222E5" w14:textId="77777777">
        <w:trPr>
          <w:trHeight w:val="590"/>
          <w:jc w:val="center"/>
        </w:trPr>
        <w:tc>
          <w:tcPr>
            <w:tcW w:w="2603" w:type="dxa"/>
            <w:tcBorders>
              <w:top w:val="single" w:sz="4" w:space="0" w:color="auto"/>
              <w:left w:val="single" w:sz="4" w:space="0" w:color="auto"/>
              <w:bottom w:val="single" w:sz="4" w:space="0" w:color="auto"/>
              <w:right w:val="single" w:sz="4" w:space="0" w:color="auto"/>
            </w:tcBorders>
          </w:tcPr>
          <w:p w14:paraId="30E44414"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颁发日期</w:t>
            </w:r>
          </w:p>
        </w:tc>
        <w:tc>
          <w:tcPr>
            <w:tcW w:w="5692" w:type="dxa"/>
            <w:tcBorders>
              <w:top w:val="single" w:sz="4" w:space="0" w:color="auto"/>
              <w:left w:val="single" w:sz="4" w:space="0" w:color="auto"/>
              <w:bottom w:val="single" w:sz="4" w:space="0" w:color="auto"/>
              <w:right w:val="single" w:sz="4" w:space="0" w:color="auto"/>
            </w:tcBorders>
          </w:tcPr>
          <w:p w14:paraId="401485E9"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2019年3月19日</w:t>
            </w:r>
          </w:p>
        </w:tc>
      </w:tr>
    </w:tbl>
    <w:p w14:paraId="45E19092" w14:textId="77777777" w:rsidR="00C82845" w:rsidRDefault="00780B77">
      <w:pPr>
        <w:ind w:firstLineChars="200" w:firstLine="560"/>
        <w:rPr>
          <w:rFonts w:asciiTheme="minorEastAsia" w:hAnsiTheme="minorEastAsia" w:cstheme="minorEastAsia"/>
          <w:b/>
          <w:sz w:val="28"/>
          <w:szCs w:val="28"/>
        </w:rPr>
      </w:pPr>
      <w:r>
        <w:rPr>
          <w:rFonts w:asciiTheme="minorEastAsia" w:hAnsiTheme="minorEastAsia" w:cstheme="minorEastAsia" w:hint="eastAsia"/>
          <w:b/>
          <w:sz w:val="28"/>
          <w:szCs w:val="28"/>
        </w:rPr>
        <w:t>二、债券资金拨付情况</w:t>
      </w:r>
    </w:p>
    <w:p w14:paraId="797401BC" w14:textId="77777777" w:rsidR="00C82845" w:rsidRDefault="00780B77">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2018年</w:t>
      </w:r>
      <w:r>
        <w:rPr>
          <w:rFonts w:asciiTheme="minorEastAsia" w:hAnsiTheme="minorEastAsia" w:cstheme="minorEastAsia"/>
          <w:sz w:val="28"/>
          <w:szCs w:val="28"/>
        </w:rPr>
        <w:t>度</w:t>
      </w:r>
      <w:r>
        <w:rPr>
          <w:rFonts w:asciiTheme="minorEastAsia" w:hAnsiTheme="minorEastAsia" w:cstheme="minorEastAsia" w:hint="eastAsia"/>
          <w:sz w:val="28"/>
          <w:szCs w:val="28"/>
        </w:rPr>
        <w:t>，平定县住房和城乡建设管理局共收到平定县财政局拨付的一般债券资金7,500.00万元，具体情况如下：</w:t>
      </w:r>
    </w:p>
    <w:p w14:paraId="72737B2F" w14:textId="77777777" w:rsidR="00C82845" w:rsidRDefault="00780B77">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2018年2月至12月，平定县财政局拨付债券资金7,500.00万元，用于其他城乡社区公共设施工程。</w:t>
      </w:r>
    </w:p>
    <w:p w14:paraId="5349BDDF" w14:textId="77777777" w:rsidR="00C82845" w:rsidRDefault="00780B77">
      <w:pPr>
        <w:ind w:firstLineChars="200" w:firstLine="560"/>
        <w:rPr>
          <w:rFonts w:asciiTheme="minorEastAsia" w:hAnsiTheme="minorEastAsia" w:cstheme="minorEastAsia"/>
          <w:b/>
          <w:sz w:val="28"/>
          <w:szCs w:val="28"/>
        </w:rPr>
      </w:pPr>
      <w:r>
        <w:rPr>
          <w:rFonts w:asciiTheme="minorEastAsia" w:hAnsiTheme="minorEastAsia" w:cstheme="minorEastAsia" w:hint="eastAsia"/>
          <w:sz w:val="28"/>
          <w:szCs w:val="28"/>
        </w:rPr>
        <w:t>三、</w:t>
      </w:r>
      <w:r>
        <w:rPr>
          <w:rFonts w:asciiTheme="minorEastAsia" w:hAnsiTheme="minorEastAsia" w:cstheme="minorEastAsia" w:hint="eastAsia"/>
          <w:b/>
          <w:sz w:val="28"/>
          <w:szCs w:val="28"/>
        </w:rPr>
        <w:t>债券资金使用情况</w:t>
      </w:r>
    </w:p>
    <w:p w14:paraId="4F060155" w14:textId="77777777" w:rsidR="00C82845" w:rsidRDefault="00780B77">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截止2018年12月31日，平定县住房和城乡建设管理局其他城乡社区公共设施工程本年度债券资金已全部使用完毕。</w:t>
      </w:r>
    </w:p>
    <w:tbl>
      <w:tblPr>
        <w:tblW w:w="8522" w:type="dxa"/>
        <w:tblLayout w:type="fixed"/>
        <w:tblLook w:val="04A0" w:firstRow="1" w:lastRow="0" w:firstColumn="1" w:lastColumn="0" w:noHBand="0" w:noVBand="1"/>
      </w:tblPr>
      <w:tblGrid>
        <w:gridCol w:w="847"/>
        <w:gridCol w:w="1139"/>
        <w:gridCol w:w="4786"/>
        <w:gridCol w:w="1750"/>
      </w:tblGrid>
      <w:tr w:rsidR="00C82845" w14:paraId="5A78EF9D" w14:textId="77777777">
        <w:trPr>
          <w:trHeight w:val="454"/>
          <w:tblHeader/>
        </w:trPr>
        <w:tc>
          <w:tcPr>
            <w:tcW w:w="847" w:type="dxa"/>
            <w:tcBorders>
              <w:top w:val="nil"/>
              <w:left w:val="nil"/>
              <w:bottom w:val="single" w:sz="8" w:space="0" w:color="000000"/>
              <w:right w:val="nil"/>
            </w:tcBorders>
            <w:vAlign w:val="center"/>
          </w:tcPr>
          <w:p w14:paraId="346DF43E" w14:textId="77777777" w:rsidR="00C82845" w:rsidRDefault="00C82845">
            <w:pPr>
              <w:rPr>
                <w:rFonts w:asciiTheme="minorEastAsia" w:hAnsiTheme="minorEastAsia" w:cstheme="minorEastAsia"/>
                <w:sz w:val="20"/>
                <w:szCs w:val="20"/>
              </w:rPr>
            </w:pPr>
          </w:p>
        </w:tc>
        <w:tc>
          <w:tcPr>
            <w:tcW w:w="1139" w:type="dxa"/>
            <w:tcBorders>
              <w:top w:val="nil"/>
              <w:left w:val="nil"/>
              <w:bottom w:val="single" w:sz="8" w:space="0" w:color="000000"/>
              <w:right w:val="nil"/>
            </w:tcBorders>
            <w:vAlign w:val="center"/>
          </w:tcPr>
          <w:p w14:paraId="793FCA9B" w14:textId="77777777" w:rsidR="00C82845" w:rsidRDefault="00C82845">
            <w:pPr>
              <w:rPr>
                <w:rFonts w:asciiTheme="minorEastAsia" w:hAnsiTheme="minorEastAsia" w:cstheme="minorEastAsia"/>
                <w:sz w:val="20"/>
                <w:szCs w:val="20"/>
              </w:rPr>
            </w:pPr>
          </w:p>
        </w:tc>
        <w:tc>
          <w:tcPr>
            <w:tcW w:w="6536" w:type="dxa"/>
            <w:gridSpan w:val="2"/>
            <w:tcBorders>
              <w:top w:val="nil"/>
              <w:left w:val="nil"/>
              <w:bottom w:val="single" w:sz="8" w:space="0" w:color="000000"/>
              <w:right w:val="nil"/>
            </w:tcBorders>
            <w:vAlign w:val="center"/>
          </w:tcPr>
          <w:p w14:paraId="1F4CA594" w14:textId="77777777" w:rsidR="00C82845" w:rsidRDefault="00780B77">
            <w:pPr>
              <w:jc w:val="right"/>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金额单位：万元</w:t>
            </w:r>
          </w:p>
        </w:tc>
      </w:tr>
      <w:tr w:rsidR="00C82845" w14:paraId="489FDD7D" w14:textId="77777777">
        <w:trPr>
          <w:trHeight w:val="454"/>
          <w:tblHeader/>
        </w:trPr>
        <w:tc>
          <w:tcPr>
            <w:tcW w:w="847" w:type="dxa"/>
            <w:tcBorders>
              <w:top w:val="nil"/>
              <w:left w:val="nil"/>
              <w:bottom w:val="dotted" w:sz="4" w:space="0" w:color="auto"/>
              <w:right w:val="dotted" w:sz="4" w:space="0" w:color="auto"/>
            </w:tcBorders>
            <w:vAlign w:val="center"/>
          </w:tcPr>
          <w:p w14:paraId="6C8D337F"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序号</w:t>
            </w:r>
          </w:p>
        </w:tc>
        <w:tc>
          <w:tcPr>
            <w:tcW w:w="1139" w:type="dxa"/>
            <w:tcBorders>
              <w:top w:val="nil"/>
              <w:left w:val="nil"/>
              <w:bottom w:val="dotted" w:sz="4" w:space="0" w:color="auto"/>
              <w:right w:val="dotted" w:sz="4" w:space="0" w:color="auto"/>
            </w:tcBorders>
            <w:vAlign w:val="center"/>
          </w:tcPr>
          <w:p w14:paraId="7FFD8AB1"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日 期</w:t>
            </w:r>
          </w:p>
        </w:tc>
        <w:tc>
          <w:tcPr>
            <w:tcW w:w="4786" w:type="dxa"/>
            <w:tcBorders>
              <w:top w:val="nil"/>
              <w:left w:val="nil"/>
              <w:bottom w:val="dotted" w:sz="4" w:space="0" w:color="auto"/>
              <w:right w:val="dotted" w:sz="4" w:space="0" w:color="auto"/>
            </w:tcBorders>
            <w:vAlign w:val="center"/>
          </w:tcPr>
          <w:p w14:paraId="3CBE965F"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摘 要</w:t>
            </w:r>
          </w:p>
        </w:tc>
        <w:tc>
          <w:tcPr>
            <w:tcW w:w="1750" w:type="dxa"/>
            <w:tcBorders>
              <w:top w:val="nil"/>
              <w:left w:val="nil"/>
              <w:bottom w:val="dotted" w:sz="4" w:space="0" w:color="auto"/>
              <w:right w:val="nil"/>
            </w:tcBorders>
            <w:vAlign w:val="center"/>
          </w:tcPr>
          <w:p w14:paraId="769B8DE7"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金 额</w:t>
            </w:r>
          </w:p>
        </w:tc>
      </w:tr>
      <w:tr w:rsidR="00C82845" w14:paraId="1B5717C1" w14:textId="77777777">
        <w:trPr>
          <w:trHeight w:val="454"/>
        </w:trPr>
        <w:tc>
          <w:tcPr>
            <w:tcW w:w="847" w:type="dxa"/>
            <w:tcBorders>
              <w:top w:val="nil"/>
              <w:left w:val="nil"/>
              <w:bottom w:val="dotted" w:sz="4" w:space="0" w:color="auto"/>
              <w:right w:val="dotted" w:sz="4" w:space="0" w:color="auto"/>
            </w:tcBorders>
            <w:vAlign w:val="center"/>
          </w:tcPr>
          <w:p w14:paraId="3800E6F1"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139" w:type="dxa"/>
            <w:tcBorders>
              <w:top w:val="nil"/>
              <w:left w:val="nil"/>
              <w:bottom w:val="dotted" w:sz="4" w:space="0" w:color="auto"/>
              <w:right w:val="dotted" w:sz="4" w:space="0" w:color="auto"/>
            </w:tcBorders>
            <w:vAlign w:val="center"/>
          </w:tcPr>
          <w:p w14:paraId="15A87FEC"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7C404870"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付南坳保障房路工程款</w:t>
            </w:r>
          </w:p>
        </w:tc>
        <w:tc>
          <w:tcPr>
            <w:tcW w:w="1750" w:type="dxa"/>
            <w:tcBorders>
              <w:top w:val="nil"/>
              <w:left w:val="nil"/>
              <w:bottom w:val="dotted" w:sz="4" w:space="0" w:color="auto"/>
              <w:right w:val="nil"/>
            </w:tcBorders>
            <w:vAlign w:val="center"/>
          </w:tcPr>
          <w:p w14:paraId="4927EA5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100.00</w:t>
            </w:r>
          </w:p>
        </w:tc>
      </w:tr>
      <w:tr w:rsidR="00C82845" w14:paraId="351FEAF7" w14:textId="77777777">
        <w:trPr>
          <w:trHeight w:val="454"/>
        </w:trPr>
        <w:tc>
          <w:tcPr>
            <w:tcW w:w="847" w:type="dxa"/>
            <w:tcBorders>
              <w:top w:val="nil"/>
              <w:left w:val="nil"/>
              <w:bottom w:val="dotted" w:sz="4" w:space="0" w:color="auto"/>
              <w:right w:val="dotted" w:sz="4" w:space="0" w:color="auto"/>
            </w:tcBorders>
            <w:vAlign w:val="center"/>
          </w:tcPr>
          <w:p w14:paraId="77370766"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lastRenderedPageBreak/>
              <w:t>2</w:t>
            </w:r>
          </w:p>
        </w:tc>
        <w:tc>
          <w:tcPr>
            <w:tcW w:w="1139" w:type="dxa"/>
            <w:tcBorders>
              <w:top w:val="nil"/>
              <w:left w:val="nil"/>
              <w:bottom w:val="dotted" w:sz="4" w:space="0" w:color="auto"/>
              <w:right w:val="dotted" w:sz="4" w:space="0" w:color="auto"/>
            </w:tcBorders>
            <w:vAlign w:val="center"/>
          </w:tcPr>
          <w:p w14:paraId="1523CE6A"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dotted" w:sz="4" w:space="0" w:color="auto"/>
              <w:left w:val="nil"/>
              <w:bottom w:val="dotted" w:sz="4" w:space="0" w:color="auto"/>
              <w:right w:val="dotted" w:sz="4" w:space="0" w:color="auto"/>
            </w:tcBorders>
            <w:vAlign w:val="center"/>
          </w:tcPr>
          <w:p w14:paraId="19B283D0"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付南坳保障房路工程款</w:t>
            </w:r>
          </w:p>
        </w:tc>
        <w:tc>
          <w:tcPr>
            <w:tcW w:w="1750" w:type="dxa"/>
            <w:tcBorders>
              <w:top w:val="nil"/>
              <w:left w:val="nil"/>
              <w:bottom w:val="dotted" w:sz="4" w:space="0" w:color="auto"/>
              <w:right w:val="nil"/>
            </w:tcBorders>
            <w:vAlign w:val="center"/>
          </w:tcPr>
          <w:p w14:paraId="70778B17"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900.00</w:t>
            </w:r>
          </w:p>
        </w:tc>
      </w:tr>
      <w:tr w:rsidR="00C82845" w14:paraId="22FF71FF" w14:textId="77777777">
        <w:trPr>
          <w:trHeight w:val="454"/>
        </w:trPr>
        <w:tc>
          <w:tcPr>
            <w:tcW w:w="847" w:type="dxa"/>
            <w:tcBorders>
              <w:top w:val="nil"/>
              <w:left w:val="nil"/>
              <w:bottom w:val="dotted" w:sz="4" w:space="0" w:color="auto"/>
              <w:right w:val="dotted" w:sz="4" w:space="0" w:color="auto"/>
            </w:tcBorders>
            <w:vAlign w:val="center"/>
          </w:tcPr>
          <w:p w14:paraId="2485D814"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w:t>
            </w:r>
          </w:p>
        </w:tc>
        <w:tc>
          <w:tcPr>
            <w:tcW w:w="1139" w:type="dxa"/>
            <w:tcBorders>
              <w:top w:val="nil"/>
              <w:left w:val="nil"/>
              <w:bottom w:val="dotted" w:sz="4" w:space="0" w:color="auto"/>
              <w:right w:val="dotted" w:sz="4" w:space="0" w:color="auto"/>
            </w:tcBorders>
            <w:vAlign w:val="center"/>
          </w:tcPr>
          <w:p w14:paraId="3DBF42A5"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dotted" w:sz="4" w:space="0" w:color="auto"/>
              <w:left w:val="nil"/>
              <w:bottom w:val="dotted" w:sz="4" w:space="0" w:color="auto"/>
              <w:right w:val="dotted" w:sz="4" w:space="0" w:color="auto"/>
            </w:tcBorders>
            <w:vAlign w:val="center"/>
          </w:tcPr>
          <w:p w14:paraId="6D6C8370"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付东大街公交站改造工程款</w:t>
            </w:r>
          </w:p>
        </w:tc>
        <w:tc>
          <w:tcPr>
            <w:tcW w:w="1750" w:type="dxa"/>
            <w:tcBorders>
              <w:top w:val="nil"/>
              <w:left w:val="nil"/>
              <w:bottom w:val="dotted" w:sz="4" w:space="0" w:color="auto"/>
              <w:right w:val="nil"/>
            </w:tcBorders>
            <w:vAlign w:val="center"/>
          </w:tcPr>
          <w:p w14:paraId="76FB552C"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6.66</w:t>
            </w:r>
          </w:p>
        </w:tc>
      </w:tr>
      <w:tr w:rsidR="00C82845" w14:paraId="4FC906BD" w14:textId="77777777">
        <w:trPr>
          <w:trHeight w:val="454"/>
        </w:trPr>
        <w:tc>
          <w:tcPr>
            <w:tcW w:w="847" w:type="dxa"/>
            <w:tcBorders>
              <w:top w:val="nil"/>
              <w:left w:val="nil"/>
              <w:bottom w:val="dotted" w:sz="4" w:space="0" w:color="auto"/>
              <w:right w:val="dotted" w:sz="4" w:space="0" w:color="auto"/>
            </w:tcBorders>
            <w:vAlign w:val="center"/>
          </w:tcPr>
          <w:p w14:paraId="3CC5049A"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w:t>
            </w:r>
          </w:p>
        </w:tc>
        <w:tc>
          <w:tcPr>
            <w:tcW w:w="1139" w:type="dxa"/>
            <w:tcBorders>
              <w:top w:val="nil"/>
              <w:left w:val="nil"/>
              <w:bottom w:val="dotted" w:sz="4" w:space="0" w:color="auto"/>
              <w:right w:val="dotted" w:sz="4" w:space="0" w:color="auto"/>
            </w:tcBorders>
            <w:vAlign w:val="center"/>
          </w:tcPr>
          <w:p w14:paraId="6D4E4DED"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70106FF6"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付南大街旧路改造工程款</w:t>
            </w:r>
          </w:p>
        </w:tc>
        <w:tc>
          <w:tcPr>
            <w:tcW w:w="1750" w:type="dxa"/>
            <w:tcBorders>
              <w:top w:val="nil"/>
              <w:left w:val="nil"/>
              <w:bottom w:val="dotted" w:sz="4" w:space="0" w:color="auto"/>
              <w:right w:val="nil"/>
            </w:tcBorders>
            <w:vAlign w:val="center"/>
          </w:tcPr>
          <w:p w14:paraId="41A41BBD"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1,000.00</w:t>
            </w:r>
          </w:p>
        </w:tc>
      </w:tr>
      <w:tr w:rsidR="00C82845" w14:paraId="1E50685D" w14:textId="77777777">
        <w:trPr>
          <w:trHeight w:val="454"/>
        </w:trPr>
        <w:tc>
          <w:tcPr>
            <w:tcW w:w="847" w:type="dxa"/>
            <w:tcBorders>
              <w:top w:val="nil"/>
              <w:left w:val="nil"/>
              <w:bottom w:val="dotted" w:sz="4" w:space="0" w:color="auto"/>
              <w:right w:val="dotted" w:sz="4" w:space="0" w:color="auto"/>
            </w:tcBorders>
            <w:vAlign w:val="center"/>
          </w:tcPr>
          <w:p w14:paraId="6E145BC5"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w:t>
            </w:r>
          </w:p>
        </w:tc>
        <w:tc>
          <w:tcPr>
            <w:tcW w:w="1139" w:type="dxa"/>
            <w:tcBorders>
              <w:top w:val="nil"/>
              <w:left w:val="nil"/>
              <w:bottom w:val="dotted" w:sz="4" w:space="0" w:color="auto"/>
              <w:right w:val="dotted" w:sz="4" w:space="0" w:color="auto"/>
            </w:tcBorders>
            <w:vAlign w:val="center"/>
          </w:tcPr>
          <w:p w14:paraId="1E118FFA"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22CD2398"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付新建路工程款</w:t>
            </w:r>
          </w:p>
        </w:tc>
        <w:tc>
          <w:tcPr>
            <w:tcW w:w="1750" w:type="dxa"/>
            <w:tcBorders>
              <w:top w:val="nil"/>
              <w:left w:val="nil"/>
              <w:bottom w:val="dotted" w:sz="4" w:space="0" w:color="auto"/>
              <w:right w:val="nil"/>
            </w:tcBorders>
            <w:vAlign w:val="center"/>
          </w:tcPr>
          <w:p w14:paraId="32DB336B"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3,500.00</w:t>
            </w:r>
          </w:p>
        </w:tc>
      </w:tr>
      <w:tr w:rsidR="00C82845" w14:paraId="73F2C62E" w14:textId="77777777">
        <w:trPr>
          <w:trHeight w:val="454"/>
        </w:trPr>
        <w:tc>
          <w:tcPr>
            <w:tcW w:w="847" w:type="dxa"/>
            <w:tcBorders>
              <w:top w:val="nil"/>
              <w:left w:val="nil"/>
              <w:bottom w:val="dotted" w:sz="4" w:space="0" w:color="auto"/>
              <w:right w:val="dotted" w:sz="4" w:space="0" w:color="auto"/>
            </w:tcBorders>
            <w:vAlign w:val="center"/>
          </w:tcPr>
          <w:p w14:paraId="0DC07F1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6</w:t>
            </w:r>
          </w:p>
        </w:tc>
        <w:tc>
          <w:tcPr>
            <w:tcW w:w="1139" w:type="dxa"/>
            <w:tcBorders>
              <w:top w:val="nil"/>
              <w:left w:val="nil"/>
              <w:bottom w:val="dotted" w:sz="4" w:space="0" w:color="auto"/>
              <w:right w:val="dotted" w:sz="4" w:space="0" w:color="auto"/>
            </w:tcBorders>
            <w:vAlign w:val="center"/>
          </w:tcPr>
          <w:p w14:paraId="2CD978B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2DF9D882"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付零星工程桃花园游园建设工程款</w:t>
            </w:r>
          </w:p>
        </w:tc>
        <w:tc>
          <w:tcPr>
            <w:tcW w:w="1750" w:type="dxa"/>
            <w:tcBorders>
              <w:top w:val="nil"/>
              <w:left w:val="nil"/>
              <w:bottom w:val="dotted" w:sz="4" w:space="0" w:color="auto"/>
              <w:right w:val="nil"/>
            </w:tcBorders>
            <w:vAlign w:val="center"/>
          </w:tcPr>
          <w:p w14:paraId="64F3B1A4"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50.00</w:t>
            </w:r>
          </w:p>
        </w:tc>
      </w:tr>
      <w:tr w:rsidR="00C82845" w14:paraId="3FB676A7" w14:textId="77777777">
        <w:trPr>
          <w:trHeight w:val="454"/>
        </w:trPr>
        <w:tc>
          <w:tcPr>
            <w:tcW w:w="847" w:type="dxa"/>
            <w:tcBorders>
              <w:top w:val="nil"/>
              <w:left w:val="nil"/>
              <w:bottom w:val="dotted" w:sz="4" w:space="0" w:color="auto"/>
              <w:right w:val="dotted" w:sz="4" w:space="0" w:color="auto"/>
            </w:tcBorders>
            <w:vAlign w:val="center"/>
          </w:tcPr>
          <w:p w14:paraId="43A9B83D"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7</w:t>
            </w:r>
          </w:p>
        </w:tc>
        <w:tc>
          <w:tcPr>
            <w:tcW w:w="1139" w:type="dxa"/>
            <w:tcBorders>
              <w:top w:val="nil"/>
              <w:left w:val="nil"/>
              <w:bottom w:val="dotted" w:sz="4" w:space="0" w:color="auto"/>
              <w:right w:val="dotted" w:sz="4" w:space="0" w:color="auto"/>
            </w:tcBorders>
            <w:vAlign w:val="center"/>
          </w:tcPr>
          <w:p w14:paraId="610DDACB"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6B8F8765"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付防汛抢险工程工程款</w:t>
            </w:r>
          </w:p>
        </w:tc>
        <w:tc>
          <w:tcPr>
            <w:tcW w:w="1750" w:type="dxa"/>
            <w:tcBorders>
              <w:top w:val="nil"/>
              <w:left w:val="nil"/>
              <w:bottom w:val="dotted" w:sz="4" w:space="0" w:color="auto"/>
              <w:right w:val="nil"/>
            </w:tcBorders>
            <w:vAlign w:val="center"/>
          </w:tcPr>
          <w:p w14:paraId="7C4A0BD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124.00</w:t>
            </w:r>
          </w:p>
        </w:tc>
      </w:tr>
      <w:tr w:rsidR="00C82845" w14:paraId="708EE7C2" w14:textId="77777777">
        <w:trPr>
          <w:trHeight w:val="454"/>
        </w:trPr>
        <w:tc>
          <w:tcPr>
            <w:tcW w:w="847" w:type="dxa"/>
            <w:tcBorders>
              <w:top w:val="nil"/>
              <w:left w:val="nil"/>
              <w:bottom w:val="dotted" w:sz="4" w:space="0" w:color="auto"/>
              <w:right w:val="dotted" w:sz="4" w:space="0" w:color="auto"/>
            </w:tcBorders>
            <w:vAlign w:val="center"/>
          </w:tcPr>
          <w:p w14:paraId="55F2BC42"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8</w:t>
            </w:r>
          </w:p>
        </w:tc>
        <w:tc>
          <w:tcPr>
            <w:tcW w:w="1139" w:type="dxa"/>
            <w:tcBorders>
              <w:top w:val="nil"/>
              <w:left w:val="nil"/>
              <w:bottom w:val="dotted" w:sz="4" w:space="0" w:color="auto"/>
              <w:right w:val="dotted" w:sz="4" w:space="0" w:color="auto"/>
            </w:tcBorders>
            <w:vAlign w:val="center"/>
          </w:tcPr>
          <w:p w14:paraId="5C2D16C7"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48CFB239"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付零星工程供水局东道路大修改工程款</w:t>
            </w:r>
          </w:p>
        </w:tc>
        <w:tc>
          <w:tcPr>
            <w:tcW w:w="1750" w:type="dxa"/>
            <w:tcBorders>
              <w:top w:val="nil"/>
              <w:left w:val="nil"/>
              <w:bottom w:val="dotted" w:sz="4" w:space="0" w:color="auto"/>
              <w:right w:val="nil"/>
            </w:tcBorders>
            <w:vAlign w:val="center"/>
          </w:tcPr>
          <w:p w14:paraId="62F51E0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100.00</w:t>
            </w:r>
          </w:p>
        </w:tc>
      </w:tr>
      <w:tr w:rsidR="00C82845" w14:paraId="161C53A2" w14:textId="77777777">
        <w:trPr>
          <w:trHeight w:val="454"/>
        </w:trPr>
        <w:tc>
          <w:tcPr>
            <w:tcW w:w="847" w:type="dxa"/>
            <w:tcBorders>
              <w:top w:val="nil"/>
              <w:left w:val="nil"/>
              <w:bottom w:val="dotted" w:sz="4" w:space="0" w:color="auto"/>
              <w:right w:val="dotted" w:sz="4" w:space="0" w:color="auto"/>
            </w:tcBorders>
            <w:vAlign w:val="center"/>
          </w:tcPr>
          <w:p w14:paraId="355DF42A"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9</w:t>
            </w:r>
          </w:p>
        </w:tc>
        <w:tc>
          <w:tcPr>
            <w:tcW w:w="1139" w:type="dxa"/>
            <w:tcBorders>
              <w:top w:val="nil"/>
              <w:left w:val="nil"/>
              <w:bottom w:val="dotted" w:sz="4" w:space="0" w:color="auto"/>
              <w:right w:val="dotted" w:sz="4" w:space="0" w:color="auto"/>
            </w:tcBorders>
            <w:vAlign w:val="center"/>
          </w:tcPr>
          <w:p w14:paraId="706CBE4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16CDA861"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付零星工程东升段补偿工程款</w:t>
            </w:r>
          </w:p>
        </w:tc>
        <w:tc>
          <w:tcPr>
            <w:tcW w:w="1750" w:type="dxa"/>
            <w:tcBorders>
              <w:top w:val="nil"/>
              <w:left w:val="nil"/>
              <w:bottom w:val="dotted" w:sz="4" w:space="0" w:color="auto"/>
              <w:right w:val="nil"/>
            </w:tcBorders>
            <w:vAlign w:val="center"/>
          </w:tcPr>
          <w:p w14:paraId="6AC15665"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100.00</w:t>
            </w:r>
          </w:p>
        </w:tc>
      </w:tr>
      <w:tr w:rsidR="00C82845" w14:paraId="1EBB9292" w14:textId="77777777">
        <w:trPr>
          <w:trHeight w:val="454"/>
        </w:trPr>
        <w:tc>
          <w:tcPr>
            <w:tcW w:w="847" w:type="dxa"/>
            <w:tcBorders>
              <w:top w:val="nil"/>
              <w:left w:val="nil"/>
              <w:bottom w:val="dotted" w:sz="4" w:space="0" w:color="auto"/>
              <w:right w:val="dotted" w:sz="4" w:space="0" w:color="auto"/>
            </w:tcBorders>
            <w:vAlign w:val="center"/>
          </w:tcPr>
          <w:p w14:paraId="57C139C1"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10</w:t>
            </w:r>
          </w:p>
        </w:tc>
        <w:tc>
          <w:tcPr>
            <w:tcW w:w="1139" w:type="dxa"/>
            <w:tcBorders>
              <w:top w:val="nil"/>
              <w:left w:val="nil"/>
              <w:bottom w:val="dotted" w:sz="4" w:space="0" w:color="auto"/>
              <w:right w:val="dotted" w:sz="4" w:space="0" w:color="auto"/>
            </w:tcBorders>
            <w:vAlign w:val="center"/>
          </w:tcPr>
          <w:p w14:paraId="2AD17B07"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4169942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付零星工程东外环沥青路面改造工程款</w:t>
            </w:r>
          </w:p>
        </w:tc>
        <w:tc>
          <w:tcPr>
            <w:tcW w:w="1750" w:type="dxa"/>
            <w:tcBorders>
              <w:top w:val="nil"/>
              <w:left w:val="nil"/>
              <w:bottom w:val="dotted" w:sz="4" w:space="0" w:color="auto"/>
              <w:right w:val="nil"/>
            </w:tcBorders>
            <w:vAlign w:val="center"/>
          </w:tcPr>
          <w:p w14:paraId="0A66A459"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100.00</w:t>
            </w:r>
          </w:p>
        </w:tc>
      </w:tr>
      <w:tr w:rsidR="00C82845" w14:paraId="7EB7DDAC" w14:textId="77777777">
        <w:trPr>
          <w:trHeight w:val="454"/>
        </w:trPr>
        <w:tc>
          <w:tcPr>
            <w:tcW w:w="847" w:type="dxa"/>
            <w:tcBorders>
              <w:top w:val="nil"/>
              <w:left w:val="nil"/>
              <w:bottom w:val="dotted" w:sz="4" w:space="0" w:color="auto"/>
              <w:right w:val="dotted" w:sz="4" w:space="0" w:color="auto"/>
            </w:tcBorders>
            <w:vAlign w:val="center"/>
          </w:tcPr>
          <w:p w14:paraId="1CF2B346"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11</w:t>
            </w:r>
          </w:p>
        </w:tc>
        <w:tc>
          <w:tcPr>
            <w:tcW w:w="1139" w:type="dxa"/>
            <w:tcBorders>
              <w:top w:val="nil"/>
              <w:left w:val="nil"/>
              <w:bottom w:val="dotted" w:sz="4" w:space="0" w:color="auto"/>
              <w:right w:val="dotted" w:sz="4" w:space="0" w:color="auto"/>
            </w:tcBorders>
            <w:vAlign w:val="center"/>
          </w:tcPr>
          <w:p w14:paraId="25D43BC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5A070A3A"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零星工程城南河坝治理</w:t>
            </w:r>
          </w:p>
        </w:tc>
        <w:tc>
          <w:tcPr>
            <w:tcW w:w="1750" w:type="dxa"/>
            <w:tcBorders>
              <w:top w:val="nil"/>
              <w:left w:val="nil"/>
              <w:bottom w:val="dotted" w:sz="4" w:space="0" w:color="auto"/>
              <w:right w:val="nil"/>
            </w:tcBorders>
            <w:vAlign w:val="center"/>
          </w:tcPr>
          <w:p w14:paraId="5B203C58"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20.00</w:t>
            </w:r>
          </w:p>
        </w:tc>
      </w:tr>
      <w:tr w:rsidR="00C82845" w14:paraId="33C714EA" w14:textId="77777777">
        <w:trPr>
          <w:trHeight w:val="454"/>
        </w:trPr>
        <w:tc>
          <w:tcPr>
            <w:tcW w:w="847" w:type="dxa"/>
            <w:tcBorders>
              <w:top w:val="nil"/>
              <w:left w:val="nil"/>
              <w:bottom w:val="dotted" w:sz="4" w:space="0" w:color="auto"/>
              <w:right w:val="dotted" w:sz="4" w:space="0" w:color="auto"/>
            </w:tcBorders>
            <w:vAlign w:val="center"/>
          </w:tcPr>
          <w:p w14:paraId="6EC00A4A"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12</w:t>
            </w:r>
          </w:p>
        </w:tc>
        <w:tc>
          <w:tcPr>
            <w:tcW w:w="1139" w:type="dxa"/>
            <w:tcBorders>
              <w:top w:val="nil"/>
              <w:left w:val="nil"/>
              <w:bottom w:val="dotted" w:sz="4" w:space="0" w:color="auto"/>
              <w:right w:val="dotted" w:sz="4" w:space="0" w:color="auto"/>
            </w:tcBorders>
            <w:vAlign w:val="center"/>
          </w:tcPr>
          <w:p w14:paraId="5857ADF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36BAE5E1"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零星工程医院旧路改造</w:t>
            </w:r>
          </w:p>
        </w:tc>
        <w:tc>
          <w:tcPr>
            <w:tcW w:w="1750" w:type="dxa"/>
            <w:tcBorders>
              <w:top w:val="nil"/>
              <w:left w:val="nil"/>
              <w:bottom w:val="dotted" w:sz="4" w:space="0" w:color="auto"/>
              <w:right w:val="nil"/>
            </w:tcBorders>
            <w:vAlign w:val="center"/>
          </w:tcPr>
          <w:p w14:paraId="3B11C533"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80.00</w:t>
            </w:r>
          </w:p>
        </w:tc>
      </w:tr>
      <w:tr w:rsidR="00C82845" w14:paraId="27A7F7FF" w14:textId="77777777">
        <w:trPr>
          <w:trHeight w:val="454"/>
        </w:trPr>
        <w:tc>
          <w:tcPr>
            <w:tcW w:w="847" w:type="dxa"/>
            <w:tcBorders>
              <w:top w:val="nil"/>
              <w:left w:val="nil"/>
              <w:bottom w:val="dotted" w:sz="4" w:space="0" w:color="auto"/>
              <w:right w:val="dotted" w:sz="4" w:space="0" w:color="auto"/>
            </w:tcBorders>
            <w:vAlign w:val="center"/>
          </w:tcPr>
          <w:p w14:paraId="777A113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13</w:t>
            </w:r>
          </w:p>
        </w:tc>
        <w:tc>
          <w:tcPr>
            <w:tcW w:w="1139" w:type="dxa"/>
            <w:tcBorders>
              <w:top w:val="nil"/>
              <w:left w:val="nil"/>
              <w:bottom w:val="dotted" w:sz="4" w:space="0" w:color="auto"/>
              <w:right w:val="dotted" w:sz="4" w:space="0" w:color="auto"/>
            </w:tcBorders>
            <w:vAlign w:val="center"/>
          </w:tcPr>
          <w:p w14:paraId="20F49F97"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639B2784"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零星工程供电工程</w:t>
            </w:r>
          </w:p>
        </w:tc>
        <w:tc>
          <w:tcPr>
            <w:tcW w:w="1750" w:type="dxa"/>
            <w:tcBorders>
              <w:top w:val="nil"/>
              <w:left w:val="nil"/>
              <w:bottom w:val="dotted" w:sz="4" w:space="0" w:color="auto"/>
              <w:right w:val="nil"/>
            </w:tcBorders>
            <w:vAlign w:val="center"/>
          </w:tcPr>
          <w:p w14:paraId="5247CD9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100.00</w:t>
            </w:r>
          </w:p>
        </w:tc>
      </w:tr>
      <w:tr w:rsidR="00C82845" w14:paraId="6CDF8387" w14:textId="77777777">
        <w:trPr>
          <w:trHeight w:val="454"/>
        </w:trPr>
        <w:tc>
          <w:tcPr>
            <w:tcW w:w="847" w:type="dxa"/>
            <w:tcBorders>
              <w:top w:val="nil"/>
              <w:left w:val="nil"/>
              <w:bottom w:val="dotted" w:sz="4" w:space="0" w:color="auto"/>
              <w:right w:val="dotted" w:sz="4" w:space="0" w:color="auto"/>
            </w:tcBorders>
            <w:vAlign w:val="center"/>
          </w:tcPr>
          <w:p w14:paraId="71E1C40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14</w:t>
            </w:r>
          </w:p>
        </w:tc>
        <w:tc>
          <w:tcPr>
            <w:tcW w:w="1139" w:type="dxa"/>
            <w:tcBorders>
              <w:top w:val="nil"/>
              <w:left w:val="nil"/>
              <w:bottom w:val="dotted" w:sz="4" w:space="0" w:color="auto"/>
              <w:right w:val="dotted" w:sz="4" w:space="0" w:color="auto"/>
            </w:tcBorders>
            <w:vAlign w:val="center"/>
          </w:tcPr>
          <w:p w14:paraId="7D2B45CB"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00216E91"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零星工程环境整治一标段</w:t>
            </w:r>
          </w:p>
        </w:tc>
        <w:tc>
          <w:tcPr>
            <w:tcW w:w="1750" w:type="dxa"/>
            <w:tcBorders>
              <w:top w:val="nil"/>
              <w:left w:val="nil"/>
              <w:bottom w:val="dotted" w:sz="4" w:space="0" w:color="auto"/>
              <w:right w:val="nil"/>
            </w:tcBorders>
            <w:vAlign w:val="center"/>
          </w:tcPr>
          <w:p w14:paraId="1D9B60DB"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11.33</w:t>
            </w:r>
          </w:p>
        </w:tc>
      </w:tr>
      <w:tr w:rsidR="00C82845" w14:paraId="41FF504F" w14:textId="77777777">
        <w:trPr>
          <w:trHeight w:val="454"/>
        </w:trPr>
        <w:tc>
          <w:tcPr>
            <w:tcW w:w="847" w:type="dxa"/>
            <w:tcBorders>
              <w:top w:val="nil"/>
              <w:left w:val="nil"/>
              <w:bottom w:val="dotted" w:sz="4" w:space="0" w:color="auto"/>
              <w:right w:val="dotted" w:sz="4" w:space="0" w:color="auto"/>
            </w:tcBorders>
            <w:vAlign w:val="center"/>
          </w:tcPr>
          <w:p w14:paraId="55C5D5B1"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15</w:t>
            </w:r>
          </w:p>
        </w:tc>
        <w:tc>
          <w:tcPr>
            <w:tcW w:w="1139" w:type="dxa"/>
            <w:tcBorders>
              <w:top w:val="nil"/>
              <w:left w:val="nil"/>
              <w:bottom w:val="dotted" w:sz="4" w:space="0" w:color="auto"/>
              <w:right w:val="dotted" w:sz="4" w:space="0" w:color="auto"/>
            </w:tcBorders>
            <w:vAlign w:val="center"/>
          </w:tcPr>
          <w:p w14:paraId="21A3C6B0"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230A0A2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零星工程栖霞园景观绿化改造</w:t>
            </w:r>
          </w:p>
        </w:tc>
        <w:tc>
          <w:tcPr>
            <w:tcW w:w="1750" w:type="dxa"/>
            <w:tcBorders>
              <w:top w:val="nil"/>
              <w:left w:val="nil"/>
              <w:bottom w:val="dotted" w:sz="4" w:space="0" w:color="auto"/>
              <w:right w:val="nil"/>
            </w:tcBorders>
            <w:vAlign w:val="center"/>
          </w:tcPr>
          <w:p w14:paraId="5335620C"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14.00</w:t>
            </w:r>
          </w:p>
        </w:tc>
      </w:tr>
      <w:tr w:rsidR="00C82845" w14:paraId="4D5C091B" w14:textId="77777777">
        <w:trPr>
          <w:trHeight w:val="454"/>
        </w:trPr>
        <w:tc>
          <w:tcPr>
            <w:tcW w:w="847" w:type="dxa"/>
            <w:tcBorders>
              <w:top w:val="nil"/>
              <w:left w:val="nil"/>
              <w:bottom w:val="dotted" w:sz="4" w:space="0" w:color="auto"/>
              <w:right w:val="dotted" w:sz="4" w:space="0" w:color="auto"/>
            </w:tcBorders>
            <w:vAlign w:val="center"/>
          </w:tcPr>
          <w:p w14:paraId="7AB8BA64"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16</w:t>
            </w:r>
          </w:p>
        </w:tc>
        <w:tc>
          <w:tcPr>
            <w:tcW w:w="1139" w:type="dxa"/>
            <w:tcBorders>
              <w:top w:val="nil"/>
              <w:left w:val="nil"/>
              <w:bottom w:val="dotted" w:sz="4" w:space="0" w:color="auto"/>
              <w:right w:val="dotted" w:sz="4" w:space="0" w:color="auto"/>
            </w:tcBorders>
            <w:vAlign w:val="center"/>
          </w:tcPr>
          <w:p w14:paraId="1BD38A69"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1D71B032"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零星工程环境整治二标段</w:t>
            </w:r>
          </w:p>
        </w:tc>
        <w:tc>
          <w:tcPr>
            <w:tcW w:w="1750" w:type="dxa"/>
            <w:tcBorders>
              <w:top w:val="nil"/>
              <w:left w:val="nil"/>
              <w:bottom w:val="dotted" w:sz="4" w:space="0" w:color="auto"/>
              <w:right w:val="nil"/>
            </w:tcBorders>
            <w:vAlign w:val="center"/>
          </w:tcPr>
          <w:p w14:paraId="2D811DAC"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20.00</w:t>
            </w:r>
          </w:p>
        </w:tc>
      </w:tr>
      <w:tr w:rsidR="00C82845" w14:paraId="37ACC913" w14:textId="77777777">
        <w:trPr>
          <w:trHeight w:val="454"/>
        </w:trPr>
        <w:tc>
          <w:tcPr>
            <w:tcW w:w="847" w:type="dxa"/>
            <w:tcBorders>
              <w:top w:val="nil"/>
              <w:left w:val="nil"/>
              <w:bottom w:val="dotted" w:sz="4" w:space="0" w:color="auto"/>
              <w:right w:val="dotted" w:sz="4" w:space="0" w:color="auto"/>
            </w:tcBorders>
            <w:vAlign w:val="center"/>
          </w:tcPr>
          <w:p w14:paraId="5ED61E6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17</w:t>
            </w:r>
          </w:p>
        </w:tc>
        <w:tc>
          <w:tcPr>
            <w:tcW w:w="1139" w:type="dxa"/>
            <w:tcBorders>
              <w:top w:val="nil"/>
              <w:left w:val="nil"/>
              <w:bottom w:val="dotted" w:sz="4" w:space="0" w:color="auto"/>
              <w:right w:val="dotted" w:sz="4" w:space="0" w:color="auto"/>
            </w:tcBorders>
            <w:vAlign w:val="center"/>
          </w:tcPr>
          <w:p w14:paraId="575A690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427D2B08"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零星工程城关中学背后档墙工程</w:t>
            </w:r>
          </w:p>
        </w:tc>
        <w:tc>
          <w:tcPr>
            <w:tcW w:w="1750" w:type="dxa"/>
            <w:tcBorders>
              <w:top w:val="nil"/>
              <w:left w:val="nil"/>
              <w:bottom w:val="dotted" w:sz="4" w:space="0" w:color="auto"/>
              <w:right w:val="nil"/>
            </w:tcBorders>
            <w:vAlign w:val="center"/>
          </w:tcPr>
          <w:p w14:paraId="56E8AFCA"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20.00</w:t>
            </w:r>
          </w:p>
        </w:tc>
      </w:tr>
      <w:tr w:rsidR="00C82845" w14:paraId="753F5A04" w14:textId="77777777">
        <w:trPr>
          <w:trHeight w:val="454"/>
        </w:trPr>
        <w:tc>
          <w:tcPr>
            <w:tcW w:w="847" w:type="dxa"/>
            <w:tcBorders>
              <w:top w:val="nil"/>
              <w:left w:val="nil"/>
              <w:bottom w:val="dotted" w:sz="4" w:space="0" w:color="auto"/>
              <w:right w:val="dotted" w:sz="4" w:space="0" w:color="auto"/>
            </w:tcBorders>
            <w:vAlign w:val="center"/>
          </w:tcPr>
          <w:p w14:paraId="7AAABEE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18</w:t>
            </w:r>
          </w:p>
        </w:tc>
        <w:tc>
          <w:tcPr>
            <w:tcW w:w="1139" w:type="dxa"/>
            <w:tcBorders>
              <w:top w:val="nil"/>
              <w:left w:val="nil"/>
              <w:bottom w:val="dotted" w:sz="4" w:space="0" w:color="auto"/>
              <w:right w:val="dotted" w:sz="4" w:space="0" w:color="auto"/>
            </w:tcBorders>
            <w:vAlign w:val="center"/>
          </w:tcPr>
          <w:p w14:paraId="036BB949"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56AFCCB5"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零星工程嘉河治理</w:t>
            </w:r>
          </w:p>
        </w:tc>
        <w:tc>
          <w:tcPr>
            <w:tcW w:w="1750" w:type="dxa"/>
            <w:tcBorders>
              <w:top w:val="nil"/>
              <w:left w:val="nil"/>
              <w:bottom w:val="dotted" w:sz="4" w:space="0" w:color="auto"/>
              <w:right w:val="nil"/>
            </w:tcBorders>
            <w:vAlign w:val="center"/>
          </w:tcPr>
          <w:p w14:paraId="314D1585"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20.00</w:t>
            </w:r>
          </w:p>
        </w:tc>
      </w:tr>
      <w:tr w:rsidR="00C82845" w14:paraId="7ACEA3AC" w14:textId="77777777">
        <w:trPr>
          <w:trHeight w:val="454"/>
        </w:trPr>
        <w:tc>
          <w:tcPr>
            <w:tcW w:w="847" w:type="dxa"/>
            <w:tcBorders>
              <w:top w:val="nil"/>
              <w:left w:val="nil"/>
              <w:bottom w:val="dotted" w:sz="4" w:space="0" w:color="auto"/>
              <w:right w:val="dotted" w:sz="4" w:space="0" w:color="auto"/>
            </w:tcBorders>
            <w:vAlign w:val="center"/>
          </w:tcPr>
          <w:p w14:paraId="1A6D4F54"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19</w:t>
            </w:r>
          </w:p>
        </w:tc>
        <w:tc>
          <w:tcPr>
            <w:tcW w:w="1139" w:type="dxa"/>
            <w:tcBorders>
              <w:top w:val="nil"/>
              <w:left w:val="nil"/>
              <w:bottom w:val="dotted" w:sz="4" w:space="0" w:color="auto"/>
              <w:right w:val="dotted" w:sz="4" w:space="0" w:color="auto"/>
            </w:tcBorders>
            <w:vAlign w:val="center"/>
          </w:tcPr>
          <w:p w14:paraId="6E89175D"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1C52406D"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零星工程嘉河旧城墙隐患抢险工程</w:t>
            </w:r>
          </w:p>
        </w:tc>
        <w:tc>
          <w:tcPr>
            <w:tcW w:w="1750" w:type="dxa"/>
            <w:tcBorders>
              <w:top w:val="nil"/>
              <w:left w:val="nil"/>
              <w:bottom w:val="dotted" w:sz="4" w:space="0" w:color="auto"/>
              <w:right w:val="nil"/>
            </w:tcBorders>
            <w:vAlign w:val="center"/>
          </w:tcPr>
          <w:p w14:paraId="1A7E4FF8"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30.00</w:t>
            </w:r>
          </w:p>
        </w:tc>
      </w:tr>
      <w:tr w:rsidR="00C82845" w14:paraId="3727F984" w14:textId="77777777">
        <w:trPr>
          <w:trHeight w:val="454"/>
        </w:trPr>
        <w:tc>
          <w:tcPr>
            <w:tcW w:w="847" w:type="dxa"/>
            <w:tcBorders>
              <w:top w:val="nil"/>
              <w:left w:val="nil"/>
              <w:bottom w:val="dotted" w:sz="4" w:space="0" w:color="auto"/>
              <w:right w:val="dotted" w:sz="4" w:space="0" w:color="auto"/>
            </w:tcBorders>
            <w:vAlign w:val="center"/>
          </w:tcPr>
          <w:p w14:paraId="646A01BB"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w:t>
            </w:r>
          </w:p>
        </w:tc>
        <w:tc>
          <w:tcPr>
            <w:tcW w:w="1139" w:type="dxa"/>
            <w:tcBorders>
              <w:top w:val="nil"/>
              <w:left w:val="nil"/>
              <w:bottom w:val="dotted" w:sz="4" w:space="0" w:color="auto"/>
              <w:right w:val="dotted" w:sz="4" w:space="0" w:color="auto"/>
            </w:tcBorders>
            <w:vAlign w:val="center"/>
          </w:tcPr>
          <w:p w14:paraId="51D153B3"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6684E207"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零星工程义平路军分区旁档墙工程</w:t>
            </w:r>
          </w:p>
        </w:tc>
        <w:tc>
          <w:tcPr>
            <w:tcW w:w="1750" w:type="dxa"/>
            <w:tcBorders>
              <w:top w:val="nil"/>
              <w:left w:val="nil"/>
              <w:bottom w:val="dotted" w:sz="4" w:space="0" w:color="auto"/>
              <w:right w:val="nil"/>
            </w:tcBorders>
            <w:vAlign w:val="center"/>
          </w:tcPr>
          <w:p w14:paraId="12E004E1"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3.64</w:t>
            </w:r>
          </w:p>
        </w:tc>
      </w:tr>
      <w:tr w:rsidR="00C82845" w14:paraId="27C9BB16" w14:textId="77777777">
        <w:trPr>
          <w:trHeight w:val="454"/>
        </w:trPr>
        <w:tc>
          <w:tcPr>
            <w:tcW w:w="847" w:type="dxa"/>
            <w:tcBorders>
              <w:top w:val="nil"/>
              <w:left w:val="nil"/>
              <w:bottom w:val="dotted" w:sz="4" w:space="0" w:color="auto"/>
              <w:right w:val="dotted" w:sz="4" w:space="0" w:color="auto"/>
            </w:tcBorders>
            <w:vAlign w:val="center"/>
          </w:tcPr>
          <w:p w14:paraId="139C0543"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21</w:t>
            </w:r>
          </w:p>
        </w:tc>
        <w:tc>
          <w:tcPr>
            <w:tcW w:w="1139" w:type="dxa"/>
            <w:tcBorders>
              <w:top w:val="nil"/>
              <w:left w:val="nil"/>
              <w:bottom w:val="dotted" w:sz="4" w:space="0" w:color="auto"/>
              <w:right w:val="dotted" w:sz="4" w:space="0" w:color="auto"/>
            </w:tcBorders>
            <w:vAlign w:val="center"/>
          </w:tcPr>
          <w:p w14:paraId="638299A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244E86D9"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零星工程义平路外环挡墙</w:t>
            </w:r>
          </w:p>
        </w:tc>
        <w:tc>
          <w:tcPr>
            <w:tcW w:w="1750" w:type="dxa"/>
            <w:tcBorders>
              <w:top w:val="nil"/>
              <w:left w:val="nil"/>
              <w:bottom w:val="dotted" w:sz="4" w:space="0" w:color="auto"/>
              <w:right w:val="nil"/>
            </w:tcBorders>
            <w:vAlign w:val="center"/>
          </w:tcPr>
          <w:p w14:paraId="7397F61D"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20.00</w:t>
            </w:r>
          </w:p>
        </w:tc>
      </w:tr>
      <w:tr w:rsidR="00C82845" w14:paraId="7648131A" w14:textId="77777777">
        <w:trPr>
          <w:trHeight w:val="454"/>
        </w:trPr>
        <w:tc>
          <w:tcPr>
            <w:tcW w:w="847" w:type="dxa"/>
            <w:tcBorders>
              <w:top w:val="nil"/>
              <w:left w:val="nil"/>
              <w:bottom w:val="dotted" w:sz="4" w:space="0" w:color="auto"/>
              <w:right w:val="dotted" w:sz="4" w:space="0" w:color="auto"/>
            </w:tcBorders>
            <w:vAlign w:val="center"/>
          </w:tcPr>
          <w:p w14:paraId="011AFAE9"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22</w:t>
            </w:r>
          </w:p>
        </w:tc>
        <w:tc>
          <w:tcPr>
            <w:tcW w:w="1139" w:type="dxa"/>
            <w:tcBorders>
              <w:top w:val="nil"/>
              <w:left w:val="nil"/>
              <w:bottom w:val="dotted" w:sz="4" w:space="0" w:color="auto"/>
              <w:right w:val="dotted" w:sz="4" w:space="0" w:color="auto"/>
            </w:tcBorders>
            <w:vAlign w:val="center"/>
          </w:tcPr>
          <w:p w14:paraId="03186DCD"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5B390AF1"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零星工程环境治理三标段</w:t>
            </w:r>
          </w:p>
        </w:tc>
        <w:tc>
          <w:tcPr>
            <w:tcW w:w="1750" w:type="dxa"/>
            <w:tcBorders>
              <w:top w:val="nil"/>
              <w:left w:val="nil"/>
              <w:bottom w:val="dotted" w:sz="4" w:space="0" w:color="auto"/>
              <w:right w:val="nil"/>
            </w:tcBorders>
            <w:vAlign w:val="center"/>
          </w:tcPr>
          <w:p w14:paraId="3665B11A"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10.00</w:t>
            </w:r>
          </w:p>
        </w:tc>
      </w:tr>
      <w:tr w:rsidR="00C82845" w14:paraId="69590946" w14:textId="77777777">
        <w:trPr>
          <w:trHeight w:val="454"/>
        </w:trPr>
        <w:tc>
          <w:tcPr>
            <w:tcW w:w="847" w:type="dxa"/>
            <w:tcBorders>
              <w:top w:val="nil"/>
              <w:left w:val="nil"/>
              <w:bottom w:val="dotted" w:sz="4" w:space="0" w:color="auto"/>
              <w:right w:val="dotted" w:sz="4" w:space="0" w:color="auto"/>
            </w:tcBorders>
            <w:vAlign w:val="center"/>
          </w:tcPr>
          <w:p w14:paraId="4611B26C"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23</w:t>
            </w:r>
          </w:p>
        </w:tc>
        <w:tc>
          <w:tcPr>
            <w:tcW w:w="1139" w:type="dxa"/>
            <w:tcBorders>
              <w:top w:val="nil"/>
              <w:left w:val="nil"/>
              <w:bottom w:val="dotted" w:sz="4" w:space="0" w:color="auto"/>
              <w:right w:val="dotted" w:sz="4" w:space="0" w:color="auto"/>
            </w:tcBorders>
            <w:vAlign w:val="center"/>
          </w:tcPr>
          <w:p w14:paraId="2FF6BB51"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277CE35A"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零星工程防汛抢险三标段</w:t>
            </w:r>
          </w:p>
        </w:tc>
        <w:tc>
          <w:tcPr>
            <w:tcW w:w="1750" w:type="dxa"/>
            <w:tcBorders>
              <w:top w:val="nil"/>
              <w:left w:val="nil"/>
              <w:bottom w:val="dotted" w:sz="4" w:space="0" w:color="auto"/>
              <w:right w:val="nil"/>
            </w:tcBorders>
            <w:vAlign w:val="center"/>
          </w:tcPr>
          <w:p w14:paraId="7D2AADC3"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13.74</w:t>
            </w:r>
          </w:p>
        </w:tc>
      </w:tr>
      <w:tr w:rsidR="00C82845" w14:paraId="5310D7DF" w14:textId="77777777">
        <w:trPr>
          <w:trHeight w:val="454"/>
        </w:trPr>
        <w:tc>
          <w:tcPr>
            <w:tcW w:w="847" w:type="dxa"/>
            <w:tcBorders>
              <w:top w:val="nil"/>
              <w:left w:val="nil"/>
              <w:bottom w:val="dotted" w:sz="4" w:space="0" w:color="auto"/>
              <w:right w:val="dotted" w:sz="4" w:space="0" w:color="auto"/>
            </w:tcBorders>
            <w:vAlign w:val="center"/>
          </w:tcPr>
          <w:p w14:paraId="17C5B0F4"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24</w:t>
            </w:r>
          </w:p>
        </w:tc>
        <w:tc>
          <w:tcPr>
            <w:tcW w:w="1139" w:type="dxa"/>
            <w:tcBorders>
              <w:top w:val="nil"/>
              <w:left w:val="nil"/>
              <w:bottom w:val="dotted" w:sz="4" w:space="0" w:color="auto"/>
              <w:right w:val="dotted" w:sz="4" w:space="0" w:color="auto"/>
            </w:tcBorders>
            <w:vAlign w:val="center"/>
          </w:tcPr>
          <w:p w14:paraId="1622310C"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38C059E0"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零星工程龙川工业园区彩虹门工程</w:t>
            </w:r>
          </w:p>
        </w:tc>
        <w:tc>
          <w:tcPr>
            <w:tcW w:w="1750" w:type="dxa"/>
            <w:tcBorders>
              <w:top w:val="nil"/>
              <w:left w:val="nil"/>
              <w:bottom w:val="dotted" w:sz="4" w:space="0" w:color="auto"/>
              <w:right w:val="nil"/>
            </w:tcBorders>
            <w:vAlign w:val="center"/>
          </w:tcPr>
          <w:p w14:paraId="4644A8E9"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30.00</w:t>
            </w:r>
          </w:p>
        </w:tc>
      </w:tr>
      <w:tr w:rsidR="00C82845" w14:paraId="0F140D95" w14:textId="77777777">
        <w:trPr>
          <w:trHeight w:val="454"/>
        </w:trPr>
        <w:tc>
          <w:tcPr>
            <w:tcW w:w="847" w:type="dxa"/>
            <w:tcBorders>
              <w:top w:val="nil"/>
              <w:left w:val="nil"/>
              <w:bottom w:val="dotted" w:sz="4" w:space="0" w:color="auto"/>
              <w:right w:val="dotted" w:sz="4" w:space="0" w:color="auto"/>
            </w:tcBorders>
            <w:vAlign w:val="center"/>
          </w:tcPr>
          <w:p w14:paraId="48366F10"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25</w:t>
            </w:r>
          </w:p>
        </w:tc>
        <w:tc>
          <w:tcPr>
            <w:tcW w:w="1139" w:type="dxa"/>
            <w:tcBorders>
              <w:top w:val="nil"/>
              <w:left w:val="nil"/>
              <w:bottom w:val="dotted" w:sz="4" w:space="0" w:color="auto"/>
              <w:right w:val="dotted" w:sz="4" w:space="0" w:color="auto"/>
            </w:tcBorders>
            <w:vAlign w:val="center"/>
          </w:tcPr>
          <w:p w14:paraId="6B4F859D"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64C5B8D7"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零星工程菜市场景观绿化</w:t>
            </w:r>
          </w:p>
        </w:tc>
        <w:tc>
          <w:tcPr>
            <w:tcW w:w="1750" w:type="dxa"/>
            <w:tcBorders>
              <w:top w:val="nil"/>
              <w:left w:val="nil"/>
              <w:bottom w:val="dotted" w:sz="4" w:space="0" w:color="auto"/>
              <w:right w:val="nil"/>
            </w:tcBorders>
            <w:vAlign w:val="center"/>
          </w:tcPr>
          <w:p w14:paraId="10510406"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30.00</w:t>
            </w:r>
          </w:p>
        </w:tc>
      </w:tr>
      <w:tr w:rsidR="00C82845" w14:paraId="34BDB6A1" w14:textId="77777777">
        <w:trPr>
          <w:trHeight w:val="454"/>
        </w:trPr>
        <w:tc>
          <w:tcPr>
            <w:tcW w:w="847" w:type="dxa"/>
            <w:tcBorders>
              <w:top w:val="nil"/>
              <w:left w:val="nil"/>
              <w:bottom w:val="dotted" w:sz="4" w:space="0" w:color="auto"/>
              <w:right w:val="dotted" w:sz="4" w:space="0" w:color="auto"/>
            </w:tcBorders>
            <w:vAlign w:val="center"/>
          </w:tcPr>
          <w:p w14:paraId="0F59D7D6"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26</w:t>
            </w:r>
          </w:p>
        </w:tc>
        <w:tc>
          <w:tcPr>
            <w:tcW w:w="1139" w:type="dxa"/>
            <w:tcBorders>
              <w:top w:val="nil"/>
              <w:left w:val="nil"/>
              <w:bottom w:val="dotted" w:sz="4" w:space="0" w:color="auto"/>
              <w:right w:val="dotted" w:sz="4" w:space="0" w:color="auto"/>
            </w:tcBorders>
            <w:vAlign w:val="center"/>
          </w:tcPr>
          <w:p w14:paraId="04B9E3E5"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6A686FAD"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零星工程名胜景观及提水工程</w:t>
            </w:r>
          </w:p>
        </w:tc>
        <w:tc>
          <w:tcPr>
            <w:tcW w:w="1750" w:type="dxa"/>
            <w:tcBorders>
              <w:top w:val="nil"/>
              <w:left w:val="nil"/>
              <w:bottom w:val="dotted" w:sz="4" w:space="0" w:color="auto"/>
              <w:right w:val="nil"/>
            </w:tcBorders>
            <w:vAlign w:val="center"/>
          </w:tcPr>
          <w:p w14:paraId="4391357C"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50.00</w:t>
            </w:r>
          </w:p>
        </w:tc>
      </w:tr>
      <w:tr w:rsidR="00C82845" w14:paraId="0FA66DA1" w14:textId="77777777">
        <w:trPr>
          <w:trHeight w:val="454"/>
        </w:trPr>
        <w:tc>
          <w:tcPr>
            <w:tcW w:w="847" w:type="dxa"/>
            <w:tcBorders>
              <w:top w:val="nil"/>
              <w:left w:val="nil"/>
              <w:bottom w:val="dotted" w:sz="4" w:space="0" w:color="auto"/>
              <w:right w:val="dotted" w:sz="4" w:space="0" w:color="auto"/>
            </w:tcBorders>
            <w:vAlign w:val="center"/>
          </w:tcPr>
          <w:p w14:paraId="6D141D7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27</w:t>
            </w:r>
          </w:p>
        </w:tc>
        <w:tc>
          <w:tcPr>
            <w:tcW w:w="1139" w:type="dxa"/>
            <w:tcBorders>
              <w:top w:val="nil"/>
              <w:left w:val="nil"/>
              <w:bottom w:val="dotted" w:sz="4" w:space="0" w:color="auto"/>
              <w:right w:val="dotted" w:sz="4" w:space="0" w:color="auto"/>
            </w:tcBorders>
            <w:vAlign w:val="center"/>
          </w:tcPr>
          <w:p w14:paraId="37BC7744"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5438355B"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零星工程城南河排污治理</w:t>
            </w:r>
          </w:p>
        </w:tc>
        <w:tc>
          <w:tcPr>
            <w:tcW w:w="1750" w:type="dxa"/>
            <w:tcBorders>
              <w:top w:val="nil"/>
              <w:left w:val="nil"/>
              <w:bottom w:val="dotted" w:sz="4" w:space="0" w:color="auto"/>
              <w:right w:val="nil"/>
            </w:tcBorders>
            <w:vAlign w:val="center"/>
          </w:tcPr>
          <w:p w14:paraId="0B63D31B"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5.99</w:t>
            </w:r>
          </w:p>
        </w:tc>
      </w:tr>
      <w:tr w:rsidR="00C82845" w14:paraId="4193292E" w14:textId="77777777">
        <w:trPr>
          <w:trHeight w:val="454"/>
        </w:trPr>
        <w:tc>
          <w:tcPr>
            <w:tcW w:w="847" w:type="dxa"/>
            <w:tcBorders>
              <w:top w:val="nil"/>
              <w:left w:val="nil"/>
              <w:bottom w:val="dotted" w:sz="4" w:space="0" w:color="auto"/>
              <w:right w:val="dotted" w:sz="4" w:space="0" w:color="auto"/>
            </w:tcBorders>
            <w:vAlign w:val="center"/>
          </w:tcPr>
          <w:p w14:paraId="7EC88384"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28</w:t>
            </w:r>
          </w:p>
        </w:tc>
        <w:tc>
          <w:tcPr>
            <w:tcW w:w="1139" w:type="dxa"/>
            <w:tcBorders>
              <w:top w:val="nil"/>
              <w:left w:val="nil"/>
              <w:bottom w:val="dotted" w:sz="4" w:space="0" w:color="auto"/>
              <w:right w:val="dotted" w:sz="4" w:space="0" w:color="auto"/>
            </w:tcBorders>
            <w:vAlign w:val="center"/>
          </w:tcPr>
          <w:p w14:paraId="6D6A4A79"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21B7F6F9"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零星工程古州八景</w:t>
            </w:r>
          </w:p>
        </w:tc>
        <w:tc>
          <w:tcPr>
            <w:tcW w:w="1750" w:type="dxa"/>
            <w:tcBorders>
              <w:top w:val="nil"/>
              <w:left w:val="nil"/>
              <w:bottom w:val="dotted" w:sz="4" w:space="0" w:color="auto"/>
              <w:right w:val="nil"/>
            </w:tcBorders>
            <w:vAlign w:val="center"/>
          </w:tcPr>
          <w:p w14:paraId="298A8168"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9.85</w:t>
            </w:r>
          </w:p>
        </w:tc>
      </w:tr>
      <w:tr w:rsidR="00C82845" w14:paraId="6D1F0974" w14:textId="77777777">
        <w:trPr>
          <w:trHeight w:val="454"/>
        </w:trPr>
        <w:tc>
          <w:tcPr>
            <w:tcW w:w="847" w:type="dxa"/>
            <w:tcBorders>
              <w:top w:val="nil"/>
              <w:left w:val="nil"/>
              <w:bottom w:val="dotted" w:sz="4" w:space="0" w:color="auto"/>
              <w:right w:val="dotted" w:sz="4" w:space="0" w:color="auto"/>
            </w:tcBorders>
            <w:vAlign w:val="center"/>
          </w:tcPr>
          <w:p w14:paraId="459F9E9B"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29</w:t>
            </w:r>
          </w:p>
        </w:tc>
        <w:tc>
          <w:tcPr>
            <w:tcW w:w="1139" w:type="dxa"/>
            <w:tcBorders>
              <w:top w:val="nil"/>
              <w:left w:val="nil"/>
              <w:bottom w:val="dotted" w:sz="4" w:space="0" w:color="auto"/>
              <w:right w:val="dotted" w:sz="4" w:space="0" w:color="auto"/>
            </w:tcBorders>
            <w:vAlign w:val="center"/>
          </w:tcPr>
          <w:p w14:paraId="1794726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34F6C2CC"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零星工程桃园景观</w:t>
            </w:r>
          </w:p>
        </w:tc>
        <w:tc>
          <w:tcPr>
            <w:tcW w:w="1750" w:type="dxa"/>
            <w:tcBorders>
              <w:top w:val="nil"/>
              <w:left w:val="nil"/>
              <w:bottom w:val="dotted" w:sz="4" w:space="0" w:color="auto"/>
              <w:right w:val="nil"/>
            </w:tcBorders>
            <w:vAlign w:val="center"/>
          </w:tcPr>
          <w:p w14:paraId="799BE7F8"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43.38</w:t>
            </w:r>
          </w:p>
        </w:tc>
      </w:tr>
      <w:tr w:rsidR="00C82845" w14:paraId="573E58B8" w14:textId="77777777">
        <w:trPr>
          <w:trHeight w:val="454"/>
        </w:trPr>
        <w:tc>
          <w:tcPr>
            <w:tcW w:w="847" w:type="dxa"/>
            <w:tcBorders>
              <w:top w:val="nil"/>
              <w:left w:val="nil"/>
              <w:bottom w:val="dotted" w:sz="4" w:space="0" w:color="auto"/>
              <w:right w:val="dotted" w:sz="4" w:space="0" w:color="auto"/>
            </w:tcBorders>
            <w:vAlign w:val="center"/>
          </w:tcPr>
          <w:p w14:paraId="5ABAAACA"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lastRenderedPageBreak/>
              <w:t>30</w:t>
            </w:r>
          </w:p>
        </w:tc>
        <w:tc>
          <w:tcPr>
            <w:tcW w:w="1139" w:type="dxa"/>
            <w:tcBorders>
              <w:top w:val="nil"/>
              <w:left w:val="nil"/>
              <w:bottom w:val="dotted" w:sz="4" w:space="0" w:color="auto"/>
              <w:right w:val="dotted" w:sz="4" w:space="0" w:color="auto"/>
            </w:tcBorders>
            <w:vAlign w:val="center"/>
          </w:tcPr>
          <w:p w14:paraId="4636E6C4"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433FCFC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零星工程绿化带护栏更换</w:t>
            </w:r>
          </w:p>
        </w:tc>
        <w:tc>
          <w:tcPr>
            <w:tcW w:w="1750" w:type="dxa"/>
            <w:tcBorders>
              <w:top w:val="nil"/>
              <w:left w:val="nil"/>
              <w:bottom w:val="dotted" w:sz="4" w:space="0" w:color="auto"/>
              <w:right w:val="nil"/>
            </w:tcBorders>
            <w:vAlign w:val="center"/>
          </w:tcPr>
          <w:p w14:paraId="0214138A"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31.15</w:t>
            </w:r>
          </w:p>
        </w:tc>
      </w:tr>
      <w:tr w:rsidR="00C82845" w14:paraId="17C61C90" w14:textId="77777777">
        <w:trPr>
          <w:trHeight w:val="454"/>
        </w:trPr>
        <w:tc>
          <w:tcPr>
            <w:tcW w:w="847" w:type="dxa"/>
            <w:tcBorders>
              <w:top w:val="nil"/>
              <w:left w:val="nil"/>
              <w:bottom w:val="dotted" w:sz="4" w:space="0" w:color="auto"/>
              <w:right w:val="dotted" w:sz="4" w:space="0" w:color="auto"/>
            </w:tcBorders>
            <w:vAlign w:val="center"/>
          </w:tcPr>
          <w:p w14:paraId="0DDE5E8B"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31</w:t>
            </w:r>
          </w:p>
        </w:tc>
        <w:tc>
          <w:tcPr>
            <w:tcW w:w="1139" w:type="dxa"/>
            <w:tcBorders>
              <w:top w:val="nil"/>
              <w:left w:val="nil"/>
              <w:bottom w:val="dotted" w:sz="4" w:space="0" w:color="auto"/>
              <w:right w:val="dotted" w:sz="4" w:space="0" w:color="auto"/>
            </w:tcBorders>
            <w:vAlign w:val="center"/>
          </w:tcPr>
          <w:p w14:paraId="26DDC0DB"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243C5A8A"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零星工程沙坡道路</w:t>
            </w:r>
          </w:p>
        </w:tc>
        <w:tc>
          <w:tcPr>
            <w:tcW w:w="1750" w:type="dxa"/>
            <w:tcBorders>
              <w:top w:val="nil"/>
              <w:left w:val="nil"/>
              <w:bottom w:val="dotted" w:sz="4" w:space="0" w:color="auto"/>
              <w:right w:val="nil"/>
            </w:tcBorders>
            <w:vAlign w:val="center"/>
          </w:tcPr>
          <w:p w14:paraId="3A6A36D3"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19.21</w:t>
            </w:r>
          </w:p>
        </w:tc>
      </w:tr>
      <w:tr w:rsidR="00C82845" w14:paraId="08427B14" w14:textId="77777777">
        <w:trPr>
          <w:trHeight w:val="454"/>
        </w:trPr>
        <w:tc>
          <w:tcPr>
            <w:tcW w:w="847" w:type="dxa"/>
            <w:tcBorders>
              <w:top w:val="nil"/>
              <w:left w:val="nil"/>
              <w:bottom w:val="dotted" w:sz="4" w:space="0" w:color="auto"/>
              <w:right w:val="dotted" w:sz="4" w:space="0" w:color="auto"/>
            </w:tcBorders>
            <w:vAlign w:val="center"/>
          </w:tcPr>
          <w:p w14:paraId="264286F9"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32</w:t>
            </w:r>
          </w:p>
        </w:tc>
        <w:tc>
          <w:tcPr>
            <w:tcW w:w="1139" w:type="dxa"/>
            <w:tcBorders>
              <w:top w:val="nil"/>
              <w:left w:val="nil"/>
              <w:bottom w:val="dotted" w:sz="4" w:space="0" w:color="auto"/>
              <w:right w:val="dotted" w:sz="4" w:space="0" w:color="auto"/>
            </w:tcBorders>
            <w:vAlign w:val="center"/>
          </w:tcPr>
          <w:p w14:paraId="6140BCF2"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0B9D7C7D"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零星工程太阳能路灯</w:t>
            </w:r>
          </w:p>
        </w:tc>
        <w:tc>
          <w:tcPr>
            <w:tcW w:w="1750" w:type="dxa"/>
            <w:tcBorders>
              <w:top w:val="nil"/>
              <w:left w:val="nil"/>
              <w:bottom w:val="dotted" w:sz="4" w:space="0" w:color="auto"/>
              <w:right w:val="nil"/>
            </w:tcBorders>
            <w:vAlign w:val="center"/>
          </w:tcPr>
          <w:p w14:paraId="33BD8274"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11.67</w:t>
            </w:r>
          </w:p>
        </w:tc>
      </w:tr>
      <w:tr w:rsidR="00C82845" w14:paraId="6691B1E7" w14:textId="77777777">
        <w:trPr>
          <w:trHeight w:val="454"/>
        </w:trPr>
        <w:tc>
          <w:tcPr>
            <w:tcW w:w="847" w:type="dxa"/>
            <w:tcBorders>
              <w:top w:val="nil"/>
              <w:left w:val="nil"/>
              <w:bottom w:val="dotted" w:sz="4" w:space="0" w:color="auto"/>
              <w:right w:val="dotted" w:sz="4" w:space="0" w:color="auto"/>
            </w:tcBorders>
            <w:vAlign w:val="center"/>
          </w:tcPr>
          <w:p w14:paraId="7978670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33</w:t>
            </w:r>
          </w:p>
        </w:tc>
        <w:tc>
          <w:tcPr>
            <w:tcW w:w="1139" w:type="dxa"/>
            <w:tcBorders>
              <w:top w:val="nil"/>
              <w:left w:val="nil"/>
              <w:bottom w:val="dotted" w:sz="4" w:space="0" w:color="auto"/>
              <w:right w:val="dotted" w:sz="4" w:space="0" w:color="auto"/>
            </w:tcBorders>
            <w:vAlign w:val="center"/>
          </w:tcPr>
          <w:p w14:paraId="1B169E84"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4DCBEF5D"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零星工程南游园</w:t>
            </w:r>
          </w:p>
        </w:tc>
        <w:tc>
          <w:tcPr>
            <w:tcW w:w="1750" w:type="dxa"/>
            <w:tcBorders>
              <w:top w:val="nil"/>
              <w:left w:val="nil"/>
              <w:bottom w:val="dotted" w:sz="4" w:space="0" w:color="auto"/>
              <w:right w:val="nil"/>
            </w:tcBorders>
            <w:vAlign w:val="center"/>
          </w:tcPr>
          <w:p w14:paraId="23AAB295"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40.00</w:t>
            </w:r>
          </w:p>
        </w:tc>
      </w:tr>
      <w:tr w:rsidR="00C82845" w14:paraId="72E4AB04" w14:textId="77777777">
        <w:trPr>
          <w:trHeight w:val="454"/>
        </w:trPr>
        <w:tc>
          <w:tcPr>
            <w:tcW w:w="847" w:type="dxa"/>
            <w:tcBorders>
              <w:top w:val="nil"/>
              <w:left w:val="nil"/>
              <w:bottom w:val="dotted" w:sz="4" w:space="0" w:color="auto"/>
              <w:right w:val="dotted" w:sz="4" w:space="0" w:color="auto"/>
            </w:tcBorders>
            <w:vAlign w:val="center"/>
          </w:tcPr>
          <w:p w14:paraId="7E62D876"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34</w:t>
            </w:r>
          </w:p>
        </w:tc>
        <w:tc>
          <w:tcPr>
            <w:tcW w:w="1139" w:type="dxa"/>
            <w:tcBorders>
              <w:top w:val="nil"/>
              <w:left w:val="nil"/>
              <w:bottom w:val="dotted" w:sz="4" w:space="0" w:color="auto"/>
              <w:right w:val="dotted" w:sz="4" w:space="0" w:color="auto"/>
            </w:tcBorders>
            <w:vAlign w:val="center"/>
          </w:tcPr>
          <w:p w14:paraId="31171623"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5DB90C83"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零星工程北游园</w:t>
            </w:r>
          </w:p>
        </w:tc>
        <w:tc>
          <w:tcPr>
            <w:tcW w:w="1750" w:type="dxa"/>
            <w:tcBorders>
              <w:top w:val="nil"/>
              <w:left w:val="nil"/>
              <w:bottom w:val="dotted" w:sz="4" w:space="0" w:color="auto"/>
              <w:right w:val="nil"/>
            </w:tcBorders>
            <w:vAlign w:val="center"/>
          </w:tcPr>
          <w:p w14:paraId="1F21E897"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40.00</w:t>
            </w:r>
          </w:p>
        </w:tc>
      </w:tr>
      <w:tr w:rsidR="00C82845" w14:paraId="6978F5C3" w14:textId="77777777">
        <w:trPr>
          <w:trHeight w:val="454"/>
        </w:trPr>
        <w:tc>
          <w:tcPr>
            <w:tcW w:w="847" w:type="dxa"/>
            <w:tcBorders>
              <w:top w:val="nil"/>
              <w:left w:val="nil"/>
              <w:bottom w:val="dotted" w:sz="4" w:space="0" w:color="auto"/>
              <w:right w:val="dotted" w:sz="4" w:space="0" w:color="auto"/>
            </w:tcBorders>
            <w:vAlign w:val="center"/>
          </w:tcPr>
          <w:p w14:paraId="4981A134"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35</w:t>
            </w:r>
          </w:p>
        </w:tc>
        <w:tc>
          <w:tcPr>
            <w:tcW w:w="1139" w:type="dxa"/>
            <w:tcBorders>
              <w:top w:val="nil"/>
              <w:left w:val="nil"/>
              <w:bottom w:val="dotted" w:sz="4" w:space="0" w:color="auto"/>
              <w:right w:val="dotted" w:sz="4" w:space="0" w:color="auto"/>
            </w:tcBorders>
            <w:vAlign w:val="center"/>
          </w:tcPr>
          <w:p w14:paraId="0D121F56"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0B48D8B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零星工程古村落</w:t>
            </w:r>
          </w:p>
        </w:tc>
        <w:tc>
          <w:tcPr>
            <w:tcW w:w="1750" w:type="dxa"/>
            <w:tcBorders>
              <w:top w:val="nil"/>
              <w:left w:val="nil"/>
              <w:bottom w:val="dotted" w:sz="4" w:space="0" w:color="auto"/>
              <w:right w:val="nil"/>
            </w:tcBorders>
            <w:vAlign w:val="center"/>
          </w:tcPr>
          <w:p w14:paraId="04AFDB33"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30.00</w:t>
            </w:r>
          </w:p>
        </w:tc>
      </w:tr>
      <w:tr w:rsidR="00C82845" w14:paraId="464E0980" w14:textId="77777777">
        <w:trPr>
          <w:trHeight w:val="454"/>
        </w:trPr>
        <w:tc>
          <w:tcPr>
            <w:tcW w:w="847" w:type="dxa"/>
            <w:tcBorders>
              <w:top w:val="nil"/>
              <w:left w:val="nil"/>
              <w:bottom w:val="dotted" w:sz="4" w:space="0" w:color="auto"/>
              <w:right w:val="dotted" w:sz="4" w:space="0" w:color="auto"/>
            </w:tcBorders>
            <w:vAlign w:val="center"/>
          </w:tcPr>
          <w:p w14:paraId="6079298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36</w:t>
            </w:r>
          </w:p>
        </w:tc>
        <w:tc>
          <w:tcPr>
            <w:tcW w:w="1139" w:type="dxa"/>
            <w:tcBorders>
              <w:top w:val="nil"/>
              <w:left w:val="nil"/>
              <w:bottom w:val="dotted" w:sz="4" w:space="0" w:color="auto"/>
              <w:right w:val="dotted" w:sz="4" w:space="0" w:color="auto"/>
            </w:tcBorders>
            <w:vAlign w:val="center"/>
          </w:tcPr>
          <w:p w14:paraId="233C261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558F3E90"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零星工程西枫园</w:t>
            </w:r>
          </w:p>
        </w:tc>
        <w:tc>
          <w:tcPr>
            <w:tcW w:w="1750" w:type="dxa"/>
            <w:tcBorders>
              <w:top w:val="nil"/>
              <w:left w:val="nil"/>
              <w:bottom w:val="dotted" w:sz="4" w:space="0" w:color="auto"/>
              <w:right w:val="nil"/>
            </w:tcBorders>
            <w:vAlign w:val="center"/>
          </w:tcPr>
          <w:p w14:paraId="73600934"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33.36</w:t>
            </w:r>
          </w:p>
        </w:tc>
      </w:tr>
      <w:tr w:rsidR="00C82845" w14:paraId="733C52D3" w14:textId="77777777">
        <w:trPr>
          <w:trHeight w:val="454"/>
        </w:trPr>
        <w:tc>
          <w:tcPr>
            <w:tcW w:w="847" w:type="dxa"/>
            <w:tcBorders>
              <w:top w:val="nil"/>
              <w:left w:val="nil"/>
              <w:bottom w:val="dotted" w:sz="4" w:space="0" w:color="auto"/>
              <w:right w:val="dotted" w:sz="4" w:space="0" w:color="auto"/>
            </w:tcBorders>
            <w:vAlign w:val="center"/>
          </w:tcPr>
          <w:p w14:paraId="3ACF45D9"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37</w:t>
            </w:r>
          </w:p>
        </w:tc>
        <w:tc>
          <w:tcPr>
            <w:tcW w:w="1139" w:type="dxa"/>
            <w:tcBorders>
              <w:top w:val="nil"/>
              <w:left w:val="nil"/>
              <w:bottom w:val="dotted" w:sz="4" w:space="0" w:color="auto"/>
              <w:right w:val="dotted" w:sz="4" w:space="0" w:color="auto"/>
            </w:tcBorders>
            <w:vAlign w:val="center"/>
          </w:tcPr>
          <w:p w14:paraId="3CB76136"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6219241D"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零星工程林带</w:t>
            </w:r>
          </w:p>
        </w:tc>
        <w:tc>
          <w:tcPr>
            <w:tcW w:w="1750" w:type="dxa"/>
            <w:tcBorders>
              <w:top w:val="nil"/>
              <w:left w:val="nil"/>
              <w:bottom w:val="dotted" w:sz="4" w:space="0" w:color="auto"/>
              <w:right w:val="nil"/>
            </w:tcBorders>
            <w:vAlign w:val="center"/>
          </w:tcPr>
          <w:p w14:paraId="798B6205"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40.00</w:t>
            </w:r>
          </w:p>
        </w:tc>
      </w:tr>
      <w:tr w:rsidR="00C82845" w14:paraId="24977214" w14:textId="77777777">
        <w:trPr>
          <w:trHeight w:val="454"/>
        </w:trPr>
        <w:tc>
          <w:tcPr>
            <w:tcW w:w="847" w:type="dxa"/>
            <w:tcBorders>
              <w:top w:val="nil"/>
              <w:left w:val="nil"/>
              <w:bottom w:val="dotted" w:sz="4" w:space="0" w:color="auto"/>
              <w:right w:val="dotted" w:sz="4" w:space="0" w:color="auto"/>
            </w:tcBorders>
            <w:vAlign w:val="center"/>
          </w:tcPr>
          <w:p w14:paraId="6C424FFA"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38</w:t>
            </w:r>
          </w:p>
        </w:tc>
        <w:tc>
          <w:tcPr>
            <w:tcW w:w="1139" w:type="dxa"/>
            <w:tcBorders>
              <w:top w:val="nil"/>
              <w:left w:val="nil"/>
              <w:bottom w:val="dotted" w:sz="4" w:space="0" w:color="auto"/>
              <w:right w:val="dotted" w:sz="4" w:space="0" w:color="auto"/>
            </w:tcBorders>
            <w:vAlign w:val="center"/>
          </w:tcPr>
          <w:p w14:paraId="4703163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5C791C11"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零星工程木材库</w:t>
            </w:r>
          </w:p>
        </w:tc>
        <w:tc>
          <w:tcPr>
            <w:tcW w:w="1750" w:type="dxa"/>
            <w:tcBorders>
              <w:top w:val="nil"/>
              <w:left w:val="nil"/>
              <w:bottom w:val="dotted" w:sz="4" w:space="0" w:color="auto"/>
              <w:right w:val="nil"/>
            </w:tcBorders>
            <w:vAlign w:val="center"/>
          </w:tcPr>
          <w:p w14:paraId="2D36A652"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15.00</w:t>
            </w:r>
          </w:p>
        </w:tc>
      </w:tr>
      <w:tr w:rsidR="00C82845" w14:paraId="43D5F47F" w14:textId="77777777">
        <w:trPr>
          <w:trHeight w:val="454"/>
        </w:trPr>
        <w:tc>
          <w:tcPr>
            <w:tcW w:w="847" w:type="dxa"/>
            <w:tcBorders>
              <w:top w:val="nil"/>
              <w:left w:val="nil"/>
              <w:bottom w:val="dotted" w:sz="4" w:space="0" w:color="auto"/>
              <w:right w:val="dotted" w:sz="4" w:space="0" w:color="auto"/>
            </w:tcBorders>
            <w:vAlign w:val="center"/>
          </w:tcPr>
          <w:p w14:paraId="61003E62"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39</w:t>
            </w:r>
          </w:p>
        </w:tc>
        <w:tc>
          <w:tcPr>
            <w:tcW w:w="1139" w:type="dxa"/>
            <w:tcBorders>
              <w:top w:val="nil"/>
              <w:left w:val="nil"/>
              <w:bottom w:val="dotted" w:sz="4" w:space="0" w:color="auto"/>
              <w:right w:val="dotted" w:sz="4" w:space="0" w:color="auto"/>
            </w:tcBorders>
            <w:vAlign w:val="center"/>
          </w:tcPr>
          <w:p w14:paraId="61661CA0"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25651CF7"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零星工程诗韵</w:t>
            </w:r>
          </w:p>
        </w:tc>
        <w:tc>
          <w:tcPr>
            <w:tcW w:w="1750" w:type="dxa"/>
            <w:tcBorders>
              <w:top w:val="nil"/>
              <w:left w:val="nil"/>
              <w:bottom w:val="dotted" w:sz="4" w:space="0" w:color="auto"/>
              <w:right w:val="nil"/>
            </w:tcBorders>
            <w:vAlign w:val="center"/>
          </w:tcPr>
          <w:p w14:paraId="3314E65B"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40.00</w:t>
            </w:r>
          </w:p>
        </w:tc>
      </w:tr>
      <w:tr w:rsidR="00C82845" w14:paraId="1CDB4735" w14:textId="77777777">
        <w:trPr>
          <w:trHeight w:val="454"/>
        </w:trPr>
        <w:tc>
          <w:tcPr>
            <w:tcW w:w="847" w:type="dxa"/>
            <w:tcBorders>
              <w:top w:val="nil"/>
              <w:left w:val="nil"/>
              <w:bottom w:val="dotted" w:sz="4" w:space="0" w:color="auto"/>
              <w:right w:val="dotted" w:sz="4" w:space="0" w:color="auto"/>
            </w:tcBorders>
            <w:vAlign w:val="center"/>
          </w:tcPr>
          <w:p w14:paraId="021171E6"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40</w:t>
            </w:r>
          </w:p>
        </w:tc>
        <w:tc>
          <w:tcPr>
            <w:tcW w:w="1139" w:type="dxa"/>
            <w:tcBorders>
              <w:top w:val="nil"/>
              <w:left w:val="nil"/>
              <w:bottom w:val="dotted" w:sz="4" w:space="0" w:color="auto"/>
              <w:right w:val="dotted" w:sz="4" w:space="0" w:color="auto"/>
            </w:tcBorders>
            <w:vAlign w:val="center"/>
          </w:tcPr>
          <w:p w14:paraId="724B3C26"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4B4F7578"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零星工程大林山公园</w:t>
            </w:r>
          </w:p>
        </w:tc>
        <w:tc>
          <w:tcPr>
            <w:tcW w:w="1750" w:type="dxa"/>
            <w:tcBorders>
              <w:top w:val="nil"/>
              <w:left w:val="nil"/>
              <w:bottom w:val="dotted" w:sz="4" w:space="0" w:color="auto"/>
              <w:right w:val="nil"/>
            </w:tcBorders>
            <w:vAlign w:val="center"/>
          </w:tcPr>
          <w:p w14:paraId="425A4A25"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36.92</w:t>
            </w:r>
          </w:p>
        </w:tc>
      </w:tr>
      <w:tr w:rsidR="00C82845" w14:paraId="0F3F8FC2" w14:textId="77777777">
        <w:trPr>
          <w:trHeight w:val="454"/>
        </w:trPr>
        <w:tc>
          <w:tcPr>
            <w:tcW w:w="847" w:type="dxa"/>
            <w:tcBorders>
              <w:top w:val="nil"/>
              <w:left w:val="nil"/>
              <w:bottom w:val="dotted" w:sz="4" w:space="0" w:color="auto"/>
              <w:right w:val="dotted" w:sz="4" w:space="0" w:color="auto"/>
            </w:tcBorders>
            <w:vAlign w:val="center"/>
          </w:tcPr>
          <w:p w14:paraId="234786F6"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41</w:t>
            </w:r>
          </w:p>
        </w:tc>
        <w:tc>
          <w:tcPr>
            <w:tcW w:w="1139" w:type="dxa"/>
            <w:tcBorders>
              <w:top w:val="nil"/>
              <w:left w:val="nil"/>
              <w:bottom w:val="dotted" w:sz="4" w:space="0" w:color="auto"/>
              <w:right w:val="dotted" w:sz="4" w:space="0" w:color="auto"/>
            </w:tcBorders>
            <w:vAlign w:val="center"/>
          </w:tcPr>
          <w:p w14:paraId="0A114285"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53318FC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零星工程二中</w:t>
            </w:r>
          </w:p>
        </w:tc>
        <w:tc>
          <w:tcPr>
            <w:tcW w:w="1750" w:type="dxa"/>
            <w:tcBorders>
              <w:top w:val="nil"/>
              <w:left w:val="nil"/>
              <w:bottom w:val="dotted" w:sz="4" w:space="0" w:color="auto"/>
              <w:right w:val="nil"/>
            </w:tcBorders>
            <w:vAlign w:val="center"/>
          </w:tcPr>
          <w:p w14:paraId="2F66A11D"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10.00</w:t>
            </w:r>
          </w:p>
        </w:tc>
      </w:tr>
      <w:tr w:rsidR="00C82845" w14:paraId="7AC9866F" w14:textId="77777777">
        <w:trPr>
          <w:trHeight w:val="454"/>
        </w:trPr>
        <w:tc>
          <w:tcPr>
            <w:tcW w:w="847" w:type="dxa"/>
            <w:tcBorders>
              <w:top w:val="nil"/>
              <w:left w:val="nil"/>
              <w:bottom w:val="dotted" w:sz="4" w:space="0" w:color="auto"/>
              <w:right w:val="dotted" w:sz="4" w:space="0" w:color="auto"/>
            </w:tcBorders>
            <w:vAlign w:val="center"/>
          </w:tcPr>
          <w:p w14:paraId="147ABE20"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42</w:t>
            </w:r>
          </w:p>
        </w:tc>
        <w:tc>
          <w:tcPr>
            <w:tcW w:w="1139" w:type="dxa"/>
            <w:tcBorders>
              <w:top w:val="nil"/>
              <w:left w:val="nil"/>
              <w:bottom w:val="dotted" w:sz="4" w:space="0" w:color="auto"/>
              <w:right w:val="dotted" w:sz="4" w:space="0" w:color="auto"/>
            </w:tcBorders>
            <w:vAlign w:val="center"/>
          </w:tcPr>
          <w:p w14:paraId="43DC9164"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7FC272E7"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零星工程五彩石</w:t>
            </w:r>
          </w:p>
        </w:tc>
        <w:tc>
          <w:tcPr>
            <w:tcW w:w="1750" w:type="dxa"/>
            <w:tcBorders>
              <w:top w:val="nil"/>
              <w:left w:val="nil"/>
              <w:bottom w:val="dotted" w:sz="4" w:space="0" w:color="auto"/>
              <w:right w:val="nil"/>
            </w:tcBorders>
            <w:vAlign w:val="center"/>
          </w:tcPr>
          <w:p w14:paraId="61BF165B"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20.00</w:t>
            </w:r>
          </w:p>
        </w:tc>
      </w:tr>
      <w:tr w:rsidR="00C82845" w14:paraId="7BFBE386" w14:textId="77777777">
        <w:trPr>
          <w:trHeight w:val="454"/>
        </w:trPr>
        <w:tc>
          <w:tcPr>
            <w:tcW w:w="847" w:type="dxa"/>
            <w:tcBorders>
              <w:top w:val="nil"/>
              <w:left w:val="nil"/>
              <w:bottom w:val="dotted" w:sz="4" w:space="0" w:color="auto"/>
              <w:right w:val="dotted" w:sz="4" w:space="0" w:color="auto"/>
            </w:tcBorders>
            <w:vAlign w:val="center"/>
          </w:tcPr>
          <w:p w14:paraId="20374750"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43</w:t>
            </w:r>
          </w:p>
        </w:tc>
        <w:tc>
          <w:tcPr>
            <w:tcW w:w="1139" w:type="dxa"/>
            <w:tcBorders>
              <w:top w:val="nil"/>
              <w:left w:val="nil"/>
              <w:bottom w:val="dotted" w:sz="4" w:space="0" w:color="auto"/>
              <w:right w:val="dotted" w:sz="4" w:space="0" w:color="auto"/>
            </w:tcBorders>
            <w:vAlign w:val="center"/>
          </w:tcPr>
          <w:p w14:paraId="03B78CA0"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339A9152"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零星工程雕塑园</w:t>
            </w:r>
          </w:p>
        </w:tc>
        <w:tc>
          <w:tcPr>
            <w:tcW w:w="1750" w:type="dxa"/>
            <w:tcBorders>
              <w:top w:val="nil"/>
              <w:left w:val="nil"/>
              <w:bottom w:val="dotted" w:sz="4" w:space="0" w:color="auto"/>
              <w:right w:val="nil"/>
            </w:tcBorders>
            <w:vAlign w:val="center"/>
          </w:tcPr>
          <w:p w14:paraId="4BC5BD4C"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40.00</w:t>
            </w:r>
          </w:p>
        </w:tc>
      </w:tr>
      <w:tr w:rsidR="00C82845" w14:paraId="73AEE051" w14:textId="77777777">
        <w:trPr>
          <w:trHeight w:val="454"/>
        </w:trPr>
        <w:tc>
          <w:tcPr>
            <w:tcW w:w="847" w:type="dxa"/>
            <w:tcBorders>
              <w:top w:val="nil"/>
              <w:left w:val="nil"/>
              <w:bottom w:val="dotted" w:sz="4" w:space="0" w:color="auto"/>
              <w:right w:val="dotted" w:sz="4" w:space="0" w:color="auto"/>
            </w:tcBorders>
            <w:vAlign w:val="center"/>
          </w:tcPr>
          <w:p w14:paraId="0954807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44</w:t>
            </w:r>
          </w:p>
        </w:tc>
        <w:tc>
          <w:tcPr>
            <w:tcW w:w="1139" w:type="dxa"/>
            <w:tcBorders>
              <w:top w:val="nil"/>
              <w:left w:val="nil"/>
              <w:bottom w:val="dotted" w:sz="4" w:space="0" w:color="auto"/>
              <w:right w:val="dotted" w:sz="4" w:space="0" w:color="auto"/>
            </w:tcBorders>
            <w:vAlign w:val="center"/>
          </w:tcPr>
          <w:p w14:paraId="09D24282"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624E3BC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零星工程抗旱服务队</w:t>
            </w:r>
          </w:p>
        </w:tc>
        <w:tc>
          <w:tcPr>
            <w:tcW w:w="1750" w:type="dxa"/>
            <w:tcBorders>
              <w:top w:val="nil"/>
              <w:left w:val="nil"/>
              <w:bottom w:val="dotted" w:sz="4" w:space="0" w:color="auto"/>
              <w:right w:val="nil"/>
            </w:tcBorders>
            <w:vAlign w:val="center"/>
          </w:tcPr>
          <w:p w14:paraId="6E595215"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50.00</w:t>
            </w:r>
          </w:p>
        </w:tc>
      </w:tr>
      <w:tr w:rsidR="00C82845" w14:paraId="7ED29FC3" w14:textId="77777777">
        <w:trPr>
          <w:trHeight w:val="454"/>
        </w:trPr>
        <w:tc>
          <w:tcPr>
            <w:tcW w:w="847" w:type="dxa"/>
            <w:tcBorders>
              <w:top w:val="nil"/>
              <w:left w:val="nil"/>
              <w:bottom w:val="dotted" w:sz="4" w:space="0" w:color="auto"/>
              <w:right w:val="dotted" w:sz="4" w:space="0" w:color="auto"/>
            </w:tcBorders>
            <w:vAlign w:val="center"/>
          </w:tcPr>
          <w:p w14:paraId="16E08AD3"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45</w:t>
            </w:r>
          </w:p>
        </w:tc>
        <w:tc>
          <w:tcPr>
            <w:tcW w:w="1139" w:type="dxa"/>
            <w:tcBorders>
              <w:top w:val="nil"/>
              <w:left w:val="nil"/>
              <w:bottom w:val="dotted" w:sz="4" w:space="0" w:color="auto"/>
              <w:right w:val="dotted" w:sz="4" w:space="0" w:color="auto"/>
            </w:tcBorders>
            <w:vAlign w:val="center"/>
          </w:tcPr>
          <w:p w14:paraId="3F3A7CD2"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41D358A9"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零星工程彩绘</w:t>
            </w:r>
          </w:p>
        </w:tc>
        <w:tc>
          <w:tcPr>
            <w:tcW w:w="1750" w:type="dxa"/>
            <w:tcBorders>
              <w:top w:val="nil"/>
              <w:left w:val="nil"/>
              <w:bottom w:val="dotted" w:sz="4" w:space="0" w:color="auto"/>
              <w:right w:val="nil"/>
            </w:tcBorders>
            <w:vAlign w:val="center"/>
          </w:tcPr>
          <w:p w14:paraId="63FD1319"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16.12</w:t>
            </w:r>
          </w:p>
        </w:tc>
      </w:tr>
      <w:tr w:rsidR="00C82845" w14:paraId="5DF05FB0" w14:textId="77777777">
        <w:trPr>
          <w:trHeight w:val="454"/>
        </w:trPr>
        <w:tc>
          <w:tcPr>
            <w:tcW w:w="847" w:type="dxa"/>
            <w:tcBorders>
              <w:top w:val="nil"/>
              <w:left w:val="nil"/>
              <w:bottom w:val="dotted" w:sz="4" w:space="0" w:color="auto"/>
              <w:right w:val="dotted" w:sz="4" w:space="0" w:color="auto"/>
            </w:tcBorders>
            <w:vAlign w:val="center"/>
          </w:tcPr>
          <w:p w14:paraId="7147FB71"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46</w:t>
            </w:r>
          </w:p>
        </w:tc>
        <w:tc>
          <w:tcPr>
            <w:tcW w:w="1139" w:type="dxa"/>
            <w:tcBorders>
              <w:top w:val="nil"/>
              <w:left w:val="nil"/>
              <w:bottom w:val="dotted" w:sz="4" w:space="0" w:color="auto"/>
              <w:right w:val="dotted" w:sz="4" w:space="0" w:color="auto"/>
            </w:tcBorders>
            <w:vAlign w:val="center"/>
          </w:tcPr>
          <w:p w14:paraId="718604C6"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3D722155"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零星工程名人景墙</w:t>
            </w:r>
          </w:p>
        </w:tc>
        <w:tc>
          <w:tcPr>
            <w:tcW w:w="1750" w:type="dxa"/>
            <w:tcBorders>
              <w:top w:val="nil"/>
              <w:left w:val="nil"/>
              <w:bottom w:val="dotted" w:sz="4" w:space="0" w:color="auto"/>
              <w:right w:val="nil"/>
            </w:tcBorders>
            <w:vAlign w:val="center"/>
          </w:tcPr>
          <w:p w14:paraId="5E758807"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52.34</w:t>
            </w:r>
          </w:p>
        </w:tc>
      </w:tr>
      <w:tr w:rsidR="00C82845" w14:paraId="4B46DD1E" w14:textId="77777777">
        <w:trPr>
          <w:trHeight w:val="454"/>
        </w:trPr>
        <w:tc>
          <w:tcPr>
            <w:tcW w:w="847" w:type="dxa"/>
            <w:tcBorders>
              <w:top w:val="nil"/>
              <w:left w:val="nil"/>
              <w:bottom w:val="dotted" w:sz="4" w:space="0" w:color="auto"/>
              <w:right w:val="dotted" w:sz="4" w:space="0" w:color="auto"/>
            </w:tcBorders>
            <w:vAlign w:val="center"/>
          </w:tcPr>
          <w:p w14:paraId="6993D966"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47</w:t>
            </w:r>
          </w:p>
        </w:tc>
        <w:tc>
          <w:tcPr>
            <w:tcW w:w="1139" w:type="dxa"/>
            <w:tcBorders>
              <w:top w:val="nil"/>
              <w:left w:val="nil"/>
              <w:bottom w:val="dotted" w:sz="4" w:space="0" w:color="auto"/>
              <w:right w:val="dotted" w:sz="4" w:space="0" w:color="auto"/>
            </w:tcBorders>
            <w:vAlign w:val="center"/>
          </w:tcPr>
          <w:p w14:paraId="6807FE8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15BDB25B"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零星工程名俗文化</w:t>
            </w:r>
          </w:p>
        </w:tc>
        <w:tc>
          <w:tcPr>
            <w:tcW w:w="1750" w:type="dxa"/>
            <w:tcBorders>
              <w:top w:val="nil"/>
              <w:left w:val="nil"/>
              <w:bottom w:val="dotted" w:sz="4" w:space="0" w:color="auto"/>
              <w:right w:val="nil"/>
            </w:tcBorders>
            <w:vAlign w:val="center"/>
          </w:tcPr>
          <w:p w14:paraId="297010F2"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17.18</w:t>
            </w:r>
          </w:p>
        </w:tc>
      </w:tr>
      <w:tr w:rsidR="00C82845" w14:paraId="64663157" w14:textId="77777777">
        <w:trPr>
          <w:trHeight w:val="454"/>
        </w:trPr>
        <w:tc>
          <w:tcPr>
            <w:tcW w:w="847" w:type="dxa"/>
            <w:tcBorders>
              <w:top w:val="nil"/>
              <w:left w:val="nil"/>
              <w:bottom w:val="dotted" w:sz="4" w:space="0" w:color="auto"/>
              <w:right w:val="dotted" w:sz="4" w:space="0" w:color="auto"/>
            </w:tcBorders>
            <w:vAlign w:val="center"/>
          </w:tcPr>
          <w:p w14:paraId="789DB37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48</w:t>
            </w:r>
          </w:p>
        </w:tc>
        <w:tc>
          <w:tcPr>
            <w:tcW w:w="1139" w:type="dxa"/>
            <w:tcBorders>
              <w:top w:val="nil"/>
              <w:left w:val="nil"/>
              <w:bottom w:val="dotted" w:sz="4" w:space="0" w:color="auto"/>
              <w:right w:val="dotted" w:sz="4" w:space="0" w:color="auto"/>
            </w:tcBorders>
            <w:vAlign w:val="center"/>
          </w:tcPr>
          <w:p w14:paraId="54FBE2A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5E341B6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零星工程景墙彩绘</w:t>
            </w:r>
          </w:p>
        </w:tc>
        <w:tc>
          <w:tcPr>
            <w:tcW w:w="1750" w:type="dxa"/>
            <w:tcBorders>
              <w:top w:val="nil"/>
              <w:left w:val="nil"/>
              <w:bottom w:val="dotted" w:sz="4" w:space="0" w:color="auto"/>
              <w:right w:val="nil"/>
            </w:tcBorders>
            <w:vAlign w:val="center"/>
          </w:tcPr>
          <w:p w14:paraId="100D2C39"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43.08</w:t>
            </w:r>
          </w:p>
        </w:tc>
      </w:tr>
      <w:tr w:rsidR="00C82845" w14:paraId="7E897F8E" w14:textId="77777777">
        <w:trPr>
          <w:trHeight w:val="454"/>
        </w:trPr>
        <w:tc>
          <w:tcPr>
            <w:tcW w:w="847" w:type="dxa"/>
            <w:tcBorders>
              <w:top w:val="nil"/>
              <w:left w:val="nil"/>
              <w:bottom w:val="dotted" w:sz="4" w:space="0" w:color="auto"/>
              <w:right w:val="dotted" w:sz="4" w:space="0" w:color="auto"/>
            </w:tcBorders>
            <w:vAlign w:val="center"/>
          </w:tcPr>
          <w:p w14:paraId="3F7FBE02"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49</w:t>
            </w:r>
          </w:p>
        </w:tc>
        <w:tc>
          <w:tcPr>
            <w:tcW w:w="1139" w:type="dxa"/>
            <w:tcBorders>
              <w:top w:val="nil"/>
              <w:left w:val="nil"/>
              <w:bottom w:val="dotted" w:sz="4" w:space="0" w:color="auto"/>
              <w:right w:val="dotted" w:sz="4" w:space="0" w:color="auto"/>
            </w:tcBorders>
            <w:vAlign w:val="center"/>
          </w:tcPr>
          <w:p w14:paraId="22A91FA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4D311E97"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零星工程女娲</w:t>
            </w:r>
          </w:p>
        </w:tc>
        <w:tc>
          <w:tcPr>
            <w:tcW w:w="1750" w:type="dxa"/>
            <w:tcBorders>
              <w:top w:val="nil"/>
              <w:left w:val="nil"/>
              <w:bottom w:val="dotted" w:sz="4" w:space="0" w:color="auto"/>
              <w:right w:val="nil"/>
            </w:tcBorders>
            <w:vAlign w:val="center"/>
          </w:tcPr>
          <w:p w14:paraId="706F7286"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45.00</w:t>
            </w:r>
          </w:p>
        </w:tc>
      </w:tr>
      <w:tr w:rsidR="00C82845" w14:paraId="189B787C" w14:textId="77777777">
        <w:trPr>
          <w:trHeight w:val="454"/>
        </w:trPr>
        <w:tc>
          <w:tcPr>
            <w:tcW w:w="847" w:type="dxa"/>
            <w:tcBorders>
              <w:top w:val="nil"/>
              <w:left w:val="nil"/>
              <w:bottom w:val="dotted" w:sz="4" w:space="0" w:color="auto"/>
              <w:right w:val="dotted" w:sz="4" w:space="0" w:color="auto"/>
            </w:tcBorders>
            <w:vAlign w:val="center"/>
          </w:tcPr>
          <w:p w14:paraId="7BEF549B"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50</w:t>
            </w:r>
          </w:p>
        </w:tc>
        <w:tc>
          <w:tcPr>
            <w:tcW w:w="1139" w:type="dxa"/>
            <w:tcBorders>
              <w:top w:val="nil"/>
              <w:left w:val="nil"/>
              <w:bottom w:val="dotted" w:sz="4" w:space="0" w:color="auto"/>
              <w:right w:val="dotted" w:sz="4" w:space="0" w:color="auto"/>
            </w:tcBorders>
            <w:vAlign w:val="center"/>
          </w:tcPr>
          <w:p w14:paraId="278DBF69"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03F4F7CA"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零星工程红色旅游</w:t>
            </w:r>
          </w:p>
        </w:tc>
        <w:tc>
          <w:tcPr>
            <w:tcW w:w="1750" w:type="dxa"/>
            <w:tcBorders>
              <w:top w:val="nil"/>
              <w:left w:val="nil"/>
              <w:bottom w:val="dotted" w:sz="4" w:space="0" w:color="auto"/>
              <w:right w:val="nil"/>
            </w:tcBorders>
            <w:vAlign w:val="center"/>
          </w:tcPr>
          <w:p w14:paraId="67D2AF49"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40.00</w:t>
            </w:r>
          </w:p>
        </w:tc>
      </w:tr>
      <w:tr w:rsidR="00C82845" w14:paraId="6EE38F4E" w14:textId="77777777">
        <w:trPr>
          <w:trHeight w:val="454"/>
        </w:trPr>
        <w:tc>
          <w:tcPr>
            <w:tcW w:w="847" w:type="dxa"/>
            <w:tcBorders>
              <w:top w:val="nil"/>
              <w:left w:val="nil"/>
              <w:bottom w:val="dotted" w:sz="4" w:space="0" w:color="auto"/>
              <w:right w:val="dotted" w:sz="4" w:space="0" w:color="auto"/>
            </w:tcBorders>
            <w:vAlign w:val="center"/>
          </w:tcPr>
          <w:p w14:paraId="1F69F548"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51</w:t>
            </w:r>
          </w:p>
        </w:tc>
        <w:tc>
          <w:tcPr>
            <w:tcW w:w="1139" w:type="dxa"/>
            <w:tcBorders>
              <w:top w:val="nil"/>
              <w:left w:val="nil"/>
              <w:bottom w:val="dotted" w:sz="4" w:space="0" w:color="auto"/>
              <w:right w:val="dotted" w:sz="4" w:space="0" w:color="auto"/>
            </w:tcBorders>
            <w:vAlign w:val="center"/>
          </w:tcPr>
          <w:p w14:paraId="3EF38287"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1EE357CD"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零星工程刻花瓷</w:t>
            </w:r>
          </w:p>
        </w:tc>
        <w:tc>
          <w:tcPr>
            <w:tcW w:w="1750" w:type="dxa"/>
            <w:tcBorders>
              <w:top w:val="nil"/>
              <w:left w:val="nil"/>
              <w:bottom w:val="dotted" w:sz="4" w:space="0" w:color="auto"/>
              <w:right w:val="nil"/>
            </w:tcBorders>
            <w:vAlign w:val="center"/>
          </w:tcPr>
          <w:p w14:paraId="12AC1663"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30.00</w:t>
            </w:r>
          </w:p>
        </w:tc>
      </w:tr>
      <w:tr w:rsidR="00C82845" w14:paraId="12831600" w14:textId="77777777">
        <w:trPr>
          <w:trHeight w:val="454"/>
        </w:trPr>
        <w:tc>
          <w:tcPr>
            <w:tcW w:w="847" w:type="dxa"/>
            <w:tcBorders>
              <w:top w:val="nil"/>
              <w:left w:val="nil"/>
              <w:bottom w:val="dotted" w:sz="4" w:space="0" w:color="auto"/>
              <w:right w:val="dotted" w:sz="4" w:space="0" w:color="auto"/>
            </w:tcBorders>
            <w:vAlign w:val="center"/>
          </w:tcPr>
          <w:p w14:paraId="2AFD9E25"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52</w:t>
            </w:r>
          </w:p>
        </w:tc>
        <w:tc>
          <w:tcPr>
            <w:tcW w:w="1139" w:type="dxa"/>
            <w:tcBorders>
              <w:top w:val="nil"/>
              <w:left w:val="nil"/>
              <w:bottom w:val="dotted" w:sz="4" w:space="0" w:color="auto"/>
              <w:right w:val="dotted" w:sz="4" w:space="0" w:color="auto"/>
            </w:tcBorders>
            <w:vAlign w:val="center"/>
          </w:tcPr>
          <w:p w14:paraId="5EA8C031"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0AE1EDF9"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零星工程城关中学</w:t>
            </w:r>
          </w:p>
        </w:tc>
        <w:tc>
          <w:tcPr>
            <w:tcW w:w="1750" w:type="dxa"/>
            <w:tcBorders>
              <w:top w:val="nil"/>
              <w:left w:val="nil"/>
              <w:bottom w:val="dotted" w:sz="4" w:space="0" w:color="auto"/>
              <w:right w:val="nil"/>
            </w:tcBorders>
            <w:vAlign w:val="center"/>
          </w:tcPr>
          <w:p w14:paraId="18731897"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2.79</w:t>
            </w:r>
          </w:p>
        </w:tc>
      </w:tr>
      <w:tr w:rsidR="00C82845" w14:paraId="300A82A1" w14:textId="77777777">
        <w:trPr>
          <w:trHeight w:val="454"/>
        </w:trPr>
        <w:tc>
          <w:tcPr>
            <w:tcW w:w="847" w:type="dxa"/>
            <w:tcBorders>
              <w:top w:val="nil"/>
              <w:left w:val="nil"/>
              <w:bottom w:val="dotted" w:sz="4" w:space="0" w:color="auto"/>
              <w:right w:val="dotted" w:sz="4" w:space="0" w:color="auto"/>
            </w:tcBorders>
            <w:vAlign w:val="center"/>
          </w:tcPr>
          <w:p w14:paraId="49EFB9D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53</w:t>
            </w:r>
          </w:p>
        </w:tc>
        <w:tc>
          <w:tcPr>
            <w:tcW w:w="1139" w:type="dxa"/>
            <w:tcBorders>
              <w:top w:val="nil"/>
              <w:left w:val="nil"/>
              <w:bottom w:val="dotted" w:sz="4" w:space="0" w:color="auto"/>
              <w:right w:val="dotted" w:sz="4" w:space="0" w:color="auto"/>
            </w:tcBorders>
            <w:vAlign w:val="center"/>
          </w:tcPr>
          <w:p w14:paraId="0CBA5883"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786" w:type="dxa"/>
            <w:tcBorders>
              <w:top w:val="nil"/>
              <w:left w:val="nil"/>
              <w:bottom w:val="dotted" w:sz="4" w:space="0" w:color="auto"/>
              <w:right w:val="dotted" w:sz="4" w:space="0" w:color="auto"/>
            </w:tcBorders>
            <w:vAlign w:val="center"/>
          </w:tcPr>
          <w:p w14:paraId="63E24B6A"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零星工程市政园林养护工程（顺诚）</w:t>
            </w:r>
          </w:p>
        </w:tc>
        <w:tc>
          <w:tcPr>
            <w:tcW w:w="1750" w:type="dxa"/>
            <w:tcBorders>
              <w:top w:val="nil"/>
              <w:left w:val="nil"/>
              <w:bottom w:val="dotted" w:sz="4" w:space="0" w:color="auto"/>
              <w:right w:val="nil"/>
            </w:tcBorders>
            <w:vAlign w:val="center"/>
          </w:tcPr>
          <w:p w14:paraId="7B7419B1"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283.57</w:t>
            </w:r>
          </w:p>
        </w:tc>
      </w:tr>
      <w:tr w:rsidR="00C82845" w14:paraId="6E8073B0" w14:textId="77777777">
        <w:trPr>
          <w:trHeight w:val="454"/>
        </w:trPr>
        <w:tc>
          <w:tcPr>
            <w:tcW w:w="6772" w:type="dxa"/>
            <w:gridSpan w:val="3"/>
            <w:tcBorders>
              <w:top w:val="nil"/>
              <w:left w:val="nil"/>
              <w:bottom w:val="single" w:sz="8" w:space="0" w:color="000000"/>
              <w:right w:val="dotted" w:sz="4" w:space="0" w:color="auto"/>
            </w:tcBorders>
            <w:vAlign w:val="center"/>
          </w:tcPr>
          <w:p w14:paraId="1E42208C"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合  计</w:t>
            </w:r>
          </w:p>
        </w:tc>
        <w:tc>
          <w:tcPr>
            <w:tcW w:w="1750" w:type="dxa"/>
            <w:tcBorders>
              <w:top w:val="nil"/>
              <w:left w:val="nil"/>
              <w:bottom w:val="single" w:sz="8" w:space="0" w:color="000000"/>
              <w:right w:val="nil"/>
            </w:tcBorders>
            <w:vAlign w:val="center"/>
          </w:tcPr>
          <w:p w14:paraId="69E76E54"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7,500.00</w:t>
            </w:r>
          </w:p>
        </w:tc>
      </w:tr>
    </w:tbl>
    <w:p w14:paraId="50E32BB6" w14:textId="77777777" w:rsidR="00C82845" w:rsidRDefault="00780B77">
      <w:pPr>
        <w:adjustRightInd w:val="0"/>
        <w:snapToGrid w:val="0"/>
        <w:spacing w:line="600" w:lineRule="exact"/>
        <w:ind w:firstLineChars="200" w:firstLine="560"/>
        <w:rPr>
          <w:rFonts w:asciiTheme="minorEastAsia" w:hAnsiTheme="minorEastAsia" w:cstheme="minorEastAsia"/>
        </w:rPr>
      </w:pPr>
      <w:r>
        <w:rPr>
          <w:rFonts w:asciiTheme="minorEastAsia" w:hAnsiTheme="minorEastAsia" w:cstheme="minorEastAsia" w:hint="eastAsia"/>
          <w:bCs/>
          <w:sz w:val="28"/>
          <w:szCs w:val="28"/>
        </w:rPr>
        <w:t>本单位严格按照一般债券资金规定用途使用，不存在资金用途调整情况。</w:t>
      </w:r>
    </w:p>
    <w:p w14:paraId="3610B9DD" w14:textId="77777777" w:rsidR="00C82845" w:rsidRDefault="00780B77">
      <w:pPr>
        <w:ind w:firstLine="576"/>
        <w:rPr>
          <w:rFonts w:asciiTheme="minorEastAsia" w:hAnsiTheme="minorEastAsia" w:cstheme="minorEastAsia"/>
          <w:b/>
          <w:sz w:val="28"/>
          <w:szCs w:val="28"/>
        </w:rPr>
      </w:pPr>
      <w:r>
        <w:rPr>
          <w:rFonts w:asciiTheme="minorEastAsia" w:hAnsiTheme="minorEastAsia" w:cstheme="minorEastAsia" w:hint="eastAsia"/>
          <w:b/>
          <w:sz w:val="28"/>
          <w:szCs w:val="28"/>
        </w:rPr>
        <w:lastRenderedPageBreak/>
        <w:t>四、债券资金</w:t>
      </w:r>
      <w:r>
        <w:rPr>
          <w:rFonts w:asciiTheme="minorEastAsia" w:hAnsiTheme="minorEastAsia" w:cstheme="minorEastAsia"/>
          <w:b/>
          <w:sz w:val="28"/>
          <w:szCs w:val="28"/>
        </w:rPr>
        <w:t>对应的</w:t>
      </w:r>
      <w:r>
        <w:rPr>
          <w:rFonts w:asciiTheme="minorEastAsia" w:hAnsiTheme="minorEastAsia" w:cstheme="minorEastAsia" w:hint="eastAsia"/>
          <w:b/>
          <w:sz w:val="28"/>
          <w:szCs w:val="28"/>
        </w:rPr>
        <w:t>投资项目</w:t>
      </w:r>
    </w:p>
    <w:p w14:paraId="3AB71778" w14:textId="77777777" w:rsidR="00C82845" w:rsidRDefault="00780B77">
      <w:pPr>
        <w:ind w:firstLine="576"/>
        <w:rPr>
          <w:rFonts w:asciiTheme="minorEastAsia" w:hAnsiTheme="minorEastAsia" w:cstheme="minorEastAsia"/>
          <w:sz w:val="28"/>
          <w:szCs w:val="28"/>
        </w:rPr>
      </w:pPr>
      <w:r>
        <w:rPr>
          <w:rFonts w:asciiTheme="minorEastAsia" w:hAnsiTheme="minorEastAsia" w:cstheme="minorEastAsia" w:hint="eastAsia"/>
          <w:sz w:val="28"/>
          <w:szCs w:val="28"/>
        </w:rPr>
        <w:t>一般债券资金</w:t>
      </w:r>
      <w:r>
        <w:rPr>
          <w:rFonts w:asciiTheme="minorEastAsia" w:hAnsiTheme="minorEastAsia" w:cstheme="minorEastAsia"/>
          <w:sz w:val="28"/>
          <w:szCs w:val="28"/>
        </w:rPr>
        <w:t>对应的</w:t>
      </w:r>
      <w:r>
        <w:rPr>
          <w:rFonts w:asciiTheme="minorEastAsia" w:hAnsiTheme="minorEastAsia" w:cstheme="minorEastAsia" w:hint="eastAsia"/>
          <w:sz w:val="28"/>
          <w:szCs w:val="28"/>
        </w:rPr>
        <w:t>投资项目为平定县其他城乡社区公共设施支出</w:t>
      </w:r>
      <w:r>
        <w:rPr>
          <w:rFonts w:asciiTheme="minorEastAsia" w:hAnsiTheme="minorEastAsia" w:cstheme="minorEastAsia"/>
          <w:sz w:val="28"/>
          <w:szCs w:val="28"/>
        </w:rPr>
        <w:t>项目</w:t>
      </w:r>
      <w:r>
        <w:rPr>
          <w:rFonts w:asciiTheme="minorEastAsia" w:hAnsiTheme="minorEastAsia" w:cstheme="minorEastAsia" w:hint="eastAsia"/>
          <w:sz w:val="28"/>
          <w:szCs w:val="28"/>
        </w:rPr>
        <w:t>。</w:t>
      </w:r>
    </w:p>
    <w:p w14:paraId="1D0C3BAD" w14:textId="77777777" w:rsidR="00C82845" w:rsidRDefault="00780B77">
      <w:pPr>
        <w:ind w:firstLine="576"/>
        <w:rPr>
          <w:rFonts w:asciiTheme="minorEastAsia" w:hAnsiTheme="minorEastAsia" w:cstheme="minorEastAsia"/>
          <w:b/>
          <w:sz w:val="28"/>
          <w:szCs w:val="28"/>
        </w:rPr>
      </w:pPr>
      <w:r>
        <w:rPr>
          <w:rFonts w:asciiTheme="minorEastAsia" w:hAnsiTheme="minorEastAsia" w:cstheme="minorEastAsia" w:hint="eastAsia"/>
          <w:b/>
          <w:sz w:val="28"/>
          <w:szCs w:val="28"/>
        </w:rPr>
        <w:t>1、项目基本情况</w:t>
      </w:r>
    </w:p>
    <w:p w14:paraId="795A1098" w14:textId="77777777" w:rsidR="00C82845" w:rsidRDefault="00780B77">
      <w:pPr>
        <w:ind w:firstLine="576"/>
        <w:rPr>
          <w:rFonts w:asciiTheme="minorEastAsia" w:hAnsiTheme="minorEastAsia" w:cstheme="minorEastAsia"/>
          <w:sz w:val="28"/>
          <w:szCs w:val="28"/>
        </w:rPr>
      </w:pPr>
      <w:r>
        <w:rPr>
          <w:rFonts w:asciiTheme="minorEastAsia" w:hAnsiTheme="minorEastAsia" w:cstheme="minorEastAsia" w:hint="eastAsia"/>
          <w:sz w:val="28"/>
          <w:szCs w:val="28"/>
        </w:rPr>
        <w:t>项目包括义平路及县城环境治理整治项目、市政园林建设项目、新建路、新北大街、二中路、南坳路等市政建设工程、桃花源、岭秀华庭游园建设工程、平定东大街、评梅街、东升至铁路桥道路改造工程、保障房路工程、东大街公交站改造工程、平定县城镇防汛险情隐患治理工程、平定县城关中学背后挡墙工程、平定县嘉河清淤工程、古州历史名人景墙雕塑工程、民俗文化景观雕塑工程等。</w:t>
      </w:r>
    </w:p>
    <w:p w14:paraId="0F3B92A1" w14:textId="77777777" w:rsidR="00C82845" w:rsidRDefault="00780B77">
      <w:pPr>
        <w:ind w:firstLine="576"/>
        <w:rPr>
          <w:rFonts w:asciiTheme="minorEastAsia" w:hAnsiTheme="minorEastAsia" w:cstheme="minorEastAsia"/>
          <w:b/>
          <w:sz w:val="28"/>
          <w:szCs w:val="28"/>
        </w:rPr>
      </w:pPr>
      <w:r>
        <w:rPr>
          <w:rFonts w:asciiTheme="minorEastAsia" w:hAnsiTheme="minorEastAsia" w:cstheme="minorEastAsia" w:hint="eastAsia"/>
          <w:b/>
          <w:sz w:val="28"/>
          <w:szCs w:val="28"/>
        </w:rPr>
        <w:t>2、项目投资</w:t>
      </w:r>
      <w:r>
        <w:rPr>
          <w:rFonts w:asciiTheme="minorEastAsia" w:hAnsiTheme="minorEastAsia" w:cstheme="minorEastAsia"/>
          <w:b/>
          <w:sz w:val="28"/>
          <w:szCs w:val="28"/>
        </w:rPr>
        <w:t>及资金来源</w:t>
      </w:r>
    </w:p>
    <w:p w14:paraId="7B74E441" w14:textId="77777777" w:rsidR="00C82845" w:rsidRDefault="00780B77">
      <w:pPr>
        <w:ind w:firstLine="576"/>
        <w:rPr>
          <w:rFonts w:asciiTheme="minorEastAsia" w:hAnsiTheme="minorEastAsia" w:cstheme="minorEastAsia"/>
          <w:sz w:val="28"/>
          <w:szCs w:val="28"/>
        </w:rPr>
      </w:pPr>
      <w:r>
        <w:rPr>
          <w:rFonts w:hint="eastAsia"/>
          <w:bCs/>
          <w:sz w:val="28"/>
          <w:szCs w:val="28"/>
        </w:rPr>
        <w:t>本项目总投资为</w:t>
      </w:r>
      <w:r>
        <w:rPr>
          <w:rFonts w:asciiTheme="minorEastAsia" w:hAnsiTheme="minorEastAsia" w:cstheme="minorEastAsia" w:hint="eastAsia"/>
          <w:sz w:val="28"/>
          <w:szCs w:val="28"/>
        </w:rPr>
        <w:t>37577万元</w:t>
      </w:r>
      <w:r>
        <w:rPr>
          <w:rStyle w:val="ac"/>
          <w:rFonts w:hint="eastAsia"/>
        </w:rPr>
        <w:t>，</w:t>
      </w:r>
      <w:r>
        <w:rPr>
          <w:rStyle w:val="ac"/>
          <w:rFonts w:hint="eastAsia"/>
          <w:sz w:val="28"/>
          <w:szCs w:val="28"/>
        </w:rPr>
        <w:t>资金来源为</w:t>
      </w:r>
      <w:r>
        <w:rPr>
          <w:rFonts w:asciiTheme="minorEastAsia" w:hAnsiTheme="minorEastAsia" w:cstheme="minorEastAsia" w:hint="eastAsia"/>
          <w:sz w:val="28"/>
          <w:szCs w:val="28"/>
        </w:rPr>
        <w:t>政府投资。</w:t>
      </w:r>
    </w:p>
    <w:p w14:paraId="4E65938A" w14:textId="77777777" w:rsidR="00C82845" w:rsidRDefault="00780B77">
      <w:pPr>
        <w:ind w:firstLine="576"/>
        <w:rPr>
          <w:rFonts w:asciiTheme="minorEastAsia" w:hAnsiTheme="minorEastAsia" w:cstheme="minorEastAsia"/>
          <w:b/>
          <w:sz w:val="28"/>
          <w:szCs w:val="28"/>
        </w:rPr>
      </w:pPr>
      <w:r>
        <w:rPr>
          <w:rFonts w:asciiTheme="minorEastAsia" w:hAnsiTheme="minorEastAsia" w:cstheme="minorEastAsia" w:hint="eastAsia"/>
          <w:b/>
          <w:sz w:val="28"/>
          <w:szCs w:val="28"/>
        </w:rPr>
        <w:t>3、项目审批情况</w:t>
      </w:r>
    </w:p>
    <w:p w14:paraId="29D9EDC6" w14:textId="77777777" w:rsidR="00C82845" w:rsidRDefault="00780B77">
      <w:pPr>
        <w:ind w:firstLine="576"/>
        <w:rPr>
          <w:rFonts w:asciiTheme="minorEastAsia" w:hAnsiTheme="minorEastAsia" w:cstheme="minorEastAsia"/>
          <w:sz w:val="28"/>
          <w:szCs w:val="28"/>
        </w:rPr>
      </w:pPr>
      <w:r>
        <w:rPr>
          <w:rFonts w:asciiTheme="minorEastAsia" w:hAnsiTheme="minorEastAsia" w:cstheme="minorEastAsia" w:hint="eastAsia"/>
          <w:sz w:val="28"/>
          <w:szCs w:val="28"/>
        </w:rPr>
        <w:t>上述工程有政府会议纪要、立项批复等文件批准实施。包括：平定县人民政府《关于义平路及县城环境综合整治项目手续办理有关事宜的专题会议纪要》（2016）40号、平定县人民政府《关于市政园林建设项目招标委托有关事宜的会议纪要》（2017）30号、平定县人民政府《关于新建路、新北大街、二中路、南坳路等市政建设工程有关事宜的会议纪要》（2017）37号；平定县住房保障和城乡建设管理局《关于桃花园、岭秀华庭游园建设相关事宜专题会议纪要》平住建专字（2017）46号；平定县发展和改革局《关于平定县新建路工程可行性研究报告的批复》平发改社（2017）206号等。</w:t>
      </w:r>
    </w:p>
    <w:p w14:paraId="28839A33" w14:textId="77777777" w:rsidR="00C82845" w:rsidRDefault="00780B77">
      <w:pPr>
        <w:ind w:firstLine="576"/>
        <w:rPr>
          <w:rFonts w:asciiTheme="minorEastAsia" w:hAnsiTheme="minorEastAsia" w:cstheme="minorEastAsia"/>
          <w:b/>
          <w:sz w:val="28"/>
          <w:szCs w:val="28"/>
        </w:rPr>
      </w:pPr>
      <w:r>
        <w:rPr>
          <w:rFonts w:asciiTheme="minorEastAsia" w:hAnsiTheme="minorEastAsia" w:cstheme="minorEastAsia" w:hint="eastAsia"/>
          <w:b/>
          <w:sz w:val="28"/>
          <w:szCs w:val="28"/>
        </w:rPr>
        <w:lastRenderedPageBreak/>
        <w:t>4、项目建设及进展情况</w:t>
      </w:r>
    </w:p>
    <w:p w14:paraId="5BBF6520" w14:textId="77777777" w:rsidR="00C82845" w:rsidRDefault="00780B77">
      <w:pPr>
        <w:ind w:firstLine="576"/>
        <w:rPr>
          <w:rFonts w:asciiTheme="minorEastAsia" w:hAnsiTheme="minorEastAsia" w:cstheme="minorEastAsia"/>
          <w:sz w:val="28"/>
        </w:rPr>
      </w:pPr>
      <w:r>
        <w:rPr>
          <w:rFonts w:asciiTheme="minorEastAsia" w:hAnsiTheme="minorEastAsia" w:cstheme="minorEastAsia"/>
          <w:sz w:val="28"/>
          <w:szCs w:val="28"/>
        </w:rPr>
        <w:t>本</w:t>
      </w:r>
      <w:r>
        <w:rPr>
          <w:rFonts w:asciiTheme="minorEastAsia" w:hAnsiTheme="minorEastAsia" w:cstheme="minorEastAsia" w:hint="eastAsia"/>
          <w:sz w:val="28"/>
          <w:szCs w:val="28"/>
        </w:rPr>
        <w:t>项目于</w:t>
      </w:r>
      <w:r>
        <w:rPr>
          <w:rFonts w:asciiTheme="minorEastAsia" w:hAnsiTheme="minorEastAsia" w:cstheme="minorEastAsia" w:hint="eastAsia"/>
          <w:sz w:val="28"/>
        </w:rPr>
        <w:t>2016年3月1日开工，2018年12月31日完工。</w:t>
      </w:r>
    </w:p>
    <w:p w14:paraId="58976B38" w14:textId="77777777" w:rsidR="00C82845" w:rsidRDefault="00780B77">
      <w:pPr>
        <w:ind w:firstLine="576"/>
        <w:rPr>
          <w:rFonts w:asciiTheme="minorEastAsia" w:hAnsiTheme="minorEastAsia" w:cstheme="minorEastAsia"/>
          <w:sz w:val="28"/>
          <w:szCs w:val="28"/>
        </w:rPr>
      </w:pPr>
      <w:r>
        <w:rPr>
          <w:rFonts w:asciiTheme="minorEastAsia" w:hAnsiTheme="minorEastAsia" w:cstheme="minorEastAsia"/>
          <w:sz w:val="28"/>
          <w:szCs w:val="28"/>
        </w:rPr>
        <w:t>本</w:t>
      </w:r>
      <w:r>
        <w:rPr>
          <w:rFonts w:asciiTheme="minorEastAsia" w:hAnsiTheme="minorEastAsia" w:cstheme="minorEastAsia" w:hint="eastAsia"/>
          <w:sz w:val="28"/>
          <w:szCs w:val="28"/>
        </w:rPr>
        <w:t>项目</w:t>
      </w:r>
      <w:r>
        <w:rPr>
          <w:rFonts w:asciiTheme="minorEastAsia" w:hAnsiTheme="minorEastAsia" w:cstheme="minorEastAsia"/>
          <w:sz w:val="28"/>
          <w:szCs w:val="28"/>
        </w:rPr>
        <w:t>现已</w:t>
      </w:r>
      <w:r>
        <w:rPr>
          <w:rFonts w:asciiTheme="minorEastAsia" w:hAnsiTheme="minorEastAsia" w:cstheme="minorEastAsia" w:hint="eastAsia"/>
          <w:sz w:val="28"/>
          <w:szCs w:val="28"/>
        </w:rPr>
        <w:t>进行工程结算审计，并已审计完成。</w:t>
      </w:r>
    </w:p>
    <w:p w14:paraId="43F92114" w14:textId="77777777" w:rsidR="00C82845" w:rsidRDefault="00780B77">
      <w:pPr>
        <w:ind w:firstLine="576"/>
        <w:rPr>
          <w:rFonts w:asciiTheme="minorEastAsia" w:hAnsiTheme="minorEastAsia" w:cstheme="minorEastAsia"/>
          <w:sz w:val="28"/>
          <w:szCs w:val="28"/>
        </w:rPr>
      </w:pPr>
      <w:r>
        <w:rPr>
          <w:rFonts w:asciiTheme="minorEastAsia" w:hAnsiTheme="minorEastAsia" w:cstheme="minorEastAsia"/>
          <w:bCs/>
          <w:sz w:val="28"/>
          <w:szCs w:val="28"/>
        </w:rPr>
        <w:t>截止</w:t>
      </w:r>
      <w:ins w:id="38" w:author="王路律师" w:date="2019-07-30T22:50:00Z">
        <w:r>
          <w:rPr>
            <w:rFonts w:asciiTheme="minorEastAsia" w:hAnsiTheme="minorEastAsia" w:cstheme="minorEastAsia" w:hint="eastAsia"/>
            <w:bCs/>
            <w:sz w:val="28"/>
            <w:szCs w:val="28"/>
          </w:rPr>
          <w:t>2019年3月31日，</w:t>
        </w:r>
      </w:ins>
      <w:r>
        <w:rPr>
          <w:rFonts w:asciiTheme="minorEastAsia" w:hAnsiTheme="minorEastAsia" w:cstheme="minorEastAsia"/>
          <w:bCs/>
          <w:sz w:val="28"/>
          <w:szCs w:val="28"/>
        </w:rPr>
        <w:t>本项目</w:t>
      </w:r>
      <w:ins w:id="39" w:author="王路律师" w:date="2019-07-30T22:50:00Z">
        <w:r>
          <w:rPr>
            <w:rFonts w:asciiTheme="minorEastAsia" w:hAnsiTheme="minorEastAsia" w:cstheme="minorEastAsia" w:hint="eastAsia"/>
            <w:bCs/>
            <w:sz w:val="28"/>
            <w:szCs w:val="28"/>
          </w:rPr>
          <w:t>已累计完成投资额</w:t>
        </w:r>
      </w:ins>
      <w:r>
        <w:rPr>
          <w:rFonts w:asciiTheme="minorEastAsia" w:hAnsiTheme="minorEastAsia" w:cstheme="minorEastAsia" w:hint="eastAsia"/>
          <w:bCs/>
          <w:sz w:val="28"/>
          <w:szCs w:val="28"/>
        </w:rPr>
        <w:t>37577</w:t>
      </w:r>
      <w:ins w:id="40" w:author="王路律师" w:date="2019-07-30T22:50:00Z">
        <w:r>
          <w:rPr>
            <w:rFonts w:asciiTheme="minorEastAsia" w:hAnsiTheme="minorEastAsia" w:cstheme="minorEastAsia" w:hint="eastAsia"/>
            <w:bCs/>
            <w:sz w:val="28"/>
            <w:szCs w:val="28"/>
          </w:rPr>
          <w:t>万元，占</w:t>
        </w:r>
      </w:ins>
      <w:r>
        <w:rPr>
          <w:rFonts w:asciiTheme="minorEastAsia" w:hAnsiTheme="minorEastAsia" w:cstheme="minorEastAsia"/>
          <w:bCs/>
          <w:sz w:val="28"/>
          <w:szCs w:val="28"/>
        </w:rPr>
        <w:t>总投资额</w:t>
      </w:r>
      <w:ins w:id="41" w:author="王路律师" w:date="2019-07-30T22:50:00Z">
        <w:r>
          <w:rPr>
            <w:rFonts w:asciiTheme="minorEastAsia" w:hAnsiTheme="minorEastAsia" w:cstheme="minorEastAsia" w:hint="eastAsia"/>
            <w:bCs/>
            <w:sz w:val="28"/>
            <w:szCs w:val="28"/>
          </w:rPr>
          <w:t>的</w:t>
        </w:r>
      </w:ins>
      <w:r>
        <w:rPr>
          <w:rFonts w:asciiTheme="minorEastAsia" w:hAnsiTheme="minorEastAsia" w:cstheme="minorEastAsia"/>
          <w:bCs/>
          <w:sz w:val="28"/>
          <w:szCs w:val="28"/>
        </w:rPr>
        <w:t>100</w:t>
      </w:r>
      <w:ins w:id="42" w:author="王路律师" w:date="2019-07-30T22:50:00Z">
        <w:r>
          <w:rPr>
            <w:rFonts w:asciiTheme="minorEastAsia" w:hAnsiTheme="minorEastAsia" w:cstheme="minorEastAsia" w:hint="eastAsia"/>
            <w:bCs/>
            <w:sz w:val="28"/>
            <w:szCs w:val="28"/>
          </w:rPr>
          <w:t>%。</w:t>
        </w:r>
      </w:ins>
    </w:p>
    <w:p w14:paraId="4776DF05" w14:textId="77777777" w:rsidR="00C82845" w:rsidRDefault="00780B77">
      <w:pPr>
        <w:ind w:firstLine="576"/>
        <w:rPr>
          <w:rFonts w:asciiTheme="minorEastAsia" w:hAnsiTheme="minorEastAsia" w:cstheme="minorEastAsia"/>
          <w:b/>
          <w:sz w:val="28"/>
          <w:szCs w:val="28"/>
        </w:rPr>
      </w:pPr>
      <w:r>
        <w:rPr>
          <w:rFonts w:asciiTheme="minorEastAsia" w:hAnsiTheme="minorEastAsia" w:cstheme="minorEastAsia" w:hint="eastAsia"/>
          <w:b/>
          <w:sz w:val="28"/>
          <w:szCs w:val="28"/>
        </w:rPr>
        <w:t>五、债券重大公开事项</w:t>
      </w:r>
    </w:p>
    <w:p w14:paraId="3656AC17" w14:textId="77777777" w:rsidR="00C82845" w:rsidRDefault="00780B77">
      <w:pPr>
        <w:ind w:firstLine="576"/>
        <w:rPr>
          <w:rFonts w:asciiTheme="minorEastAsia" w:hAnsiTheme="minorEastAsia" w:cstheme="minorEastAsia"/>
          <w:sz w:val="28"/>
          <w:szCs w:val="28"/>
        </w:rPr>
      </w:pPr>
      <w:r>
        <w:rPr>
          <w:rFonts w:asciiTheme="minorEastAsia" w:hAnsiTheme="minorEastAsia" w:cstheme="minorEastAsia"/>
          <w:sz w:val="28"/>
          <w:szCs w:val="28"/>
        </w:rPr>
        <w:t>截止</w:t>
      </w:r>
      <w:r>
        <w:rPr>
          <w:rFonts w:asciiTheme="minorEastAsia" w:hAnsiTheme="minorEastAsia" w:cstheme="minorEastAsia" w:hint="eastAsia"/>
          <w:sz w:val="28"/>
          <w:szCs w:val="28"/>
        </w:rPr>
        <w:t>2018年末，本单位所在债券资金使用地区未发生可能影响当地一般公共预算收入的重大事项。</w:t>
      </w:r>
    </w:p>
    <w:p w14:paraId="3614D010" w14:textId="77777777" w:rsidR="008C1933" w:rsidRDefault="008C1933">
      <w:pPr>
        <w:jc w:val="right"/>
        <w:rPr>
          <w:rFonts w:asciiTheme="minorEastAsia" w:hAnsiTheme="minorEastAsia" w:cstheme="minorEastAsia"/>
        </w:rPr>
      </w:pPr>
    </w:p>
    <w:p w14:paraId="577ECA41" w14:textId="77777777" w:rsidR="00C82845" w:rsidRDefault="00780B77">
      <w:pPr>
        <w:jc w:val="right"/>
        <w:rPr>
          <w:rFonts w:asciiTheme="minorEastAsia" w:hAnsiTheme="minorEastAsia" w:cstheme="minorEastAsia"/>
          <w:sz w:val="28"/>
          <w:szCs w:val="28"/>
        </w:rPr>
      </w:pPr>
      <w:r>
        <w:rPr>
          <w:rFonts w:asciiTheme="minorEastAsia" w:hAnsiTheme="minorEastAsia" w:cstheme="minorEastAsia" w:hint="eastAsia"/>
          <w:sz w:val="28"/>
          <w:szCs w:val="28"/>
        </w:rPr>
        <w:t>平定县住房和城乡建设管理局</w:t>
      </w:r>
    </w:p>
    <w:p w14:paraId="362214A7" w14:textId="77777777" w:rsidR="00C82845" w:rsidRDefault="00780B77">
      <w:pPr>
        <w:wordWrap w:val="0"/>
        <w:jc w:val="right"/>
        <w:rPr>
          <w:rFonts w:asciiTheme="minorEastAsia" w:hAnsiTheme="minorEastAsia" w:cstheme="minorEastAsia"/>
          <w:sz w:val="28"/>
          <w:szCs w:val="28"/>
        </w:rPr>
      </w:pPr>
      <w:r>
        <w:rPr>
          <w:rFonts w:asciiTheme="minorEastAsia" w:hAnsiTheme="minorEastAsia" w:cstheme="minorEastAsia" w:hint="eastAsia"/>
          <w:sz w:val="28"/>
          <w:szCs w:val="28"/>
        </w:rPr>
        <w:t>二〇一九年</w:t>
      </w:r>
      <w:r>
        <w:rPr>
          <w:rFonts w:asciiTheme="minorEastAsia" w:hAnsiTheme="minorEastAsia" w:cstheme="minorEastAsia"/>
          <w:sz w:val="28"/>
          <w:szCs w:val="28"/>
        </w:rPr>
        <w:t>八</w:t>
      </w:r>
      <w:r>
        <w:rPr>
          <w:rFonts w:asciiTheme="minorEastAsia" w:hAnsiTheme="minorEastAsia" w:cstheme="minorEastAsia" w:hint="eastAsia"/>
          <w:sz w:val="28"/>
          <w:szCs w:val="28"/>
        </w:rPr>
        <w:t xml:space="preserve">月 </w:t>
      </w:r>
      <w:r>
        <w:rPr>
          <w:rFonts w:asciiTheme="minorEastAsia" w:hAnsiTheme="minorEastAsia" w:cstheme="minorEastAsia"/>
          <w:sz w:val="28"/>
          <w:szCs w:val="28"/>
        </w:rPr>
        <w:t xml:space="preserve">     </w:t>
      </w:r>
    </w:p>
    <w:p w14:paraId="547F19DE" w14:textId="77777777" w:rsidR="00C82845" w:rsidRDefault="00C82845">
      <w:pPr>
        <w:ind w:right="840"/>
        <w:jc w:val="right"/>
        <w:rPr>
          <w:rFonts w:asciiTheme="minorEastAsia" w:hAnsiTheme="minorEastAsia" w:cstheme="minorEastAsia"/>
          <w:sz w:val="28"/>
          <w:szCs w:val="28"/>
        </w:rPr>
      </w:pPr>
    </w:p>
    <w:p w14:paraId="2B103344" w14:textId="77777777" w:rsidR="00C82845" w:rsidRDefault="00C82845">
      <w:pPr>
        <w:rPr>
          <w:rFonts w:asciiTheme="minorEastAsia" w:hAnsiTheme="minorEastAsia" w:cstheme="minorEastAsia"/>
          <w:bCs/>
          <w:sz w:val="28"/>
          <w:szCs w:val="28"/>
        </w:rPr>
      </w:pPr>
    </w:p>
    <w:p w14:paraId="278B7479" w14:textId="77777777" w:rsidR="00C82845" w:rsidRDefault="00C82845">
      <w:pPr>
        <w:rPr>
          <w:rFonts w:asciiTheme="minorEastAsia" w:hAnsiTheme="minorEastAsia" w:cstheme="minorEastAsia"/>
          <w:bCs/>
          <w:sz w:val="28"/>
          <w:szCs w:val="28"/>
        </w:rPr>
      </w:pPr>
    </w:p>
    <w:p w14:paraId="2C000559" w14:textId="77777777" w:rsidR="00C82845" w:rsidRDefault="00C82845">
      <w:pPr>
        <w:rPr>
          <w:rFonts w:asciiTheme="minorEastAsia" w:hAnsiTheme="minorEastAsia" w:cstheme="minorEastAsia"/>
          <w:bCs/>
          <w:sz w:val="28"/>
          <w:szCs w:val="28"/>
        </w:rPr>
      </w:pPr>
    </w:p>
    <w:p w14:paraId="17D9F470" w14:textId="77777777" w:rsidR="00C82845" w:rsidRDefault="00C82845">
      <w:pPr>
        <w:rPr>
          <w:rFonts w:asciiTheme="minorEastAsia" w:hAnsiTheme="minorEastAsia" w:cstheme="minorEastAsia"/>
          <w:bCs/>
          <w:sz w:val="28"/>
          <w:szCs w:val="28"/>
        </w:rPr>
      </w:pPr>
    </w:p>
    <w:p w14:paraId="1F831CA5" w14:textId="77777777" w:rsidR="008C1933" w:rsidRDefault="008C1933">
      <w:pPr>
        <w:rPr>
          <w:rFonts w:asciiTheme="minorEastAsia" w:hAnsiTheme="minorEastAsia" w:cstheme="minorEastAsia"/>
          <w:bCs/>
          <w:sz w:val="28"/>
          <w:szCs w:val="28"/>
        </w:rPr>
      </w:pPr>
    </w:p>
    <w:p w14:paraId="03EEA303" w14:textId="77777777" w:rsidR="008C1933" w:rsidRDefault="008C1933">
      <w:pPr>
        <w:rPr>
          <w:rFonts w:asciiTheme="minorEastAsia" w:hAnsiTheme="minorEastAsia" w:cstheme="minorEastAsia"/>
          <w:bCs/>
          <w:sz w:val="28"/>
          <w:szCs w:val="28"/>
        </w:rPr>
      </w:pPr>
    </w:p>
    <w:p w14:paraId="74F05EFC" w14:textId="77777777" w:rsidR="008C1933" w:rsidRDefault="008C1933">
      <w:pPr>
        <w:rPr>
          <w:rFonts w:asciiTheme="minorEastAsia" w:hAnsiTheme="minorEastAsia" w:cstheme="minorEastAsia"/>
          <w:bCs/>
          <w:sz w:val="28"/>
          <w:szCs w:val="28"/>
        </w:rPr>
      </w:pPr>
    </w:p>
    <w:p w14:paraId="4478F2E4" w14:textId="77777777" w:rsidR="00C82845" w:rsidRDefault="00C82845">
      <w:pPr>
        <w:rPr>
          <w:rFonts w:asciiTheme="minorEastAsia" w:hAnsiTheme="minorEastAsia" w:cstheme="minorEastAsia"/>
          <w:bCs/>
          <w:sz w:val="28"/>
          <w:szCs w:val="28"/>
        </w:rPr>
      </w:pPr>
    </w:p>
    <w:p w14:paraId="6F0AECB7" w14:textId="77777777" w:rsidR="008C1933" w:rsidRDefault="008C1933">
      <w:pPr>
        <w:rPr>
          <w:rFonts w:asciiTheme="minorEastAsia" w:hAnsiTheme="minorEastAsia" w:cstheme="minorEastAsia"/>
          <w:bCs/>
          <w:sz w:val="28"/>
          <w:szCs w:val="28"/>
        </w:rPr>
      </w:pPr>
    </w:p>
    <w:p w14:paraId="11282B29" w14:textId="77777777" w:rsidR="00C82845" w:rsidRPr="008C1933" w:rsidRDefault="00780B77" w:rsidP="008C1933">
      <w:pPr>
        <w:pStyle w:val="2"/>
        <w:spacing w:before="0" w:after="0" w:line="600" w:lineRule="exact"/>
        <w:jc w:val="center"/>
        <w:rPr>
          <w:rFonts w:asciiTheme="minorEastAsia" w:eastAsiaTheme="minorEastAsia" w:hAnsiTheme="minorEastAsia" w:cstheme="minorEastAsia"/>
        </w:rPr>
      </w:pPr>
      <w:bookmarkStart w:id="43" w:name="_Toc1988186352"/>
      <w:r w:rsidRPr="008C1933">
        <w:rPr>
          <w:rFonts w:asciiTheme="minorEastAsia" w:eastAsiaTheme="minorEastAsia" w:hAnsiTheme="minorEastAsia" w:cstheme="minorEastAsia"/>
        </w:rPr>
        <w:lastRenderedPageBreak/>
        <w:t>平定县教育科技局</w:t>
      </w:r>
      <w:bookmarkEnd w:id="43"/>
    </w:p>
    <w:p w14:paraId="4D0C6EFA" w14:textId="77777777" w:rsidR="00C82845" w:rsidRPr="008C1933" w:rsidRDefault="00780B77" w:rsidP="008C1933">
      <w:pPr>
        <w:pStyle w:val="2"/>
        <w:spacing w:before="0" w:after="0" w:line="600" w:lineRule="exact"/>
        <w:jc w:val="center"/>
        <w:rPr>
          <w:rFonts w:asciiTheme="minorEastAsia" w:hAnsiTheme="minorEastAsia" w:cstheme="minorEastAsia"/>
        </w:rPr>
      </w:pPr>
      <w:bookmarkStart w:id="44" w:name="_Toc602470744"/>
      <w:r w:rsidRPr="008C1933">
        <w:rPr>
          <w:rFonts w:asciiTheme="minorEastAsia" w:eastAsiaTheme="minorEastAsia" w:hAnsiTheme="minorEastAsia" w:cstheme="minorEastAsia" w:hint="eastAsia"/>
        </w:rPr>
        <w:t>债券存续期信息公示</w:t>
      </w:r>
      <w:bookmarkEnd w:id="44"/>
    </w:p>
    <w:p w14:paraId="710A57AA" w14:textId="77777777" w:rsidR="00C82845" w:rsidRDefault="00780B77">
      <w:pPr>
        <w:ind w:firstLineChars="200" w:firstLine="560"/>
        <w:rPr>
          <w:rFonts w:asciiTheme="minorEastAsia" w:hAnsiTheme="minorEastAsia" w:cstheme="minorEastAsia"/>
          <w:b/>
          <w:sz w:val="28"/>
          <w:szCs w:val="28"/>
        </w:rPr>
      </w:pPr>
      <w:r>
        <w:rPr>
          <w:rFonts w:asciiTheme="minorEastAsia" w:hAnsiTheme="minorEastAsia" w:cstheme="minorEastAsia" w:hint="eastAsia"/>
          <w:b/>
          <w:sz w:val="28"/>
          <w:szCs w:val="28"/>
        </w:rPr>
        <w:t>一、债券资金使用单位</w:t>
      </w:r>
    </w:p>
    <w:p w14:paraId="34D215B6" w14:textId="77777777" w:rsidR="00C82845" w:rsidRDefault="00780B77">
      <w:pPr>
        <w:ind w:firstLineChars="200" w:firstLine="560"/>
        <w:rPr>
          <w:rFonts w:asciiTheme="minorEastAsia" w:hAnsiTheme="minorEastAsia" w:cstheme="minorEastAsia"/>
          <w:bCs/>
          <w:sz w:val="28"/>
          <w:szCs w:val="28"/>
        </w:rPr>
      </w:pPr>
      <w:r>
        <w:rPr>
          <w:rFonts w:asciiTheme="minorEastAsia" w:hAnsiTheme="minorEastAsia" w:cstheme="minorEastAsia" w:hint="eastAsia"/>
          <w:bCs/>
          <w:sz w:val="28"/>
          <w:szCs w:val="28"/>
        </w:rPr>
        <w:t>本次信息公示所涉一般债券资金使用单位：平定县教育科技局</w:t>
      </w:r>
      <w:r>
        <w:rPr>
          <w:rFonts w:asciiTheme="minorEastAsia" w:hAnsiTheme="minorEastAsia" w:cstheme="minorEastAsia"/>
          <w:bCs/>
          <w:sz w:val="28"/>
          <w:szCs w:val="28"/>
        </w:rPr>
        <w:t>。</w:t>
      </w:r>
      <w:r>
        <w:rPr>
          <w:rFonts w:asciiTheme="minorEastAsia" w:hAnsiTheme="minorEastAsia" w:cstheme="minorEastAsia" w:hint="eastAsia"/>
          <w:bCs/>
          <w:sz w:val="28"/>
          <w:szCs w:val="28"/>
        </w:rPr>
        <w:t>本单位依法取得</w:t>
      </w:r>
      <w:r>
        <w:rPr>
          <w:rFonts w:asciiTheme="minorEastAsia" w:hAnsiTheme="minorEastAsia" w:cstheme="minorEastAsia"/>
          <w:bCs/>
          <w:sz w:val="28"/>
          <w:szCs w:val="28"/>
        </w:rPr>
        <w:t>了</w:t>
      </w:r>
      <w:r>
        <w:rPr>
          <w:rFonts w:asciiTheme="minorEastAsia" w:hAnsiTheme="minorEastAsia" w:cstheme="minorEastAsia" w:hint="eastAsia"/>
          <w:bCs/>
          <w:sz w:val="28"/>
          <w:szCs w:val="28"/>
        </w:rPr>
        <w:t>平定县委机构编制委员会</w:t>
      </w:r>
      <w:r>
        <w:rPr>
          <w:rFonts w:asciiTheme="minorEastAsia" w:hAnsiTheme="minorEastAsia" w:cstheme="minorEastAsia"/>
          <w:bCs/>
          <w:sz w:val="28"/>
          <w:szCs w:val="28"/>
        </w:rPr>
        <w:t>颁发的《</w:t>
      </w:r>
      <w:r>
        <w:rPr>
          <w:rFonts w:asciiTheme="minorEastAsia" w:hAnsiTheme="minorEastAsia" w:cstheme="minorEastAsia" w:hint="eastAsia"/>
          <w:bCs/>
          <w:sz w:val="28"/>
          <w:szCs w:val="28"/>
        </w:rPr>
        <w:t>机关法人证书</w:t>
      </w:r>
      <w:r>
        <w:rPr>
          <w:rFonts w:asciiTheme="minorEastAsia" w:hAnsiTheme="minorEastAsia" w:cstheme="minorEastAsia"/>
          <w:bCs/>
          <w:sz w:val="28"/>
          <w:szCs w:val="28"/>
        </w:rPr>
        <w:t>》</w:t>
      </w:r>
      <w:r>
        <w:rPr>
          <w:rFonts w:asciiTheme="minorEastAsia" w:hAnsiTheme="minorEastAsia" w:cstheme="minorEastAsia" w:hint="eastAsia"/>
          <w:bCs/>
          <w:sz w:val="28"/>
          <w:szCs w:val="28"/>
        </w:rPr>
        <w:t>。基本信息如下：</w:t>
      </w:r>
    </w:p>
    <w:tbl>
      <w:tblPr>
        <w:tblW w:w="8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3"/>
        <w:gridCol w:w="5693"/>
      </w:tblGrid>
      <w:tr w:rsidR="00C82845" w14:paraId="5CAB6052" w14:textId="77777777">
        <w:trPr>
          <w:jc w:val="center"/>
        </w:trPr>
        <w:tc>
          <w:tcPr>
            <w:tcW w:w="2603" w:type="dxa"/>
          </w:tcPr>
          <w:p w14:paraId="7A97B1D1"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bCs/>
                <w:sz w:val="28"/>
                <w:szCs w:val="28"/>
              </w:rPr>
              <w:t>机构</w:t>
            </w:r>
            <w:r>
              <w:rPr>
                <w:rFonts w:asciiTheme="minorEastAsia" w:hAnsiTheme="minorEastAsia" w:cstheme="minorEastAsia" w:hint="eastAsia"/>
                <w:bCs/>
                <w:sz w:val="28"/>
                <w:szCs w:val="28"/>
              </w:rPr>
              <w:t>名称</w:t>
            </w:r>
          </w:p>
        </w:tc>
        <w:tc>
          <w:tcPr>
            <w:tcW w:w="5693" w:type="dxa"/>
          </w:tcPr>
          <w:p w14:paraId="288DA2CD"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平定县教育科技局</w:t>
            </w:r>
          </w:p>
        </w:tc>
      </w:tr>
      <w:tr w:rsidR="00C82845" w14:paraId="0862B8B9" w14:textId="77777777">
        <w:trPr>
          <w:jc w:val="center"/>
        </w:trPr>
        <w:tc>
          <w:tcPr>
            <w:tcW w:w="2603" w:type="dxa"/>
          </w:tcPr>
          <w:p w14:paraId="359B1F6D"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统一社会信用代码</w:t>
            </w:r>
          </w:p>
        </w:tc>
        <w:tc>
          <w:tcPr>
            <w:tcW w:w="5693" w:type="dxa"/>
          </w:tcPr>
          <w:p w14:paraId="1B11792F"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111403210123300741</w:t>
            </w:r>
          </w:p>
        </w:tc>
      </w:tr>
      <w:tr w:rsidR="00C82845" w14:paraId="19298359" w14:textId="77777777">
        <w:trPr>
          <w:jc w:val="center"/>
        </w:trPr>
        <w:tc>
          <w:tcPr>
            <w:tcW w:w="2603" w:type="dxa"/>
          </w:tcPr>
          <w:p w14:paraId="4E5550F8"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负责人/法定代表人</w:t>
            </w:r>
          </w:p>
        </w:tc>
        <w:tc>
          <w:tcPr>
            <w:tcW w:w="5693" w:type="dxa"/>
          </w:tcPr>
          <w:p w14:paraId="3A102A0A"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李忠明</w:t>
            </w:r>
          </w:p>
        </w:tc>
      </w:tr>
      <w:tr w:rsidR="00C82845" w14:paraId="0031EBAD" w14:textId="77777777">
        <w:trPr>
          <w:jc w:val="center"/>
        </w:trPr>
        <w:tc>
          <w:tcPr>
            <w:tcW w:w="2603" w:type="dxa"/>
          </w:tcPr>
          <w:p w14:paraId="68A0AC45"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地址</w:t>
            </w:r>
          </w:p>
        </w:tc>
        <w:tc>
          <w:tcPr>
            <w:tcW w:w="5693" w:type="dxa"/>
          </w:tcPr>
          <w:p w14:paraId="76FDC315"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平定县三道街124号</w:t>
            </w:r>
          </w:p>
        </w:tc>
      </w:tr>
      <w:tr w:rsidR="00C82845" w14:paraId="2D85B77A" w14:textId="77777777">
        <w:trPr>
          <w:jc w:val="center"/>
        </w:trPr>
        <w:tc>
          <w:tcPr>
            <w:tcW w:w="2603" w:type="dxa"/>
          </w:tcPr>
          <w:p w14:paraId="162B06D2"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登记部门</w:t>
            </w:r>
          </w:p>
        </w:tc>
        <w:tc>
          <w:tcPr>
            <w:tcW w:w="5693" w:type="dxa"/>
          </w:tcPr>
          <w:p w14:paraId="0BB157E6"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平定县委机构编制委员会</w:t>
            </w:r>
          </w:p>
        </w:tc>
      </w:tr>
      <w:tr w:rsidR="00C82845" w14:paraId="3471366A" w14:textId="77777777">
        <w:trPr>
          <w:trHeight w:val="590"/>
          <w:jc w:val="center"/>
        </w:trPr>
        <w:tc>
          <w:tcPr>
            <w:tcW w:w="2603" w:type="dxa"/>
          </w:tcPr>
          <w:p w14:paraId="7DDC93B2"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颁发日期</w:t>
            </w:r>
          </w:p>
        </w:tc>
        <w:tc>
          <w:tcPr>
            <w:tcW w:w="5693" w:type="dxa"/>
          </w:tcPr>
          <w:p w14:paraId="121B17EA"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2019年03月12日</w:t>
            </w:r>
          </w:p>
        </w:tc>
      </w:tr>
    </w:tbl>
    <w:p w14:paraId="76414224" w14:textId="77777777" w:rsidR="00C82845" w:rsidRDefault="00780B77">
      <w:pPr>
        <w:ind w:firstLineChars="200" w:firstLine="560"/>
        <w:rPr>
          <w:rFonts w:asciiTheme="minorEastAsia" w:hAnsiTheme="minorEastAsia" w:cstheme="minorEastAsia"/>
          <w:b/>
          <w:sz w:val="28"/>
          <w:szCs w:val="28"/>
        </w:rPr>
      </w:pPr>
      <w:r>
        <w:rPr>
          <w:rFonts w:asciiTheme="minorEastAsia" w:hAnsiTheme="minorEastAsia" w:cstheme="minorEastAsia" w:hint="eastAsia"/>
          <w:b/>
          <w:sz w:val="28"/>
          <w:szCs w:val="28"/>
        </w:rPr>
        <w:t>二、债券资金拨付情况</w:t>
      </w:r>
    </w:p>
    <w:p w14:paraId="409363C7" w14:textId="77777777" w:rsidR="00C82845" w:rsidRDefault="00780B77">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2018年</w:t>
      </w:r>
      <w:r>
        <w:rPr>
          <w:rFonts w:asciiTheme="minorEastAsia" w:hAnsiTheme="minorEastAsia" w:cstheme="minorEastAsia"/>
          <w:sz w:val="28"/>
          <w:szCs w:val="28"/>
        </w:rPr>
        <w:t>度</w:t>
      </w:r>
      <w:r>
        <w:rPr>
          <w:rFonts w:asciiTheme="minorEastAsia" w:hAnsiTheme="minorEastAsia" w:cstheme="minorEastAsia" w:hint="eastAsia"/>
          <w:sz w:val="28"/>
          <w:szCs w:val="28"/>
        </w:rPr>
        <w:t>，</w:t>
      </w:r>
      <w:r>
        <w:rPr>
          <w:rFonts w:asciiTheme="minorEastAsia" w:hAnsiTheme="minorEastAsia" w:cstheme="minorEastAsia"/>
          <w:bCs/>
          <w:sz w:val="28"/>
          <w:szCs w:val="28"/>
        </w:rPr>
        <w:t>平定县教育科技局</w:t>
      </w:r>
      <w:r>
        <w:rPr>
          <w:rFonts w:asciiTheme="minorEastAsia" w:hAnsiTheme="minorEastAsia" w:cstheme="minorEastAsia" w:hint="eastAsia"/>
          <w:sz w:val="28"/>
          <w:szCs w:val="28"/>
        </w:rPr>
        <w:t>共收到平定县财政局拨付的债券资金1000.00万元，全部为一般债券资金。具体情况如下：</w:t>
      </w:r>
    </w:p>
    <w:p w14:paraId="71679724" w14:textId="77777777" w:rsidR="00C82845" w:rsidRDefault="00780B77">
      <w:pPr>
        <w:ind w:firstLineChars="200" w:firstLine="560"/>
        <w:rPr>
          <w:rFonts w:asciiTheme="minorEastAsia" w:hAnsiTheme="minorEastAsia" w:cstheme="minorEastAsia"/>
          <w:color w:val="FF0000"/>
          <w:sz w:val="28"/>
          <w:szCs w:val="28"/>
        </w:rPr>
      </w:pPr>
      <w:r>
        <w:rPr>
          <w:rFonts w:asciiTheme="minorEastAsia" w:hAnsiTheme="minorEastAsia" w:cstheme="minorEastAsia" w:hint="eastAsia"/>
          <w:color w:val="000000"/>
          <w:sz w:val="28"/>
          <w:szCs w:val="28"/>
        </w:rPr>
        <w:t>2018年2月至12月，平定县财政局拨付债券资金1000.00万元，用于初中教育四中、特殊教育、师范高中三个项目。</w:t>
      </w:r>
    </w:p>
    <w:p w14:paraId="2E1E35B8" w14:textId="77777777" w:rsidR="00C82845" w:rsidRDefault="00780B77">
      <w:pPr>
        <w:ind w:firstLineChars="200" w:firstLine="560"/>
        <w:rPr>
          <w:rFonts w:asciiTheme="minorEastAsia" w:hAnsiTheme="minorEastAsia" w:cstheme="minorEastAsia"/>
          <w:b/>
          <w:sz w:val="28"/>
          <w:szCs w:val="28"/>
        </w:rPr>
      </w:pPr>
      <w:r>
        <w:rPr>
          <w:rFonts w:asciiTheme="minorEastAsia" w:hAnsiTheme="minorEastAsia" w:cstheme="minorEastAsia" w:hint="eastAsia"/>
          <w:b/>
          <w:sz w:val="28"/>
          <w:szCs w:val="28"/>
        </w:rPr>
        <w:t>三、债券资金使用情况</w:t>
      </w:r>
    </w:p>
    <w:p w14:paraId="57FF8E36" w14:textId="77777777" w:rsidR="00C82845" w:rsidRDefault="00780B77">
      <w:pPr>
        <w:ind w:left="560"/>
        <w:rPr>
          <w:rFonts w:asciiTheme="minorEastAsia" w:hAnsiTheme="minorEastAsia" w:cstheme="minorEastAsia"/>
          <w:b/>
          <w:bCs/>
          <w:sz w:val="28"/>
          <w:szCs w:val="28"/>
        </w:rPr>
      </w:pPr>
      <w:r>
        <w:rPr>
          <w:rFonts w:asciiTheme="minorEastAsia" w:hAnsiTheme="minorEastAsia" w:cstheme="minorEastAsia" w:hint="eastAsia"/>
          <w:b/>
          <w:bCs/>
          <w:color w:val="000000"/>
          <w:sz w:val="28"/>
          <w:szCs w:val="28"/>
        </w:rPr>
        <w:t>（一）初中教育四中建设</w:t>
      </w:r>
      <w:r>
        <w:rPr>
          <w:rFonts w:asciiTheme="minorEastAsia" w:hAnsiTheme="minorEastAsia" w:cstheme="minorEastAsia" w:hint="eastAsia"/>
          <w:b/>
          <w:bCs/>
          <w:sz w:val="28"/>
          <w:szCs w:val="28"/>
        </w:rPr>
        <w:t>工程</w:t>
      </w:r>
    </w:p>
    <w:p w14:paraId="01FF9A91" w14:textId="77777777" w:rsidR="00C82845" w:rsidRDefault="00780B77">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截止2018年12月31日，</w:t>
      </w:r>
      <w:r>
        <w:rPr>
          <w:rFonts w:asciiTheme="minorEastAsia" w:hAnsiTheme="minorEastAsia" w:cstheme="minorEastAsia" w:hint="eastAsia"/>
          <w:bCs/>
          <w:sz w:val="28"/>
          <w:szCs w:val="28"/>
        </w:rPr>
        <w:t>平定县教育科技局</w:t>
      </w:r>
      <w:r>
        <w:rPr>
          <w:rFonts w:asciiTheme="minorEastAsia" w:hAnsiTheme="minorEastAsia" w:cstheme="minorEastAsia" w:hint="eastAsia"/>
          <w:color w:val="000000"/>
          <w:sz w:val="28"/>
          <w:szCs w:val="28"/>
        </w:rPr>
        <w:t>初中教育四中建设</w:t>
      </w:r>
      <w:r>
        <w:rPr>
          <w:rFonts w:asciiTheme="minorEastAsia" w:hAnsiTheme="minorEastAsia" w:cstheme="minorEastAsia" w:hint="eastAsia"/>
          <w:sz w:val="28"/>
          <w:szCs w:val="28"/>
        </w:rPr>
        <w:t>工程本年度债券资金已全部使用完毕。</w:t>
      </w:r>
    </w:p>
    <w:tbl>
      <w:tblPr>
        <w:tblW w:w="8336" w:type="dxa"/>
        <w:tblLayout w:type="fixed"/>
        <w:tblCellMar>
          <w:left w:w="0" w:type="dxa"/>
          <w:right w:w="0" w:type="dxa"/>
        </w:tblCellMar>
        <w:tblLook w:val="04A0" w:firstRow="1" w:lastRow="0" w:firstColumn="1" w:lastColumn="0" w:noHBand="0" w:noVBand="1"/>
      </w:tblPr>
      <w:tblGrid>
        <w:gridCol w:w="754"/>
        <w:gridCol w:w="1360"/>
        <w:gridCol w:w="3680"/>
        <w:gridCol w:w="2542"/>
      </w:tblGrid>
      <w:tr w:rsidR="00C82845" w14:paraId="0139E9FA" w14:textId="77777777">
        <w:trPr>
          <w:trHeight w:val="454"/>
          <w:tblHeader/>
        </w:trPr>
        <w:tc>
          <w:tcPr>
            <w:tcW w:w="754" w:type="dxa"/>
            <w:tcBorders>
              <w:top w:val="nil"/>
              <w:left w:val="nil"/>
              <w:bottom w:val="single" w:sz="8" w:space="0" w:color="000000"/>
              <w:right w:val="nil"/>
            </w:tcBorders>
            <w:shd w:val="clear" w:color="auto" w:fill="auto"/>
            <w:tcMar>
              <w:top w:w="15" w:type="dxa"/>
              <w:left w:w="15" w:type="dxa"/>
              <w:right w:w="15" w:type="dxa"/>
            </w:tcMar>
            <w:vAlign w:val="center"/>
          </w:tcPr>
          <w:p w14:paraId="45D96433" w14:textId="77777777" w:rsidR="00C82845" w:rsidRDefault="00C82845">
            <w:pPr>
              <w:jc w:val="right"/>
              <w:rPr>
                <w:rFonts w:asciiTheme="minorEastAsia" w:hAnsiTheme="minorEastAsia" w:cstheme="minorEastAsia"/>
                <w:color w:val="000000"/>
                <w:sz w:val="20"/>
                <w:szCs w:val="20"/>
              </w:rPr>
            </w:pPr>
          </w:p>
        </w:tc>
        <w:tc>
          <w:tcPr>
            <w:tcW w:w="1360" w:type="dxa"/>
            <w:tcBorders>
              <w:top w:val="nil"/>
              <w:left w:val="nil"/>
              <w:bottom w:val="single" w:sz="8" w:space="0" w:color="000000"/>
              <w:right w:val="nil"/>
            </w:tcBorders>
            <w:shd w:val="clear" w:color="auto" w:fill="auto"/>
            <w:tcMar>
              <w:top w:w="15" w:type="dxa"/>
              <w:left w:w="15" w:type="dxa"/>
              <w:right w:w="15" w:type="dxa"/>
            </w:tcMar>
            <w:vAlign w:val="center"/>
          </w:tcPr>
          <w:p w14:paraId="3FE5C2DC" w14:textId="77777777" w:rsidR="00C82845" w:rsidRDefault="00C82845">
            <w:pPr>
              <w:jc w:val="right"/>
              <w:rPr>
                <w:rFonts w:asciiTheme="minorEastAsia" w:hAnsiTheme="minorEastAsia" w:cstheme="minorEastAsia"/>
                <w:color w:val="000000"/>
                <w:sz w:val="20"/>
                <w:szCs w:val="20"/>
              </w:rPr>
            </w:pPr>
          </w:p>
        </w:tc>
        <w:tc>
          <w:tcPr>
            <w:tcW w:w="3680" w:type="dxa"/>
            <w:tcBorders>
              <w:top w:val="nil"/>
              <w:left w:val="nil"/>
              <w:bottom w:val="single" w:sz="8" w:space="0" w:color="000000"/>
              <w:right w:val="nil"/>
            </w:tcBorders>
            <w:shd w:val="clear" w:color="auto" w:fill="auto"/>
            <w:tcMar>
              <w:top w:w="15" w:type="dxa"/>
              <w:left w:w="15" w:type="dxa"/>
              <w:right w:w="15" w:type="dxa"/>
            </w:tcMar>
            <w:vAlign w:val="center"/>
          </w:tcPr>
          <w:p w14:paraId="6C714397" w14:textId="77777777" w:rsidR="00C82845" w:rsidRDefault="00C82845">
            <w:pPr>
              <w:jc w:val="right"/>
              <w:rPr>
                <w:rFonts w:asciiTheme="minorEastAsia" w:hAnsiTheme="minorEastAsia" w:cstheme="minorEastAsia"/>
                <w:color w:val="000000"/>
                <w:sz w:val="20"/>
                <w:szCs w:val="20"/>
              </w:rPr>
            </w:pPr>
          </w:p>
        </w:tc>
        <w:tc>
          <w:tcPr>
            <w:tcW w:w="2542" w:type="dxa"/>
            <w:tcBorders>
              <w:top w:val="nil"/>
              <w:left w:val="nil"/>
              <w:bottom w:val="single" w:sz="8" w:space="0" w:color="000000"/>
              <w:right w:val="nil"/>
            </w:tcBorders>
            <w:shd w:val="clear" w:color="auto" w:fill="auto"/>
            <w:tcMar>
              <w:top w:w="15" w:type="dxa"/>
              <w:left w:w="15" w:type="dxa"/>
              <w:right w:w="15" w:type="dxa"/>
            </w:tcMar>
            <w:vAlign w:val="center"/>
          </w:tcPr>
          <w:p w14:paraId="503AF79C" w14:textId="77777777" w:rsidR="00C82845" w:rsidRDefault="00780B77">
            <w:pPr>
              <w:jc w:val="righ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 金额单位：万元 </w:t>
            </w:r>
          </w:p>
        </w:tc>
      </w:tr>
      <w:tr w:rsidR="00C82845" w14:paraId="441021D8" w14:textId="77777777">
        <w:trPr>
          <w:trHeight w:val="454"/>
          <w:tblHeader/>
        </w:trPr>
        <w:tc>
          <w:tcPr>
            <w:tcW w:w="754" w:type="dxa"/>
            <w:tcBorders>
              <w:top w:val="single" w:sz="8" w:space="0" w:color="000000"/>
              <w:left w:val="nil"/>
              <w:bottom w:val="dotted" w:sz="4" w:space="0" w:color="auto"/>
              <w:right w:val="dotted" w:sz="4" w:space="0" w:color="auto"/>
            </w:tcBorders>
            <w:shd w:val="clear" w:color="auto" w:fill="auto"/>
            <w:tcMar>
              <w:top w:w="15" w:type="dxa"/>
              <w:left w:w="15" w:type="dxa"/>
              <w:right w:w="15" w:type="dxa"/>
            </w:tcMar>
            <w:vAlign w:val="center"/>
          </w:tcPr>
          <w:p w14:paraId="25D1C82E"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序号</w:t>
            </w:r>
          </w:p>
        </w:tc>
        <w:tc>
          <w:tcPr>
            <w:tcW w:w="1360" w:type="dxa"/>
            <w:tcBorders>
              <w:top w:val="single" w:sz="8" w:space="0" w:color="000000"/>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7BF95491"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日 期</w:t>
            </w:r>
          </w:p>
        </w:tc>
        <w:tc>
          <w:tcPr>
            <w:tcW w:w="3680" w:type="dxa"/>
            <w:tcBorders>
              <w:top w:val="single" w:sz="8" w:space="0" w:color="000000"/>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272E2B70"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摘 要</w:t>
            </w:r>
          </w:p>
        </w:tc>
        <w:tc>
          <w:tcPr>
            <w:tcW w:w="2542" w:type="dxa"/>
            <w:tcBorders>
              <w:top w:val="single" w:sz="8" w:space="0" w:color="000000"/>
              <w:left w:val="dotted" w:sz="4" w:space="0" w:color="auto"/>
              <w:bottom w:val="dotted" w:sz="4" w:space="0" w:color="auto"/>
              <w:right w:val="nil"/>
            </w:tcBorders>
            <w:shd w:val="clear" w:color="auto" w:fill="auto"/>
            <w:tcMar>
              <w:top w:w="15" w:type="dxa"/>
              <w:left w:w="15" w:type="dxa"/>
              <w:right w:w="15" w:type="dxa"/>
            </w:tcMar>
            <w:vAlign w:val="center"/>
          </w:tcPr>
          <w:p w14:paraId="31452102"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 xml:space="preserve">金 额 </w:t>
            </w:r>
          </w:p>
        </w:tc>
      </w:tr>
      <w:tr w:rsidR="00C82845" w14:paraId="36C95B65" w14:textId="77777777">
        <w:trPr>
          <w:trHeight w:val="454"/>
        </w:trPr>
        <w:tc>
          <w:tcPr>
            <w:tcW w:w="754" w:type="dxa"/>
            <w:tcBorders>
              <w:top w:val="dotted" w:sz="4" w:space="0" w:color="auto"/>
              <w:left w:val="nil"/>
              <w:bottom w:val="dotted" w:sz="4" w:space="0" w:color="auto"/>
              <w:right w:val="dotted" w:sz="4" w:space="0" w:color="auto"/>
            </w:tcBorders>
            <w:shd w:val="clear" w:color="auto" w:fill="auto"/>
            <w:tcMar>
              <w:top w:w="15" w:type="dxa"/>
              <w:left w:w="15" w:type="dxa"/>
              <w:right w:w="15" w:type="dxa"/>
            </w:tcMar>
            <w:vAlign w:val="center"/>
          </w:tcPr>
          <w:p w14:paraId="39EF2653"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lastRenderedPageBreak/>
              <w:t>1</w:t>
            </w:r>
          </w:p>
        </w:tc>
        <w:tc>
          <w:tcPr>
            <w:tcW w:w="136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269E033D"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2018.5.29</w:t>
            </w:r>
          </w:p>
        </w:tc>
        <w:tc>
          <w:tcPr>
            <w:tcW w:w="368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16EF00C5"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付电梯安装费</w:t>
            </w:r>
          </w:p>
        </w:tc>
        <w:tc>
          <w:tcPr>
            <w:tcW w:w="2542" w:type="dxa"/>
            <w:tcBorders>
              <w:top w:val="dotted" w:sz="4" w:space="0" w:color="auto"/>
              <w:left w:val="dotted" w:sz="4" w:space="0" w:color="auto"/>
              <w:bottom w:val="dotted" w:sz="4" w:space="0" w:color="auto"/>
              <w:right w:val="nil"/>
            </w:tcBorders>
            <w:shd w:val="clear" w:color="auto" w:fill="auto"/>
            <w:tcMar>
              <w:top w:w="15" w:type="dxa"/>
              <w:left w:w="15" w:type="dxa"/>
              <w:right w:w="15" w:type="dxa"/>
            </w:tcMar>
            <w:vAlign w:val="center"/>
          </w:tcPr>
          <w:p w14:paraId="69FD5596"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6.00</w:t>
            </w:r>
          </w:p>
        </w:tc>
      </w:tr>
      <w:tr w:rsidR="00C82845" w14:paraId="587F852B" w14:textId="77777777">
        <w:trPr>
          <w:trHeight w:val="454"/>
        </w:trPr>
        <w:tc>
          <w:tcPr>
            <w:tcW w:w="754" w:type="dxa"/>
            <w:tcBorders>
              <w:top w:val="dotted" w:sz="4" w:space="0" w:color="auto"/>
              <w:left w:val="nil"/>
              <w:bottom w:val="dotted" w:sz="4" w:space="0" w:color="auto"/>
              <w:right w:val="dotted" w:sz="4" w:space="0" w:color="auto"/>
            </w:tcBorders>
            <w:shd w:val="clear" w:color="auto" w:fill="auto"/>
            <w:tcMar>
              <w:top w:w="15" w:type="dxa"/>
              <w:left w:w="15" w:type="dxa"/>
              <w:right w:w="15" w:type="dxa"/>
            </w:tcMar>
            <w:vAlign w:val="center"/>
          </w:tcPr>
          <w:p w14:paraId="65C40DDA"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w:t>
            </w:r>
          </w:p>
        </w:tc>
        <w:tc>
          <w:tcPr>
            <w:tcW w:w="136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2D544E12"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2018.5.29</w:t>
            </w:r>
          </w:p>
        </w:tc>
        <w:tc>
          <w:tcPr>
            <w:tcW w:w="368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1643D545"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付公司设计费</w:t>
            </w:r>
          </w:p>
        </w:tc>
        <w:tc>
          <w:tcPr>
            <w:tcW w:w="2542" w:type="dxa"/>
            <w:tcBorders>
              <w:top w:val="dotted" w:sz="4" w:space="0" w:color="auto"/>
              <w:left w:val="dotted" w:sz="4" w:space="0" w:color="auto"/>
              <w:bottom w:val="dotted" w:sz="4" w:space="0" w:color="auto"/>
              <w:right w:val="nil"/>
            </w:tcBorders>
            <w:shd w:val="clear" w:color="auto" w:fill="auto"/>
            <w:tcMar>
              <w:top w:w="15" w:type="dxa"/>
              <w:left w:w="15" w:type="dxa"/>
              <w:right w:w="15" w:type="dxa"/>
            </w:tcMar>
            <w:vAlign w:val="center"/>
          </w:tcPr>
          <w:p w14:paraId="43596B8B"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9.99</w:t>
            </w:r>
          </w:p>
        </w:tc>
      </w:tr>
      <w:tr w:rsidR="00C82845" w14:paraId="0A2678D3" w14:textId="77777777">
        <w:trPr>
          <w:trHeight w:val="454"/>
        </w:trPr>
        <w:tc>
          <w:tcPr>
            <w:tcW w:w="754" w:type="dxa"/>
            <w:tcBorders>
              <w:top w:val="dotted" w:sz="4" w:space="0" w:color="auto"/>
              <w:left w:val="nil"/>
              <w:bottom w:val="dotted" w:sz="4" w:space="0" w:color="auto"/>
              <w:right w:val="dotted" w:sz="4" w:space="0" w:color="auto"/>
            </w:tcBorders>
            <w:shd w:val="clear" w:color="auto" w:fill="auto"/>
            <w:tcMar>
              <w:top w:w="15" w:type="dxa"/>
              <w:left w:w="15" w:type="dxa"/>
              <w:right w:w="15" w:type="dxa"/>
            </w:tcMar>
            <w:vAlign w:val="center"/>
          </w:tcPr>
          <w:p w14:paraId="2F249C03"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w:t>
            </w:r>
          </w:p>
        </w:tc>
        <w:tc>
          <w:tcPr>
            <w:tcW w:w="136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2A81ED51"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2018.5.29</w:t>
            </w:r>
          </w:p>
        </w:tc>
        <w:tc>
          <w:tcPr>
            <w:tcW w:w="368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557A082D"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付监理费</w:t>
            </w:r>
          </w:p>
        </w:tc>
        <w:tc>
          <w:tcPr>
            <w:tcW w:w="2542" w:type="dxa"/>
            <w:tcBorders>
              <w:top w:val="dotted" w:sz="4" w:space="0" w:color="auto"/>
              <w:left w:val="dotted" w:sz="4" w:space="0" w:color="auto"/>
              <w:bottom w:val="dotted" w:sz="4" w:space="0" w:color="auto"/>
              <w:right w:val="nil"/>
            </w:tcBorders>
            <w:shd w:val="clear" w:color="auto" w:fill="auto"/>
            <w:tcMar>
              <w:top w:w="15" w:type="dxa"/>
              <w:left w:w="15" w:type="dxa"/>
              <w:right w:w="15" w:type="dxa"/>
            </w:tcMar>
            <w:vAlign w:val="center"/>
          </w:tcPr>
          <w:p w14:paraId="459898B0"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10.00</w:t>
            </w:r>
          </w:p>
        </w:tc>
      </w:tr>
      <w:tr w:rsidR="00C82845" w14:paraId="720AAB86" w14:textId="77777777">
        <w:trPr>
          <w:trHeight w:val="454"/>
        </w:trPr>
        <w:tc>
          <w:tcPr>
            <w:tcW w:w="754" w:type="dxa"/>
            <w:tcBorders>
              <w:top w:val="dotted" w:sz="4" w:space="0" w:color="auto"/>
              <w:left w:val="nil"/>
              <w:bottom w:val="dotted" w:sz="4" w:space="0" w:color="auto"/>
              <w:right w:val="dotted" w:sz="4" w:space="0" w:color="auto"/>
            </w:tcBorders>
            <w:shd w:val="clear" w:color="auto" w:fill="auto"/>
            <w:tcMar>
              <w:top w:w="15" w:type="dxa"/>
              <w:left w:w="15" w:type="dxa"/>
              <w:right w:w="15" w:type="dxa"/>
            </w:tcMar>
            <w:vAlign w:val="center"/>
          </w:tcPr>
          <w:p w14:paraId="00F5E4D0"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w:t>
            </w:r>
          </w:p>
        </w:tc>
        <w:tc>
          <w:tcPr>
            <w:tcW w:w="136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7457AED7"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2018.5.29</w:t>
            </w:r>
          </w:p>
        </w:tc>
        <w:tc>
          <w:tcPr>
            <w:tcW w:w="368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62DB5F8C"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付审计费</w:t>
            </w:r>
          </w:p>
        </w:tc>
        <w:tc>
          <w:tcPr>
            <w:tcW w:w="2542" w:type="dxa"/>
            <w:tcBorders>
              <w:top w:val="dotted" w:sz="4" w:space="0" w:color="auto"/>
              <w:left w:val="dotted" w:sz="4" w:space="0" w:color="auto"/>
              <w:bottom w:val="dotted" w:sz="4" w:space="0" w:color="auto"/>
              <w:right w:val="nil"/>
            </w:tcBorders>
            <w:shd w:val="clear" w:color="auto" w:fill="auto"/>
            <w:tcMar>
              <w:top w:w="15" w:type="dxa"/>
              <w:left w:w="15" w:type="dxa"/>
              <w:right w:w="15" w:type="dxa"/>
            </w:tcMar>
            <w:vAlign w:val="center"/>
          </w:tcPr>
          <w:p w14:paraId="14ED6364"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5.00</w:t>
            </w:r>
          </w:p>
        </w:tc>
      </w:tr>
      <w:tr w:rsidR="00C82845" w14:paraId="46327106" w14:textId="77777777">
        <w:trPr>
          <w:trHeight w:val="454"/>
        </w:trPr>
        <w:tc>
          <w:tcPr>
            <w:tcW w:w="754" w:type="dxa"/>
            <w:tcBorders>
              <w:top w:val="dotted" w:sz="4" w:space="0" w:color="auto"/>
              <w:left w:val="nil"/>
              <w:bottom w:val="dotted" w:sz="4" w:space="0" w:color="auto"/>
              <w:right w:val="dotted" w:sz="4" w:space="0" w:color="auto"/>
            </w:tcBorders>
            <w:shd w:val="clear" w:color="auto" w:fill="auto"/>
            <w:tcMar>
              <w:top w:w="15" w:type="dxa"/>
              <w:left w:w="15" w:type="dxa"/>
              <w:right w:w="15" w:type="dxa"/>
            </w:tcMar>
            <w:vAlign w:val="center"/>
          </w:tcPr>
          <w:p w14:paraId="1E63165D"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w:t>
            </w:r>
          </w:p>
        </w:tc>
        <w:tc>
          <w:tcPr>
            <w:tcW w:w="136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5A5DA9CD"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2018.5.29</w:t>
            </w:r>
          </w:p>
        </w:tc>
        <w:tc>
          <w:tcPr>
            <w:tcW w:w="368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56480A44"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付旗杆款</w:t>
            </w:r>
          </w:p>
        </w:tc>
        <w:tc>
          <w:tcPr>
            <w:tcW w:w="2542" w:type="dxa"/>
            <w:tcBorders>
              <w:top w:val="dotted" w:sz="4" w:space="0" w:color="auto"/>
              <w:left w:val="dotted" w:sz="4" w:space="0" w:color="auto"/>
              <w:bottom w:val="dotted" w:sz="4" w:space="0" w:color="auto"/>
              <w:right w:val="nil"/>
            </w:tcBorders>
            <w:shd w:val="clear" w:color="auto" w:fill="auto"/>
            <w:tcMar>
              <w:top w:w="15" w:type="dxa"/>
              <w:left w:w="15" w:type="dxa"/>
              <w:right w:w="15" w:type="dxa"/>
            </w:tcMar>
            <w:vAlign w:val="center"/>
          </w:tcPr>
          <w:p w14:paraId="24BEC904"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2.58</w:t>
            </w:r>
          </w:p>
        </w:tc>
      </w:tr>
      <w:tr w:rsidR="00C82845" w14:paraId="49A70C83" w14:textId="77777777">
        <w:trPr>
          <w:trHeight w:val="454"/>
        </w:trPr>
        <w:tc>
          <w:tcPr>
            <w:tcW w:w="754" w:type="dxa"/>
            <w:tcBorders>
              <w:top w:val="dotted" w:sz="4" w:space="0" w:color="auto"/>
              <w:left w:val="nil"/>
              <w:bottom w:val="dotted" w:sz="4" w:space="0" w:color="auto"/>
              <w:right w:val="dotted" w:sz="4" w:space="0" w:color="auto"/>
            </w:tcBorders>
            <w:shd w:val="clear" w:color="auto" w:fill="auto"/>
            <w:tcMar>
              <w:top w:w="15" w:type="dxa"/>
              <w:left w:w="15" w:type="dxa"/>
              <w:right w:w="15" w:type="dxa"/>
            </w:tcMar>
            <w:vAlign w:val="center"/>
          </w:tcPr>
          <w:p w14:paraId="1826D377"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6</w:t>
            </w:r>
          </w:p>
        </w:tc>
        <w:tc>
          <w:tcPr>
            <w:tcW w:w="136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248B3F5E"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2018.5.29</w:t>
            </w:r>
          </w:p>
        </w:tc>
        <w:tc>
          <w:tcPr>
            <w:tcW w:w="368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0D0AC966"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付勘探费</w:t>
            </w:r>
          </w:p>
        </w:tc>
        <w:tc>
          <w:tcPr>
            <w:tcW w:w="2542" w:type="dxa"/>
            <w:tcBorders>
              <w:top w:val="dotted" w:sz="4" w:space="0" w:color="auto"/>
              <w:left w:val="dotted" w:sz="4" w:space="0" w:color="auto"/>
              <w:bottom w:val="dotted" w:sz="4" w:space="0" w:color="auto"/>
              <w:right w:val="nil"/>
            </w:tcBorders>
            <w:shd w:val="clear" w:color="auto" w:fill="auto"/>
            <w:tcMar>
              <w:top w:w="15" w:type="dxa"/>
              <w:left w:w="15" w:type="dxa"/>
              <w:right w:w="15" w:type="dxa"/>
            </w:tcMar>
            <w:vAlign w:val="center"/>
          </w:tcPr>
          <w:p w14:paraId="71DD1622"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1.85</w:t>
            </w:r>
          </w:p>
        </w:tc>
      </w:tr>
      <w:tr w:rsidR="00C82845" w14:paraId="4539F05F" w14:textId="77777777">
        <w:trPr>
          <w:trHeight w:val="454"/>
        </w:trPr>
        <w:tc>
          <w:tcPr>
            <w:tcW w:w="754" w:type="dxa"/>
            <w:tcBorders>
              <w:top w:val="dotted" w:sz="4" w:space="0" w:color="auto"/>
              <w:left w:val="nil"/>
              <w:bottom w:val="dotted" w:sz="4" w:space="0" w:color="auto"/>
              <w:right w:val="dotted" w:sz="4" w:space="0" w:color="auto"/>
            </w:tcBorders>
            <w:shd w:val="clear" w:color="auto" w:fill="auto"/>
            <w:tcMar>
              <w:top w:w="15" w:type="dxa"/>
              <w:left w:w="15" w:type="dxa"/>
              <w:right w:w="15" w:type="dxa"/>
            </w:tcMar>
            <w:vAlign w:val="center"/>
          </w:tcPr>
          <w:p w14:paraId="2897E8AA"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7</w:t>
            </w:r>
          </w:p>
        </w:tc>
        <w:tc>
          <w:tcPr>
            <w:tcW w:w="136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66C58AE3"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2018.5.29</w:t>
            </w:r>
          </w:p>
        </w:tc>
        <w:tc>
          <w:tcPr>
            <w:tcW w:w="368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436E0B18"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付工程款</w:t>
            </w:r>
          </w:p>
        </w:tc>
        <w:tc>
          <w:tcPr>
            <w:tcW w:w="2542" w:type="dxa"/>
            <w:tcBorders>
              <w:top w:val="dotted" w:sz="4" w:space="0" w:color="auto"/>
              <w:left w:val="dotted" w:sz="4" w:space="0" w:color="auto"/>
              <w:bottom w:val="dotted" w:sz="4" w:space="0" w:color="auto"/>
              <w:right w:val="nil"/>
            </w:tcBorders>
            <w:shd w:val="clear" w:color="auto" w:fill="auto"/>
            <w:tcMar>
              <w:top w:w="15" w:type="dxa"/>
              <w:left w:w="15" w:type="dxa"/>
              <w:right w:w="15" w:type="dxa"/>
            </w:tcMar>
            <w:vAlign w:val="center"/>
          </w:tcPr>
          <w:p w14:paraId="6FAC6F62"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330.00</w:t>
            </w:r>
          </w:p>
        </w:tc>
      </w:tr>
      <w:tr w:rsidR="00C82845" w14:paraId="3880621A" w14:textId="77777777">
        <w:trPr>
          <w:trHeight w:val="454"/>
        </w:trPr>
        <w:tc>
          <w:tcPr>
            <w:tcW w:w="754" w:type="dxa"/>
            <w:tcBorders>
              <w:top w:val="dotted" w:sz="4" w:space="0" w:color="auto"/>
              <w:left w:val="nil"/>
              <w:bottom w:val="dotted" w:sz="4" w:space="0" w:color="auto"/>
              <w:right w:val="dotted" w:sz="4" w:space="0" w:color="auto"/>
            </w:tcBorders>
            <w:shd w:val="clear" w:color="auto" w:fill="auto"/>
            <w:tcMar>
              <w:top w:w="15" w:type="dxa"/>
              <w:left w:w="15" w:type="dxa"/>
              <w:right w:w="15" w:type="dxa"/>
            </w:tcMar>
            <w:vAlign w:val="center"/>
          </w:tcPr>
          <w:p w14:paraId="5AC74A65"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8</w:t>
            </w:r>
          </w:p>
        </w:tc>
        <w:tc>
          <w:tcPr>
            <w:tcW w:w="136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2A7DF563"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2018.5.29</w:t>
            </w:r>
          </w:p>
        </w:tc>
        <w:tc>
          <w:tcPr>
            <w:tcW w:w="368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3D3B91A2"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付生物油款</w:t>
            </w:r>
          </w:p>
        </w:tc>
        <w:tc>
          <w:tcPr>
            <w:tcW w:w="2542" w:type="dxa"/>
            <w:tcBorders>
              <w:top w:val="dotted" w:sz="4" w:space="0" w:color="auto"/>
              <w:left w:val="dotted" w:sz="4" w:space="0" w:color="auto"/>
              <w:bottom w:val="dotted" w:sz="4" w:space="0" w:color="auto"/>
              <w:right w:val="nil"/>
            </w:tcBorders>
            <w:shd w:val="clear" w:color="auto" w:fill="auto"/>
            <w:tcMar>
              <w:top w:w="15" w:type="dxa"/>
              <w:left w:w="15" w:type="dxa"/>
              <w:right w:w="15" w:type="dxa"/>
            </w:tcMar>
            <w:vAlign w:val="center"/>
          </w:tcPr>
          <w:p w14:paraId="314ED64F"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0.43</w:t>
            </w:r>
          </w:p>
        </w:tc>
      </w:tr>
      <w:tr w:rsidR="00C82845" w14:paraId="36EC404B" w14:textId="77777777">
        <w:trPr>
          <w:trHeight w:val="454"/>
        </w:trPr>
        <w:tc>
          <w:tcPr>
            <w:tcW w:w="754" w:type="dxa"/>
            <w:tcBorders>
              <w:top w:val="dotted" w:sz="4" w:space="0" w:color="auto"/>
              <w:left w:val="nil"/>
              <w:bottom w:val="dotted" w:sz="4" w:space="0" w:color="auto"/>
              <w:right w:val="dotted" w:sz="4" w:space="0" w:color="auto"/>
            </w:tcBorders>
            <w:shd w:val="clear" w:color="auto" w:fill="auto"/>
            <w:tcMar>
              <w:top w:w="15" w:type="dxa"/>
              <w:left w:w="15" w:type="dxa"/>
              <w:right w:w="15" w:type="dxa"/>
            </w:tcMar>
            <w:vAlign w:val="center"/>
          </w:tcPr>
          <w:p w14:paraId="30404B46"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9</w:t>
            </w:r>
          </w:p>
        </w:tc>
        <w:tc>
          <w:tcPr>
            <w:tcW w:w="136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2D948F60"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2018.5.29</w:t>
            </w:r>
          </w:p>
        </w:tc>
        <w:tc>
          <w:tcPr>
            <w:tcW w:w="368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374D32A3"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付公告费</w:t>
            </w:r>
          </w:p>
        </w:tc>
        <w:tc>
          <w:tcPr>
            <w:tcW w:w="2542" w:type="dxa"/>
            <w:tcBorders>
              <w:top w:val="dotted" w:sz="4" w:space="0" w:color="auto"/>
              <w:left w:val="dotted" w:sz="4" w:space="0" w:color="auto"/>
              <w:bottom w:val="dotted" w:sz="4" w:space="0" w:color="auto"/>
              <w:right w:val="nil"/>
            </w:tcBorders>
            <w:shd w:val="clear" w:color="auto" w:fill="auto"/>
            <w:tcMar>
              <w:top w:w="15" w:type="dxa"/>
              <w:left w:w="15" w:type="dxa"/>
              <w:right w:w="15" w:type="dxa"/>
            </w:tcMar>
            <w:vAlign w:val="center"/>
          </w:tcPr>
          <w:p w14:paraId="279C6C1C"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0.02</w:t>
            </w:r>
          </w:p>
        </w:tc>
      </w:tr>
      <w:tr w:rsidR="00C82845" w14:paraId="4EE1E86B" w14:textId="77777777">
        <w:trPr>
          <w:trHeight w:val="454"/>
        </w:trPr>
        <w:tc>
          <w:tcPr>
            <w:tcW w:w="754" w:type="dxa"/>
            <w:tcBorders>
              <w:top w:val="dotted" w:sz="4" w:space="0" w:color="auto"/>
              <w:left w:val="nil"/>
              <w:bottom w:val="dotted" w:sz="4" w:space="0" w:color="auto"/>
              <w:right w:val="dotted" w:sz="4" w:space="0" w:color="auto"/>
            </w:tcBorders>
            <w:shd w:val="clear" w:color="auto" w:fill="auto"/>
            <w:tcMar>
              <w:top w:w="15" w:type="dxa"/>
              <w:left w:w="15" w:type="dxa"/>
              <w:right w:w="15" w:type="dxa"/>
            </w:tcMar>
            <w:vAlign w:val="center"/>
          </w:tcPr>
          <w:p w14:paraId="206B5A16"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10</w:t>
            </w:r>
          </w:p>
        </w:tc>
        <w:tc>
          <w:tcPr>
            <w:tcW w:w="136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516BB37E"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2018.5.29</w:t>
            </w:r>
          </w:p>
        </w:tc>
        <w:tc>
          <w:tcPr>
            <w:tcW w:w="368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2BD1B6C6"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付电信服务费</w:t>
            </w:r>
          </w:p>
        </w:tc>
        <w:tc>
          <w:tcPr>
            <w:tcW w:w="2542" w:type="dxa"/>
            <w:tcBorders>
              <w:top w:val="dotted" w:sz="4" w:space="0" w:color="auto"/>
              <w:left w:val="dotted" w:sz="4" w:space="0" w:color="auto"/>
              <w:bottom w:val="dotted" w:sz="4" w:space="0" w:color="auto"/>
              <w:right w:val="nil"/>
            </w:tcBorders>
            <w:shd w:val="clear" w:color="auto" w:fill="auto"/>
            <w:tcMar>
              <w:top w:w="15" w:type="dxa"/>
              <w:left w:w="15" w:type="dxa"/>
              <w:right w:w="15" w:type="dxa"/>
            </w:tcMar>
            <w:vAlign w:val="center"/>
          </w:tcPr>
          <w:p w14:paraId="275DA724"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0.099</w:t>
            </w:r>
          </w:p>
        </w:tc>
      </w:tr>
      <w:tr w:rsidR="00C82845" w14:paraId="4D06DD82" w14:textId="77777777">
        <w:trPr>
          <w:trHeight w:val="454"/>
        </w:trPr>
        <w:tc>
          <w:tcPr>
            <w:tcW w:w="754" w:type="dxa"/>
            <w:tcBorders>
              <w:top w:val="dotted" w:sz="4" w:space="0" w:color="auto"/>
              <w:left w:val="nil"/>
              <w:bottom w:val="dotted" w:sz="4" w:space="0" w:color="auto"/>
              <w:right w:val="dotted" w:sz="4" w:space="0" w:color="auto"/>
            </w:tcBorders>
            <w:shd w:val="clear" w:color="auto" w:fill="auto"/>
            <w:tcMar>
              <w:top w:w="15" w:type="dxa"/>
              <w:left w:w="15" w:type="dxa"/>
              <w:right w:w="15" w:type="dxa"/>
            </w:tcMar>
            <w:vAlign w:val="center"/>
          </w:tcPr>
          <w:p w14:paraId="4B9E30A1"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11</w:t>
            </w:r>
          </w:p>
        </w:tc>
        <w:tc>
          <w:tcPr>
            <w:tcW w:w="136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0EBC6F93"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2018.5.29</w:t>
            </w:r>
          </w:p>
        </w:tc>
        <w:tc>
          <w:tcPr>
            <w:tcW w:w="368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6E112122"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付临时工工资</w:t>
            </w:r>
          </w:p>
        </w:tc>
        <w:tc>
          <w:tcPr>
            <w:tcW w:w="2542" w:type="dxa"/>
            <w:tcBorders>
              <w:top w:val="dotted" w:sz="4" w:space="0" w:color="auto"/>
              <w:left w:val="dotted" w:sz="4" w:space="0" w:color="auto"/>
              <w:bottom w:val="dotted" w:sz="4" w:space="0" w:color="auto"/>
              <w:right w:val="nil"/>
            </w:tcBorders>
            <w:shd w:val="clear" w:color="auto" w:fill="auto"/>
            <w:tcMar>
              <w:top w:w="15" w:type="dxa"/>
              <w:left w:w="15" w:type="dxa"/>
              <w:right w:w="15" w:type="dxa"/>
            </w:tcMar>
            <w:vAlign w:val="center"/>
          </w:tcPr>
          <w:p w14:paraId="2231012D"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color w:val="000000"/>
                <w:sz w:val="20"/>
                <w:szCs w:val="20"/>
              </w:rPr>
              <w:t>4.56</w:t>
            </w:r>
          </w:p>
        </w:tc>
      </w:tr>
      <w:tr w:rsidR="00C82845" w14:paraId="41419C02" w14:textId="77777777">
        <w:trPr>
          <w:trHeight w:val="454"/>
        </w:trPr>
        <w:tc>
          <w:tcPr>
            <w:tcW w:w="754" w:type="dxa"/>
            <w:tcBorders>
              <w:top w:val="dotted" w:sz="4" w:space="0" w:color="auto"/>
              <w:left w:val="nil"/>
              <w:bottom w:val="dotted" w:sz="4" w:space="0" w:color="auto"/>
              <w:right w:val="dotted" w:sz="4" w:space="0" w:color="auto"/>
            </w:tcBorders>
            <w:shd w:val="clear" w:color="auto" w:fill="auto"/>
            <w:tcMar>
              <w:top w:w="15" w:type="dxa"/>
              <w:left w:w="15" w:type="dxa"/>
              <w:right w:w="15" w:type="dxa"/>
            </w:tcMar>
            <w:vAlign w:val="center"/>
          </w:tcPr>
          <w:p w14:paraId="1B6CACFB"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r>
              <w:rPr>
                <w:rFonts w:asciiTheme="minorEastAsia" w:hAnsiTheme="minorEastAsia" w:cstheme="minorEastAsia"/>
                <w:color w:val="000000"/>
                <w:sz w:val="20"/>
                <w:szCs w:val="20"/>
              </w:rPr>
              <w:t>1</w:t>
            </w:r>
          </w:p>
        </w:tc>
        <w:tc>
          <w:tcPr>
            <w:tcW w:w="136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3334CA1D"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2018.7.4</w:t>
            </w:r>
          </w:p>
        </w:tc>
        <w:tc>
          <w:tcPr>
            <w:tcW w:w="368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0B3A8578"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付工程款</w:t>
            </w:r>
          </w:p>
        </w:tc>
        <w:tc>
          <w:tcPr>
            <w:tcW w:w="2542" w:type="dxa"/>
            <w:tcBorders>
              <w:top w:val="dotted" w:sz="4" w:space="0" w:color="auto"/>
              <w:left w:val="dotted" w:sz="4" w:space="0" w:color="auto"/>
              <w:bottom w:val="dotted" w:sz="4" w:space="0" w:color="auto"/>
              <w:right w:val="nil"/>
            </w:tcBorders>
            <w:shd w:val="clear" w:color="auto" w:fill="auto"/>
            <w:tcMar>
              <w:top w:w="15" w:type="dxa"/>
              <w:left w:w="15" w:type="dxa"/>
              <w:right w:w="15" w:type="dxa"/>
            </w:tcMar>
            <w:vAlign w:val="center"/>
          </w:tcPr>
          <w:p w14:paraId="5F1EF248"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120.00</w:t>
            </w:r>
          </w:p>
        </w:tc>
      </w:tr>
      <w:tr w:rsidR="00C82845" w14:paraId="105B6D75" w14:textId="77777777">
        <w:trPr>
          <w:trHeight w:val="454"/>
        </w:trPr>
        <w:tc>
          <w:tcPr>
            <w:tcW w:w="754" w:type="dxa"/>
            <w:tcBorders>
              <w:top w:val="dotted" w:sz="4" w:space="0" w:color="auto"/>
              <w:left w:val="nil"/>
              <w:bottom w:val="dotted" w:sz="4" w:space="0" w:color="auto"/>
              <w:right w:val="dotted" w:sz="4" w:space="0" w:color="auto"/>
            </w:tcBorders>
            <w:shd w:val="clear" w:color="auto" w:fill="auto"/>
            <w:tcMar>
              <w:top w:w="15" w:type="dxa"/>
              <w:left w:w="15" w:type="dxa"/>
              <w:right w:w="15" w:type="dxa"/>
            </w:tcMar>
            <w:vAlign w:val="center"/>
          </w:tcPr>
          <w:p w14:paraId="0D0AC921"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r>
              <w:rPr>
                <w:rFonts w:asciiTheme="minorEastAsia" w:hAnsiTheme="minorEastAsia" w:cstheme="minorEastAsia"/>
                <w:color w:val="000000"/>
                <w:sz w:val="20"/>
                <w:szCs w:val="20"/>
              </w:rPr>
              <w:t>3</w:t>
            </w:r>
          </w:p>
        </w:tc>
        <w:tc>
          <w:tcPr>
            <w:tcW w:w="136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71D2A6A4"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2018.12.13</w:t>
            </w:r>
          </w:p>
        </w:tc>
        <w:tc>
          <w:tcPr>
            <w:tcW w:w="368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394FCF80"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付工程款</w:t>
            </w:r>
          </w:p>
        </w:tc>
        <w:tc>
          <w:tcPr>
            <w:tcW w:w="2542" w:type="dxa"/>
            <w:tcBorders>
              <w:top w:val="dotted" w:sz="4" w:space="0" w:color="auto"/>
              <w:left w:val="dotted" w:sz="4" w:space="0" w:color="auto"/>
              <w:bottom w:val="dotted" w:sz="4" w:space="0" w:color="auto"/>
              <w:right w:val="nil"/>
            </w:tcBorders>
            <w:shd w:val="clear" w:color="auto" w:fill="auto"/>
            <w:tcMar>
              <w:top w:w="15" w:type="dxa"/>
              <w:left w:w="15" w:type="dxa"/>
              <w:right w:w="15" w:type="dxa"/>
            </w:tcMar>
            <w:vAlign w:val="center"/>
          </w:tcPr>
          <w:p w14:paraId="45D826F5"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9.47</w:t>
            </w:r>
          </w:p>
        </w:tc>
      </w:tr>
      <w:tr w:rsidR="00C82845" w14:paraId="5937ED5B" w14:textId="77777777">
        <w:trPr>
          <w:trHeight w:val="454"/>
        </w:trPr>
        <w:tc>
          <w:tcPr>
            <w:tcW w:w="5794" w:type="dxa"/>
            <w:gridSpan w:val="3"/>
            <w:tcBorders>
              <w:top w:val="dotted" w:sz="4" w:space="0" w:color="auto"/>
              <w:left w:val="nil"/>
              <w:bottom w:val="single" w:sz="8" w:space="0" w:color="000000"/>
              <w:right w:val="dotted" w:sz="4" w:space="0" w:color="auto"/>
            </w:tcBorders>
            <w:shd w:val="clear" w:color="auto" w:fill="auto"/>
            <w:tcMar>
              <w:top w:w="15" w:type="dxa"/>
              <w:left w:w="15" w:type="dxa"/>
              <w:right w:w="15" w:type="dxa"/>
            </w:tcMar>
            <w:vAlign w:val="center"/>
          </w:tcPr>
          <w:p w14:paraId="1E82DCED"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合  计</w:t>
            </w:r>
          </w:p>
        </w:tc>
        <w:tc>
          <w:tcPr>
            <w:tcW w:w="2542" w:type="dxa"/>
            <w:tcBorders>
              <w:top w:val="dotted" w:sz="4" w:space="0" w:color="auto"/>
              <w:left w:val="dotted" w:sz="4" w:space="0" w:color="auto"/>
              <w:bottom w:val="single" w:sz="8" w:space="0" w:color="000000"/>
              <w:right w:val="nil"/>
            </w:tcBorders>
            <w:shd w:val="clear" w:color="auto" w:fill="auto"/>
            <w:tcMar>
              <w:top w:w="15" w:type="dxa"/>
              <w:left w:w="15" w:type="dxa"/>
              <w:right w:w="15" w:type="dxa"/>
            </w:tcMar>
            <w:vAlign w:val="center"/>
          </w:tcPr>
          <w:p w14:paraId="1D622526"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bCs/>
                <w:color w:val="000000"/>
                <w:sz w:val="20"/>
                <w:szCs w:val="20"/>
              </w:rPr>
              <w:t>500.00</w:t>
            </w:r>
          </w:p>
        </w:tc>
      </w:tr>
    </w:tbl>
    <w:p w14:paraId="5199B1FF" w14:textId="77777777" w:rsidR="00C82845" w:rsidRDefault="00780B77">
      <w:pPr>
        <w:adjustRightInd w:val="0"/>
        <w:snapToGrid w:val="0"/>
        <w:spacing w:line="600" w:lineRule="exact"/>
        <w:ind w:left="560"/>
        <w:rPr>
          <w:rFonts w:asciiTheme="minorEastAsia" w:hAnsiTheme="minorEastAsia" w:cstheme="minorEastAsia"/>
          <w:b/>
          <w:bCs/>
          <w:sz w:val="28"/>
          <w:szCs w:val="28"/>
        </w:rPr>
      </w:pPr>
      <w:r>
        <w:rPr>
          <w:rFonts w:asciiTheme="minorEastAsia" w:hAnsiTheme="minorEastAsia" w:cstheme="minorEastAsia" w:hint="eastAsia"/>
          <w:b/>
          <w:bCs/>
          <w:color w:val="000000"/>
          <w:sz w:val="28"/>
          <w:szCs w:val="28"/>
        </w:rPr>
        <w:t>（二）特殊教育建设</w:t>
      </w:r>
      <w:r>
        <w:rPr>
          <w:rFonts w:asciiTheme="minorEastAsia" w:hAnsiTheme="minorEastAsia" w:cstheme="minorEastAsia" w:hint="eastAsia"/>
          <w:b/>
          <w:bCs/>
          <w:sz w:val="28"/>
          <w:szCs w:val="28"/>
        </w:rPr>
        <w:t>项目</w:t>
      </w:r>
    </w:p>
    <w:p w14:paraId="104E59BC" w14:textId="77777777" w:rsidR="00C82845" w:rsidRDefault="00780B77">
      <w:pPr>
        <w:adjustRightInd w:val="0"/>
        <w:snapToGrid w:val="0"/>
        <w:spacing w:line="600" w:lineRule="exac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截止2018年12月31日，</w:t>
      </w:r>
      <w:r>
        <w:rPr>
          <w:rFonts w:asciiTheme="minorEastAsia" w:hAnsiTheme="minorEastAsia" w:cstheme="minorEastAsia" w:hint="eastAsia"/>
          <w:bCs/>
          <w:sz w:val="28"/>
          <w:szCs w:val="28"/>
        </w:rPr>
        <w:t>平定县教育科技局</w:t>
      </w:r>
      <w:r>
        <w:rPr>
          <w:rFonts w:asciiTheme="minorEastAsia" w:hAnsiTheme="minorEastAsia" w:cstheme="minorEastAsia" w:hint="eastAsia"/>
          <w:color w:val="000000"/>
          <w:sz w:val="28"/>
          <w:szCs w:val="28"/>
        </w:rPr>
        <w:t>特殊教育建设项目</w:t>
      </w:r>
      <w:r>
        <w:rPr>
          <w:rFonts w:asciiTheme="minorEastAsia" w:hAnsiTheme="minorEastAsia" w:cstheme="minorEastAsia" w:hint="eastAsia"/>
          <w:sz w:val="28"/>
          <w:szCs w:val="28"/>
        </w:rPr>
        <w:t>本年度债券资金已全部使用完毕。</w:t>
      </w:r>
    </w:p>
    <w:tbl>
      <w:tblPr>
        <w:tblW w:w="8336" w:type="dxa"/>
        <w:tblLayout w:type="fixed"/>
        <w:tblCellMar>
          <w:left w:w="0" w:type="dxa"/>
          <w:right w:w="0" w:type="dxa"/>
        </w:tblCellMar>
        <w:tblLook w:val="04A0" w:firstRow="1" w:lastRow="0" w:firstColumn="1" w:lastColumn="0" w:noHBand="0" w:noVBand="1"/>
      </w:tblPr>
      <w:tblGrid>
        <w:gridCol w:w="754"/>
        <w:gridCol w:w="1599"/>
        <w:gridCol w:w="3441"/>
        <w:gridCol w:w="2542"/>
      </w:tblGrid>
      <w:tr w:rsidR="00C82845" w14:paraId="618105B3" w14:textId="77777777">
        <w:trPr>
          <w:trHeight w:val="454"/>
          <w:tblHeader/>
        </w:trPr>
        <w:tc>
          <w:tcPr>
            <w:tcW w:w="754" w:type="dxa"/>
            <w:tcBorders>
              <w:top w:val="nil"/>
              <w:left w:val="nil"/>
              <w:bottom w:val="single" w:sz="8" w:space="0" w:color="000000"/>
              <w:right w:val="nil"/>
            </w:tcBorders>
            <w:shd w:val="clear" w:color="auto" w:fill="auto"/>
            <w:tcMar>
              <w:top w:w="15" w:type="dxa"/>
              <w:left w:w="15" w:type="dxa"/>
              <w:right w:w="15" w:type="dxa"/>
            </w:tcMar>
            <w:vAlign w:val="center"/>
          </w:tcPr>
          <w:p w14:paraId="28D52976" w14:textId="77777777" w:rsidR="00C82845" w:rsidRDefault="00C82845">
            <w:pPr>
              <w:jc w:val="right"/>
              <w:rPr>
                <w:rFonts w:asciiTheme="minorEastAsia" w:hAnsiTheme="minorEastAsia" w:cstheme="minorEastAsia"/>
                <w:color w:val="000000"/>
                <w:sz w:val="20"/>
                <w:szCs w:val="20"/>
              </w:rPr>
            </w:pPr>
          </w:p>
        </w:tc>
        <w:tc>
          <w:tcPr>
            <w:tcW w:w="1599" w:type="dxa"/>
            <w:tcBorders>
              <w:top w:val="nil"/>
              <w:left w:val="nil"/>
              <w:bottom w:val="single" w:sz="8" w:space="0" w:color="000000"/>
              <w:right w:val="nil"/>
            </w:tcBorders>
            <w:shd w:val="clear" w:color="auto" w:fill="auto"/>
            <w:tcMar>
              <w:top w:w="15" w:type="dxa"/>
              <w:left w:w="15" w:type="dxa"/>
              <w:right w:w="15" w:type="dxa"/>
            </w:tcMar>
            <w:vAlign w:val="center"/>
          </w:tcPr>
          <w:p w14:paraId="14A45522" w14:textId="77777777" w:rsidR="00C82845" w:rsidRDefault="00C82845">
            <w:pPr>
              <w:jc w:val="right"/>
              <w:rPr>
                <w:rFonts w:asciiTheme="minorEastAsia" w:hAnsiTheme="minorEastAsia" w:cstheme="minorEastAsia"/>
                <w:color w:val="000000"/>
                <w:sz w:val="20"/>
                <w:szCs w:val="20"/>
              </w:rPr>
            </w:pPr>
          </w:p>
        </w:tc>
        <w:tc>
          <w:tcPr>
            <w:tcW w:w="3441" w:type="dxa"/>
            <w:tcBorders>
              <w:top w:val="nil"/>
              <w:left w:val="nil"/>
              <w:bottom w:val="single" w:sz="8" w:space="0" w:color="000000"/>
              <w:right w:val="nil"/>
            </w:tcBorders>
            <w:shd w:val="clear" w:color="auto" w:fill="auto"/>
            <w:tcMar>
              <w:top w:w="15" w:type="dxa"/>
              <w:left w:w="15" w:type="dxa"/>
              <w:right w:w="15" w:type="dxa"/>
            </w:tcMar>
            <w:vAlign w:val="center"/>
          </w:tcPr>
          <w:p w14:paraId="7F62B4D7" w14:textId="77777777" w:rsidR="00C82845" w:rsidRDefault="00C82845">
            <w:pPr>
              <w:jc w:val="right"/>
              <w:rPr>
                <w:rFonts w:asciiTheme="minorEastAsia" w:hAnsiTheme="minorEastAsia" w:cstheme="minorEastAsia"/>
                <w:color w:val="000000"/>
                <w:sz w:val="20"/>
                <w:szCs w:val="20"/>
              </w:rPr>
            </w:pPr>
          </w:p>
        </w:tc>
        <w:tc>
          <w:tcPr>
            <w:tcW w:w="2542" w:type="dxa"/>
            <w:tcBorders>
              <w:top w:val="nil"/>
              <w:left w:val="nil"/>
              <w:bottom w:val="single" w:sz="8" w:space="0" w:color="000000"/>
              <w:right w:val="nil"/>
            </w:tcBorders>
            <w:shd w:val="clear" w:color="auto" w:fill="auto"/>
            <w:tcMar>
              <w:top w:w="15" w:type="dxa"/>
              <w:left w:w="15" w:type="dxa"/>
              <w:right w:w="15" w:type="dxa"/>
            </w:tcMar>
            <w:vAlign w:val="center"/>
          </w:tcPr>
          <w:p w14:paraId="08C0A4DA" w14:textId="77777777" w:rsidR="00C82845" w:rsidRDefault="00780B77">
            <w:pPr>
              <w:jc w:val="righ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金额单位：万元 </w:t>
            </w:r>
          </w:p>
        </w:tc>
      </w:tr>
      <w:tr w:rsidR="00C82845" w14:paraId="46571037" w14:textId="77777777">
        <w:trPr>
          <w:trHeight w:val="454"/>
          <w:tblHeader/>
        </w:trPr>
        <w:tc>
          <w:tcPr>
            <w:tcW w:w="754" w:type="dxa"/>
            <w:tcBorders>
              <w:top w:val="single" w:sz="8" w:space="0" w:color="000000"/>
              <w:left w:val="nil"/>
              <w:bottom w:val="dotted" w:sz="4" w:space="0" w:color="auto"/>
              <w:right w:val="dotted" w:sz="4" w:space="0" w:color="auto"/>
            </w:tcBorders>
            <w:shd w:val="clear" w:color="auto" w:fill="auto"/>
            <w:tcMar>
              <w:top w:w="15" w:type="dxa"/>
              <w:left w:w="15" w:type="dxa"/>
              <w:right w:w="15" w:type="dxa"/>
            </w:tcMar>
            <w:vAlign w:val="center"/>
          </w:tcPr>
          <w:p w14:paraId="2DC4A14F"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序号</w:t>
            </w:r>
          </w:p>
        </w:tc>
        <w:tc>
          <w:tcPr>
            <w:tcW w:w="1599" w:type="dxa"/>
            <w:tcBorders>
              <w:top w:val="single" w:sz="8" w:space="0" w:color="000000"/>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6B6D2226"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日 期</w:t>
            </w:r>
          </w:p>
        </w:tc>
        <w:tc>
          <w:tcPr>
            <w:tcW w:w="3441" w:type="dxa"/>
            <w:tcBorders>
              <w:top w:val="single" w:sz="8" w:space="0" w:color="000000"/>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54C3EC76"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摘 要</w:t>
            </w:r>
          </w:p>
        </w:tc>
        <w:tc>
          <w:tcPr>
            <w:tcW w:w="2542" w:type="dxa"/>
            <w:tcBorders>
              <w:top w:val="single" w:sz="8" w:space="0" w:color="000000"/>
              <w:left w:val="dotted" w:sz="4" w:space="0" w:color="auto"/>
              <w:bottom w:val="dotted" w:sz="4" w:space="0" w:color="auto"/>
              <w:right w:val="nil"/>
            </w:tcBorders>
            <w:shd w:val="clear" w:color="auto" w:fill="auto"/>
            <w:tcMar>
              <w:top w:w="15" w:type="dxa"/>
              <w:left w:w="15" w:type="dxa"/>
              <w:right w:w="15" w:type="dxa"/>
            </w:tcMar>
            <w:vAlign w:val="center"/>
          </w:tcPr>
          <w:p w14:paraId="7B5350FE"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 xml:space="preserve">金 额 </w:t>
            </w:r>
          </w:p>
        </w:tc>
      </w:tr>
      <w:tr w:rsidR="00C82845" w14:paraId="335D95FE" w14:textId="77777777">
        <w:trPr>
          <w:trHeight w:val="454"/>
        </w:trPr>
        <w:tc>
          <w:tcPr>
            <w:tcW w:w="754" w:type="dxa"/>
            <w:tcBorders>
              <w:top w:val="dotted" w:sz="4" w:space="0" w:color="auto"/>
              <w:left w:val="nil"/>
              <w:bottom w:val="dotted" w:sz="4" w:space="0" w:color="auto"/>
              <w:right w:val="dotted" w:sz="4" w:space="0" w:color="auto"/>
            </w:tcBorders>
            <w:shd w:val="clear" w:color="auto" w:fill="auto"/>
            <w:tcMar>
              <w:top w:w="15" w:type="dxa"/>
              <w:left w:w="15" w:type="dxa"/>
              <w:right w:w="15" w:type="dxa"/>
            </w:tcMar>
            <w:vAlign w:val="center"/>
          </w:tcPr>
          <w:p w14:paraId="1515F635"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599"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06931C22"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2018.3.13</w:t>
            </w:r>
          </w:p>
        </w:tc>
        <w:tc>
          <w:tcPr>
            <w:tcW w:w="3441"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54AB05C3"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付预算编制费</w:t>
            </w:r>
          </w:p>
        </w:tc>
        <w:tc>
          <w:tcPr>
            <w:tcW w:w="2542" w:type="dxa"/>
            <w:tcBorders>
              <w:top w:val="dotted" w:sz="4" w:space="0" w:color="auto"/>
              <w:left w:val="dotted" w:sz="4" w:space="0" w:color="auto"/>
              <w:bottom w:val="dotted" w:sz="4" w:space="0" w:color="auto"/>
              <w:right w:val="nil"/>
            </w:tcBorders>
            <w:shd w:val="clear" w:color="auto" w:fill="auto"/>
            <w:tcMar>
              <w:top w:w="15" w:type="dxa"/>
              <w:left w:w="15" w:type="dxa"/>
              <w:right w:w="15" w:type="dxa"/>
            </w:tcMar>
            <w:vAlign w:val="center"/>
          </w:tcPr>
          <w:p w14:paraId="4008F9A2"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5.27</w:t>
            </w:r>
          </w:p>
        </w:tc>
      </w:tr>
      <w:tr w:rsidR="00C82845" w14:paraId="75D4917E" w14:textId="77777777">
        <w:trPr>
          <w:trHeight w:val="454"/>
        </w:trPr>
        <w:tc>
          <w:tcPr>
            <w:tcW w:w="754" w:type="dxa"/>
            <w:tcBorders>
              <w:top w:val="dotted" w:sz="4" w:space="0" w:color="auto"/>
              <w:left w:val="nil"/>
              <w:bottom w:val="dotted" w:sz="4" w:space="0" w:color="auto"/>
              <w:right w:val="dotted" w:sz="4" w:space="0" w:color="auto"/>
            </w:tcBorders>
            <w:shd w:val="clear" w:color="auto" w:fill="auto"/>
            <w:tcMar>
              <w:top w:w="15" w:type="dxa"/>
              <w:left w:w="15" w:type="dxa"/>
              <w:right w:w="15" w:type="dxa"/>
            </w:tcMar>
            <w:vAlign w:val="center"/>
          </w:tcPr>
          <w:p w14:paraId="284FF875"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w:t>
            </w:r>
          </w:p>
        </w:tc>
        <w:tc>
          <w:tcPr>
            <w:tcW w:w="1599"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1EFB6969"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2018.3.13</w:t>
            </w:r>
          </w:p>
        </w:tc>
        <w:tc>
          <w:tcPr>
            <w:tcW w:w="3441"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2E07B0DF"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付可研编制费</w:t>
            </w:r>
          </w:p>
        </w:tc>
        <w:tc>
          <w:tcPr>
            <w:tcW w:w="2542" w:type="dxa"/>
            <w:tcBorders>
              <w:top w:val="dotted" w:sz="4" w:space="0" w:color="auto"/>
              <w:left w:val="dotted" w:sz="4" w:space="0" w:color="auto"/>
              <w:bottom w:val="dotted" w:sz="4" w:space="0" w:color="auto"/>
              <w:right w:val="nil"/>
            </w:tcBorders>
            <w:shd w:val="clear" w:color="auto" w:fill="auto"/>
            <w:tcMar>
              <w:top w:w="15" w:type="dxa"/>
              <w:left w:w="15" w:type="dxa"/>
              <w:right w:w="15" w:type="dxa"/>
            </w:tcMar>
            <w:vAlign w:val="center"/>
          </w:tcPr>
          <w:p w14:paraId="781918AD"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2.50</w:t>
            </w:r>
          </w:p>
        </w:tc>
      </w:tr>
      <w:tr w:rsidR="00C82845" w14:paraId="46D6804A" w14:textId="77777777">
        <w:trPr>
          <w:trHeight w:val="454"/>
        </w:trPr>
        <w:tc>
          <w:tcPr>
            <w:tcW w:w="754" w:type="dxa"/>
            <w:tcBorders>
              <w:top w:val="dotted" w:sz="4" w:space="0" w:color="auto"/>
              <w:left w:val="nil"/>
              <w:bottom w:val="dotted" w:sz="4" w:space="0" w:color="auto"/>
              <w:right w:val="dotted" w:sz="4" w:space="0" w:color="auto"/>
            </w:tcBorders>
            <w:shd w:val="clear" w:color="auto" w:fill="auto"/>
            <w:tcMar>
              <w:top w:w="15" w:type="dxa"/>
              <w:left w:w="15" w:type="dxa"/>
              <w:right w:w="15" w:type="dxa"/>
            </w:tcMar>
            <w:vAlign w:val="center"/>
          </w:tcPr>
          <w:p w14:paraId="76DE774C"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w:t>
            </w:r>
          </w:p>
        </w:tc>
        <w:tc>
          <w:tcPr>
            <w:tcW w:w="1599"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4F93876F"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2018.3.13</w:t>
            </w:r>
          </w:p>
        </w:tc>
        <w:tc>
          <w:tcPr>
            <w:tcW w:w="3441"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69BF8BA8"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付测绘费</w:t>
            </w:r>
          </w:p>
        </w:tc>
        <w:tc>
          <w:tcPr>
            <w:tcW w:w="2542" w:type="dxa"/>
            <w:tcBorders>
              <w:top w:val="dotted" w:sz="4" w:space="0" w:color="auto"/>
              <w:left w:val="dotted" w:sz="4" w:space="0" w:color="auto"/>
              <w:bottom w:val="dotted" w:sz="4" w:space="0" w:color="auto"/>
              <w:right w:val="nil"/>
            </w:tcBorders>
            <w:shd w:val="clear" w:color="auto" w:fill="auto"/>
            <w:tcMar>
              <w:top w:w="15" w:type="dxa"/>
              <w:left w:w="15" w:type="dxa"/>
              <w:right w:w="15" w:type="dxa"/>
            </w:tcMar>
            <w:vAlign w:val="center"/>
          </w:tcPr>
          <w:p w14:paraId="745DA02B"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0.75</w:t>
            </w:r>
          </w:p>
        </w:tc>
      </w:tr>
      <w:tr w:rsidR="00C82845" w14:paraId="0EAC787B" w14:textId="77777777">
        <w:trPr>
          <w:trHeight w:val="454"/>
        </w:trPr>
        <w:tc>
          <w:tcPr>
            <w:tcW w:w="754" w:type="dxa"/>
            <w:tcBorders>
              <w:top w:val="dotted" w:sz="4" w:space="0" w:color="auto"/>
              <w:left w:val="nil"/>
              <w:bottom w:val="dotted" w:sz="4" w:space="0" w:color="auto"/>
              <w:right w:val="dotted" w:sz="4" w:space="0" w:color="auto"/>
            </w:tcBorders>
            <w:shd w:val="clear" w:color="auto" w:fill="auto"/>
            <w:tcMar>
              <w:top w:w="15" w:type="dxa"/>
              <w:left w:w="15" w:type="dxa"/>
              <w:right w:w="15" w:type="dxa"/>
            </w:tcMar>
            <w:vAlign w:val="center"/>
          </w:tcPr>
          <w:p w14:paraId="2E047BAA"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w:t>
            </w:r>
          </w:p>
        </w:tc>
        <w:tc>
          <w:tcPr>
            <w:tcW w:w="1599"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7D08E7FE"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2018.3.13</w:t>
            </w:r>
          </w:p>
        </w:tc>
        <w:tc>
          <w:tcPr>
            <w:tcW w:w="3441"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59B9072A"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付测量费</w:t>
            </w:r>
          </w:p>
        </w:tc>
        <w:tc>
          <w:tcPr>
            <w:tcW w:w="2542" w:type="dxa"/>
            <w:tcBorders>
              <w:top w:val="dotted" w:sz="4" w:space="0" w:color="auto"/>
              <w:left w:val="dotted" w:sz="4" w:space="0" w:color="auto"/>
              <w:bottom w:val="dotted" w:sz="4" w:space="0" w:color="auto"/>
              <w:right w:val="nil"/>
            </w:tcBorders>
            <w:shd w:val="clear" w:color="auto" w:fill="auto"/>
            <w:tcMar>
              <w:top w:w="15" w:type="dxa"/>
              <w:left w:w="15" w:type="dxa"/>
              <w:right w:w="15" w:type="dxa"/>
            </w:tcMar>
            <w:vAlign w:val="center"/>
          </w:tcPr>
          <w:p w14:paraId="2A54B4E5"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0.20</w:t>
            </w:r>
          </w:p>
        </w:tc>
      </w:tr>
      <w:tr w:rsidR="00C82845" w14:paraId="4B5C7471" w14:textId="77777777">
        <w:trPr>
          <w:trHeight w:val="454"/>
        </w:trPr>
        <w:tc>
          <w:tcPr>
            <w:tcW w:w="754" w:type="dxa"/>
            <w:tcBorders>
              <w:top w:val="dotted" w:sz="4" w:space="0" w:color="auto"/>
              <w:left w:val="nil"/>
              <w:bottom w:val="dotted" w:sz="4" w:space="0" w:color="auto"/>
              <w:right w:val="dotted" w:sz="4" w:space="0" w:color="auto"/>
            </w:tcBorders>
            <w:shd w:val="clear" w:color="auto" w:fill="auto"/>
            <w:tcMar>
              <w:top w:w="15" w:type="dxa"/>
              <w:left w:w="15" w:type="dxa"/>
              <w:right w:w="15" w:type="dxa"/>
            </w:tcMar>
            <w:vAlign w:val="center"/>
          </w:tcPr>
          <w:p w14:paraId="0996BE82"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w:t>
            </w:r>
          </w:p>
        </w:tc>
        <w:tc>
          <w:tcPr>
            <w:tcW w:w="1599"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77174110"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2018.3.13</w:t>
            </w:r>
          </w:p>
        </w:tc>
        <w:tc>
          <w:tcPr>
            <w:tcW w:w="3441"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5227F9B9"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付设计费</w:t>
            </w:r>
          </w:p>
        </w:tc>
        <w:tc>
          <w:tcPr>
            <w:tcW w:w="2542" w:type="dxa"/>
            <w:tcBorders>
              <w:top w:val="dotted" w:sz="4" w:space="0" w:color="auto"/>
              <w:left w:val="dotted" w:sz="4" w:space="0" w:color="auto"/>
              <w:bottom w:val="dotted" w:sz="4" w:space="0" w:color="auto"/>
              <w:right w:val="nil"/>
            </w:tcBorders>
            <w:shd w:val="clear" w:color="auto" w:fill="auto"/>
            <w:tcMar>
              <w:top w:w="15" w:type="dxa"/>
              <w:left w:w="15" w:type="dxa"/>
              <w:right w:w="15" w:type="dxa"/>
            </w:tcMar>
            <w:vAlign w:val="center"/>
          </w:tcPr>
          <w:p w14:paraId="62A4123C"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15.00</w:t>
            </w:r>
          </w:p>
        </w:tc>
      </w:tr>
      <w:tr w:rsidR="00C82845" w14:paraId="35A3A66D" w14:textId="77777777">
        <w:trPr>
          <w:trHeight w:val="454"/>
        </w:trPr>
        <w:tc>
          <w:tcPr>
            <w:tcW w:w="754" w:type="dxa"/>
            <w:tcBorders>
              <w:top w:val="dotted" w:sz="4" w:space="0" w:color="auto"/>
              <w:left w:val="nil"/>
              <w:bottom w:val="dotted" w:sz="4" w:space="0" w:color="auto"/>
              <w:right w:val="dotted" w:sz="4" w:space="0" w:color="auto"/>
            </w:tcBorders>
            <w:shd w:val="clear" w:color="auto" w:fill="auto"/>
            <w:tcMar>
              <w:top w:w="15" w:type="dxa"/>
              <w:left w:w="15" w:type="dxa"/>
              <w:right w:w="15" w:type="dxa"/>
            </w:tcMar>
            <w:vAlign w:val="center"/>
          </w:tcPr>
          <w:p w14:paraId="34EBFB6D"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6</w:t>
            </w:r>
          </w:p>
        </w:tc>
        <w:tc>
          <w:tcPr>
            <w:tcW w:w="1599"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5C195F69"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2018.3.13</w:t>
            </w:r>
          </w:p>
        </w:tc>
        <w:tc>
          <w:tcPr>
            <w:tcW w:w="3441"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546E1EAD"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付监理费</w:t>
            </w:r>
          </w:p>
        </w:tc>
        <w:tc>
          <w:tcPr>
            <w:tcW w:w="2542" w:type="dxa"/>
            <w:tcBorders>
              <w:top w:val="dotted" w:sz="4" w:space="0" w:color="auto"/>
              <w:left w:val="dotted" w:sz="4" w:space="0" w:color="auto"/>
              <w:bottom w:val="dotted" w:sz="4" w:space="0" w:color="auto"/>
              <w:right w:val="nil"/>
            </w:tcBorders>
            <w:shd w:val="clear" w:color="auto" w:fill="auto"/>
            <w:tcMar>
              <w:top w:w="15" w:type="dxa"/>
              <w:left w:w="15" w:type="dxa"/>
              <w:right w:w="15" w:type="dxa"/>
            </w:tcMar>
            <w:vAlign w:val="center"/>
          </w:tcPr>
          <w:p w14:paraId="1F9BC364"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7.04</w:t>
            </w:r>
          </w:p>
        </w:tc>
      </w:tr>
      <w:tr w:rsidR="00C82845" w14:paraId="6355543B" w14:textId="77777777">
        <w:trPr>
          <w:trHeight w:val="454"/>
        </w:trPr>
        <w:tc>
          <w:tcPr>
            <w:tcW w:w="754" w:type="dxa"/>
            <w:tcBorders>
              <w:top w:val="dotted" w:sz="4" w:space="0" w:color="auto"/>
              <w:left w:val="nil"/>
              <w:bottom w:val="dotted" w:sz="4" w:space="0" w:color="auto"/>
              <w:right w:val="dotted" w:sz="4" w:space="0" w:color="auto"/>
            </w:tcBorders>
            <w:shd w:val="clear" w:color="auto" w:fill="auto"/>
            <w:tcMar>
              <w:top w:w="15" w:type="dxa"/>
              <w:left w:w="15" w:type="dxa"/>
              <w:right w:w="15" w:type="dxa"/>
            </w:tcMar>
            <w:vAlign w:val="center"/>
          </w:tcPr>
          <w:p w14:paraId="623467EE"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7</w:t>
            </w:r>
          </w:p>
        </w:tc>
        <w:tc>
          <w:tcPr>
            <w:tcW w:w="1599"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0F84087B"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2018.3.13</w:t>
            </w:r>
          </w:p>
        </w:tc>
        <w:tc>
          <w:tcPr>
            <w:tcW w:w="3441"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57460331"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付工程款</w:t>
            </w:r>
          </w:p>
        </w:tc>
        <w:tc>
          <w:tcPr>
            <w:tcW w:w="2542" w:type="dxa"/>
            <w:tcBorders>
              <w:top w:val="dotted" w:sz="4" w:space="0" w:color="auto"/>
              <w:left w:val="dotted" w:sz="4" w:space="0" w:color="auto"/>
              <w:bottom w:val="dotted" w:sz="4" w:space="0" w:color="auto"/>
              <w:right w:val="nil"/>
            </w:tcBorders>
            <w:shd w:val="clear" w:color="auto" w:fill="auto"/>
            <w:tcMar>
              <w:top w:w="15" w:type="dxa"/>
              <w:left w:w="15" w:type="dxa"/>
              <w:right w:w="15" w:type="dxa"/>
            </w:tcMar>
            <w:vAlign w:val="center"/>
          </w:tcPr>
          <w:p w14:paraId="33F54498"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69.23</w:t>
            </w:r>
          </w:p>
        </w:tc>
      </w:tr>
      <w:tr w:rsidR="00C82845" w14:paraId="1C612AAA" w14:textId="77777777">
        <w:trPr>
          <w:trHeight w:val="454"/>
        </w:trPr>
        <w:tc>
          <w:tcPr>
            <w:tcW w:w="5794" w:type="dxa"/>
            <w:gridSpan w:val="3"/>
            <w:tcBorders>
              <w:top w:val="dotted" w:sz="4" w:space="0" w:color="auto"/>
              <w:left w:val="nil"/>
              <w:bottom w:val="single" w:sz="8" w:space="0" w:color="000000"/>
              <w:right w:val="dotted" w:sz="4" w:space="0" w:color="auto"/>
            </w:tcBorders>
            <w:shd w:val="clear" w:color="auto" w:fill="auto"/>
            <w:tcMar>
              <w:top w:w="15" w:type="dxa"/>
              <w:left w:w="15" w:type="dxa"/>
              <w:right w:w="15" w:type="dxa"/>
            </w:tcMar>
            <w:vAlign w:val="center"/>
          </w:tcPr>
          <w:p w14:paraId="5B8D538B"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lastRenderedPageBreak/>
              <w:t>合  计</w:t>
            </w:r>
          </w:p>
        </w:tc>
        <w:tc>
          <w:tcPr>
            <w:tcW w:w="2542" w:type="dxa"/>
            <w:tcBorders>
              <w:top w:val="dotted" w:sz="4" w:space="0" w:color="auto"/>
              <w:left w:val="dotted" w:sz="4" w:space="0" w:color="auto"/>
              <w:bottom w:val="single" w:sz="8" w:space="0" w:color="000000"/>
              <w:right w:val="nil"/>
            </w:tcBorders>
            <w:shd w:val="clear" w:color="auto" w:fill="auto"/>
            <w:tcMar>
              <w:top w:w="15" w:type="dxa"/>
              <w:left w:w="15" w:type="dxa"/>
              <w:right w:w="15" w:type="dxa"/>
            </w:tcMar>
            <w:vAlign w:val="center"/>
          </w:tcPr>
          <w:p w14:paraId="57CADBDA"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bCs/>
                <w:color w:val="000000"/>
                <w:sz w:val="20"/>
                <w:szCs w:val="20"/>
              </w:rPr>
              <w:t>100.00</w:t>
            </w:r>
          </w:p>
        </w:tc>
      </w:tr>
    </w:tbl>
    <w:p w14:paraId="56AE87E2" w14:textId="77777777" w:rsidR="00C82845" w:rsidRDefault="00780B77">
      <w:pPr>
        <w:adjustRightInd w:val="0"/>
        <w:snapToGrid w:val="0"/>
        <w:spacing w:line="600" w:lineRule="exact"/>
        <w:ind w:left="562"/>
        <w:rPr>
          <w:rFonts w:asciiTheme="minorEastAsia" w:hAnsiTheme="minorEastAsia" w:cstheme="minorEastAsia"/>
          <w:b/>
          <w:bCs/>
          <w:sz w:val="28"/>
          <w:szCs w:val="28"/>
        </w:rPr>
      </w:pPr>
      <w:r>
        <w:rPr>
          <w:rFonts w:asciiTheme="minorEastAsia" w:hAnsiTheme="minorEastAsia" w:cstheme="minorEastAsia" w:hint="eastAsia"/>
          <w:b/>
          <w:bCs/>
          <w:color w:val="000000"/>
          <w:sz w:val="28"/>
          <w:szCs w:val="28"/>
        </w:rPr>
        <w:t>（三）师范高中建设</w:t>
      </w:r>
      <w:r>
        <w:rPr>
          <w:rFonts w:asciiTheme="minorEastAsia" w:hAnsiTheme="minorEastAsia" w:cstheme="minorEastAsia" w:hint="eastAsia"/>
          <w:b/>
          <w:bCs/>
          <w:sz w:val="28"/>
          <w:szCs w:val="28"/>
        </w:rPr>
        <w:t>项目</w:t>
      </w:r>
    </w:p>
    <w:p w14:paraId="009FD7ED" w14:textId="77777777" w:rsidR="00C82845" w:rsidRDefault="00780B77">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截止2018年12月31日，</w:t>
      </w:r>
      <w:r>
        <w:rPr>
          <w:rFonts w:asciiTheme="minorEastAsia" w:hAnsiTheme="minorEastAsia" w:cstheme="minorEastAsia" w:hint="eastAsia"/>
          <w:bCs/>
          <w:sz w:val="28"/>
          <w:szCs w:val="28"/>
        </w:rPr>
        <w:t>平定县教育科技局</w:t>
      </w:r>
      <w:r>
        <w:rPr>
          <w:rFonts w:asciiTheme="minorEastAsia" w:hAnsiTheme="minorEastAsia" w:cstheme="minorEastAsia" w:hint="eastAsia"/>
          <w:color w:val="000000"/>
          <w:sz w:val="28"/>
          <w:szCs w:val="28"/>
        </w:rPr>
        <w:t>师范高中建设项目</w:t>
      </w:r>
      <w:r>
        <w:rPr>
          <w:rFonts w:asciiTheme="minorEastAsia" w:hAnsiTheme="minorEastAsia" w:cstheme="minorEastAsia" w:hint="eastAsia"/>
          <w:sz w:val="28"/>
          <w:szCs w:val="28"/>
        </w:rPr>
        <w:t>本年度债券资金已全部使用完毕。</w:t>
      </w:r>
    </w:p>
    <w:tbl>
      <w:tblPr>
        <w:tblW w:w="8336" w:type="dxa"/>
        <w:tblLayout w:type="fixed"/>
        <w:tblCellMar>
          <w:left w:w="0" w:type="dxa"/>
          <w:right w:w="0" w:type="dxa"/>
        </w:tblCellMar>
        <w:tblLook w:val="04A0" w:firstRow="1" w:lastRow="0" w:firstColumn="1" w:lastColumn="0" w:noHBand="0" w:noVBand="1"/>
      </w:tblPr>
      <w:tblGrid>
        <w:gridCol w:w="754"/>
        <w:gridCol w:w="1360"/>
        <w:gridCol w:w="3680"/>
        <w:gridCol w:w="2542"/>
      </w:tblGrid>
      <w:tr w:rsidR="00C82845" w14:paraId="444C162D" w14:textId="77777777">
        <w:trPr>
          <w:trHeight w:val="454"/>
        </w:trPr>
        <w:tc>
          <w:tcPr>
            <w:tcW w:w="754" w:type="dxa"/>
            <w:tcBorders>
              <w:top w:val="nil"/>
              <w:left w:val="nil"/>
              <w:bottom w:val="single" w:sz="8" w:space="0" w:color="000000"/>
              <w:right w:val="nil"/>
            </w:tcBorders>
            <w:shd w:val="clear" w:color="auto" w:fill="auto"/>
            <w:tcMar>
              <w:top w:w="15" w:type="dxa"/>
              <w:left w:w="15" w:type="dxa"/>
              <w:right w:w="15" w:type="dxa"/>
            </w:tcMar>
            <w:vAlign w:val="center"/>
          </w:tcPr>
          <w:p w14:paraId="0F2B4504" w14:textId="77777777" w:rsidR="00C82845" w:rsidRDefault="00C82845">
            <w:pPr>
              <w:jc w:val="right"/>
              <w:rPr>
                <w:rFonts w:asciiTheme="minorEastAsia" w:hAnsiTheme="minorEastAsia" w:cstheme="minorEastAsia"/>
                <w:color w:val="000000"/>
                <w:sz w:val="20"/>
                <w:szCs w:val="20"/>
              </w:rPr>
            </w:pPr>
          </w:p>
        </w:tc>
        <w:tc>
          <w:tcPr>
            <w:tcW w:w="1360" w:type="dxa"/>
            <w:tcBorders>
              <w:top w:val="nil"/>
              <w:left w:val="nil"/>
              <w:bottom w:val="single" w:sz="8" w:space="0" w:color="000000"/>
              <w:right w:val="nil"/>
            </w:tcBorders>
            <w:shd w:val="clear" w:color="auto" w:fill="auto"/>
            <w:tcMar>
              <w:top w:w="15" w:type="dxa"/>
              <w:left w:w="15" w:type="dxa"/>
              <w:right w:w="15" w:type="dxa"/>
            </w:tcMar>
            <w:vAlign w:val="center"/>
          </w:tcPr>
          <w:p w14:paraId="0A035A7D" w14:textId="77777777" w:rsidR="00C82845" w:rsidRDefault="00C82845">
            <w:pPr>
              <w:jc w:val="right"/>
              <w:rPr>
                <w:rFonts w:asciiTheme="minorEastAsia" w:hAnsiTheme="minorEastAsia" w:cstheme="minorEastAsia"/>
                <w:color w:val="000000"/>
                <w:sz w:val="20"/>
                <w:szCs w:val="20"/>
              </w:rPr>
            </w:pPr>
          </w:p>
        </w:tc>
        <w:tc>
          <w:tcPr>
            <w:tcW w:w="3680" w:type="dxa"/>
            <w:tcBorders>
              <w:top w:val="nil"/>
              <w:left w:val="nil"/>
              <w:bottom w:val="single" w:sz="8" w:space="0" w:color="000000"/>
              <w:right w:val="nil"/>
            </w:tcBorders>
            <w:shd w:val="clear" w:color="auto" w:fill="auto"/>
            <w:tcMar>
              <w:top w:w="15" w:type="dxa"/>
              <w:left w:w="15" w:type="dxa"/>
              <w:right w:w="15" w:type="dxa"/>
            </w:tcMar>
            <w:vAlign w:val="center"/>
          </w:tcPr>
          <w:p w14:paraId="3DB31695" w14:textId="77777777" w:rsidR="00C82845" w:rsidRDefault="00C82845">
            <w:pPr>
              <w:jc w:val="right"/>
              <w:rPr>
                <w:rFonts w:asciiTheme="minorEastAsia" w:hAnsiTheme="minorEastAsia" w:cstheme="minorEastAsia"/>
                <w:color w:val="000000"/>
                <w:sz w:val="20"/>
                <w:szCs w:val="20"/>
              </w:rPr>
            </w:pPr>
          </w:p>
        </w:tc>
        <w:tc>
          <w:tcPr>
            <w:tcW w:w="2542" w:type="dxa"/>
            <w:tcBorders>
              <w:top w:val="nil"/>
              <w:left w:val="nil"/>
              <w:bottom w:val="single" w:sz="8" w:space="0" w:color="000000"/>
              <w:right w:val="nil"/>
            </w:tcBorders>
            <w:shd w:val="clear" w:color="auto" w:fill="auto"/>
            <w:tcMar>
              <w:top w:w="15" w:type="dxa"/>
              <w:left w:w="15" w:type="dxa"/>
              <w:right w:w="15" w:type="dxa"/>
            </w:tcMar>
            <w:vAlign w:val="center"/>
          </w:tcPr>
          <w:p w14:paraId="1A7637EC" w14:textId="77777777" w:rsidR="00C82845" w:rsidRDefault="00780B77">
            <w:pPr>
              <w:jc w:val="righ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金额单位：万元 </w:t>
            </w:r>
          </w:p>
        </w:tc>
      </w:tr>
      <w:tr w:rsidR="00C82845" w14:paraId="108FAD8F" w14:textId="77777777">
        <w:trPr>
          <w:trHeight w:val="454"/>
        </w:trPr>
        <w:tc>
          <w:tcPr>
            <w:tcW w:w="754" w:type="dxa"/>
            <w:tcBorders>
              <w:top w:val="single" w:sz="8" w:space="0" w:color="000000"/>
              <w:left w:val="nil"/>
              <w:bottom w:val="dotted" w:sz="4" w:space="0" w:color="auto"/>
              <w:right w:val="dotted" w:sz="4" w:space="0" w:color="auto"/>
            </w:tcBorders>
            <w:shd w:val="clear" w:color="auto" w:fill="auto"/>
            <w:tcMar>
              <w:top w:w="15" w:type="dxa"/>
              <w:left w:w="15" w:type="dxa"/>
              <w:right w:w="15" w:type="dxa"/>
            </w:tcMar>
            <w:vAlign w:val="center"/>
          </w:tcPr>
          <w:p w14:paraId="35FB9417"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序号</w:t>
            </w:r>
          </w:p>
        </w:tc>
        <w:tc>
          <w:tcPr>
            <w:tcW w:w="1360" w:type="dxa"/>
            <w:tcBorders>
              <w:top w:val="single" w:sz="8" w:space="0" w:color="000000"/>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0F6D04BC"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日 期</w:t>
            </w:r>
          </w:p>
        </w:tc>
        <w:tc>
          <w:tcPr>
            <w:tcW w:w="3680" w:type="dxa"/>
            <w:tcBorders>
              <w:top w:val="single" w:sz="8" w:space="0" w:color="000000"/>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645B539F"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摘 要</w:t>
            </w:r>
          </w:p>
        </w:tc>
        <w:tc>
          <w:tcPr>
            <w:tcW w:w="2542" w:type="dxa"/>
            <w:tcBorders>
              <w:top w:val="single" w:sz="8" w:space="0" w:color="000000"/>
              <w:left w:val="dotted" w:sz="4" w:space="0" w:color="auto"/>
              <w:bottom w:val="dotted" w:sz="4" w:space="0" w:color="auto"/>
              <w:right w:val="nil"/>
            </w:tcBorders>
            <w:shd w:val="clear" w:color="auto" w:fill="auto"/>
            <w:tcMar>
              <w:top w:w="15" w:type="dxa"/>
              <w:left w:w="15" w:type="dxa"/>
              <w:right w:w="15" w:type="dxa"/>
            </w:tcMar>
            <w:vAlign w:val="center"/>
          </w:tcPr>
          <w:p w14:paraId="1EA3E4DD"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 xml:space="preserve">金 额 </w:t>
            </w:r>
          </w:p>
        </w:tc>
      </w:tr>
      <w:tr w:rsidR="00C82845" w14:paraId="356F36B2" w14:textId="77777777">
        <w:trPr>
          <w:trHeight w:val="454"/>
        </w:trPr>
        <w:tc>
          <w:tcPr>
            <w:tcW w:w="754" w:type="dxa"/>
            <w:tcBorders>
              <w:top w:val="dotted" w:sz="4" w:space="0" w:color="auto"/>
              <w:left w:val="nil"/>
              <w:bottom w:val="dotted" w:sz="4" w:space="0" w:color="auto"/>
              <w:right w:val="dotted" w:sz="4" w:space="0" w:color="auto"/>
            </w:tcBorders>
            <w:shd w:val="clear" w:color="auto" w:fill="auto"/>
            <w:tcMar>
              <w:top w:w="15" w:type="dxa"/>
              <w:left w:w="15" w:type="dxa"/>
              <w:right w:w="15" w:type="dxa"/>
            </w:tcMar>
            <w:vAlign w:val="center"/>
          </w:tcPr>
          <w:p w14:paraId="7301EE0F"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36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2C16AE9C"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368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7D356591"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付阳泉师范高等专科学校建设工程款</w:t>
            </w:r>
          </w:p>
        </w:tc>
        <w:tc>
          <w:tcPr>
            <w:tcW w:w="2542" w:type="dxa"/>
            <w:tcBorders>
              <w:top w:val="dotted" w:sz="4" w:space="0" w:color="auto"/>
              <w:left w:val="dotted" w:sz="4" w:space="0" w:color="auto"/>
              <w:bottom w:val="dotted" w:sz="4" w:space="0" w:color="auto"/>
              <w:right w:val="nil"/>
            </w:tcBorders>
            <w:shd w:val="clear" w:color="auto" w:fill="auto"/>
            <w:tcMar>
              <w:top w:w="15" w:type="dxa"/>
              <w:left w:w="15" w:type="dxa"/>
              <w:right w:w="15" w:type="dxa"/>
            </w:tcMar>
            <w:vAlign w:val="center"/>
          </w:tcPr>
          <w:p w14:paraId="04867626"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400.00</w:t>
            </w:r>
          </w:p>
        </w:tc>
      </w:tr>
      <w:tr w:rsidR="00C82845" w14:paraId="782D29F0" w14:textId="77777777">
        <w:trPr>
          <w:trHeight w:val="454"/>
        </w:trPr>
        <w:tc>
          <w:tcPr>
            <w:tcW w:w="5794" w:type="dxa"/>
            <w:gridSpan w:val="3"/>
            <w:tcBorders>
              <w:top w:val="dotted" w:sz="4" w:space="0" w:color="auto"/>
              <w:left w:val="nil"/>
              <w:bottom w:val="single" w:sz="8" w:space="0" w:color="000000"/>
              <w:right w:val="dotted" w:sz="4" w:space="0" w:color="auto"/>
            </w:tcBorders>
            <w:shd w:val="clear" w:color="auto" w:fill="auto"/>
            <w:tcMar>
              <w:top w:w="15" w:type="dxa"/>
              <w:left w:w="15" w:type="dxa"/>
              <w:right w:w="15" w:type="dxa"/>
            </w:tcMar>
            <w:vAlign w:val="center"/>
          </w:tcPr>
          <w:p w14:paraId="0692088F"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合  计</w:t>
            </w:r>
          </w:p>
        </w:tc>
        <w:tc>
          <w:tcPr>
            <w:tcW w:w="2542" w:type="dxa"/>
            <w:tcBorders>
              <w:top w:val="dotted" w:sz="4" w:space="0" w:color="auto"/>
              <w:left w:val="dotted" w:sz="4" w:space="0" w:color="auto"/>
              <w:bottom w:val="single" w:sz="8" w:space="0" w:color="000000"/>
              <w:right w:val="nil"/>
            </w:tcBorders>
            <w:shd w:val="clear" w:color="auto" w:fill="auto"/>
            <w:tcMar>
              <w:top w:w="15" w:type="dxa"/>
              <w:left w:w="15" w:type="dxa"/>
              <w:right w:w="15" w:type="dxa"/>
            </w:tcMar>
            <w:vAlign w:val="center"/>
          </w:tcPr>
          <w:p w14:paraId="2B5F0AC6"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400.00</w:t>
            </w:r>
          </w:p>
        </w:tc>
      </w:tr>
    </w:tbl>
    <w:p w14:paraId="77AEDE7C" w14:textId="77777777" w:rsidR="00C82845" w:rsidRPr="008C1933" w:rsidRDefault="00780B77" w:rsidP="008C1933">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本单位严格按照一般债券资金规定用途使用，不存在资金用途调整情况。</w:t>
      </w:r>
    </w:p>
    <w:p w14:paraId="0A9A3675" w14:textId="77777777" w:rsidR="00C82845" w:rsidRPr="008C1933" w:rsidRDefault="00780B77" w:rsidP="008C1933">
      <w:pPr>
        <w:pStyle w:val="2"/>
        <w:spacing w:before="0" w:after="0" w:line="600" w:lineRule="exact"/>
        <w:ind w:firstLineChars="200" w:firstLine="560"/>
        <w:rPr>
          <w:rFonts w:asciiTheme="minorEastAsia" w:eastAsiaTheme="minorEastAsia" w:hAnsiTheme="minorEastAsia" w:cstheme="minorEastAsia"/>
          <w:sz w:val="28"/>
          <w:szCs w:val="28"/>
        </w:rPr>
      </w:pPr>
      <w:bookmarkStart w:id="45" w:name="_Toc1188415074"/>
      <w:bookmarkStart w:id="46" w:name="_Toc340398803"/>
      <w:r w:rsidRPr="008C1933">
        <w:rPr>
          <w:rFonts w:asciiTheme="minorEastAsia" w:eastAsiaTheme="minorEastAsia" w:hAnsiTheme="minorEastAsia" w:cstheme="minorEastAsia" w:hint="eastAsia"/>
          <w:sz w:val="28"/>
          <w:szCs w:val="28"/>
        </w:rPr>
        <w:t>四、债券资金</w:t>
      </w:r>
      <w:r w:rsidRPr="008C1933">
        <w:rPr>
          <w:rFonts w:asciiTheme="minorEastAsia" w:eastAsiaTheme="minorEastAsia" w:hAnsiTheme="minorEastAsia" w:cstheme="minorEastAsia"/>
          <w:sz w:val="28"/>
          <w:szCs w:val="28"/>
        </w:rPr>
        <w:t>对应的</w:t>
      </w:r>
      <w:r w:rsidRPr="008C1933">
        <w:rPr>
          <w:rFonts w:asciiTheme="minorEastAsia" w:eastAsiaTheme="minorEastAsia" w:hAnsiTheme="minorEastAsia" w:cstheme="minorEastAsia" w:hint="eastAsia"/>
          <w:sz w:val="28"/>
          <w:szCs w:val="28"/>
        </w:rPr>
        <w:t>投资项目</w:t>
      </w:r>
      <w:bookmarkEnd w:id="45"/>
      <w:bookmarkEnd w:id="46"/>
    </w:p>
    <w:p w14:paraId="5927E046"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一般债券资金</w:t>
      </w:r>
      <w:r w:rsidRPr="008C1933">
        <w:rPr>
          <w:rFonts w:asciiTheme="minorEastAsia" w:eastAsiaTheme="minorEastAsia" w:hAnsiTheme="minorEastAsia" w:cstheme="minorEastAsia"/>
          <w:bCs/>
          <w:sz w:val="28"/>
          <w:szCs w:val="28"/>
        </w:rPr>
        <w:t>对应的</w:t>
      </w:r>
      <w:r w:rsidRPr="008C1933">
        <w:rPr>
          <w:rFonts w:asciiTheme="minorEastAsia" w:eastAsiaTheme="minorEastAsia" w:hAnsiTheme="minorEastAsia" w:cstheme="minorEastAsia" w:hint="eastAsia"/>
          <w:bCs/>
          <w:sz w:val="28"/>
          <w:szCs w:val="28"/>
        </w:rPr>
        <w:t>投资项目</w:t>
      </w:r>
      <w:r w:rsidRPr="008C1933">
        <w:rPr>
          <w:rFonts w:asciiTheme="minorEastAsia" w:eastAsiaTheme="minorEastAsia" w:hAnsiTheme="minorEastAsia" w:cstheme="minorEastAsia"/>
          <w:bCs/>
          <w:sz w:val="28"/>
          <w:szCs w:val="28"/>
        </w:rPr>
        <w:t>为</w:t>
      </w:r>
      <w:r w:rsidRPr="008C1933">
        <w:rPr>
          <w:rFonts w:asciiTheme="minorEastAsia" w:eastAsiaTheme="minorEastAsia" w:hAnsiTheme="minorEastAsia" w:cstheme="minorEastAsia" w:hint="eastAsia"/>
          <w:bCs/>
          <w:sz w:val="28"/>
          <w:szCs w:val="28"/>
        </w:rPr>
        <w:t>阳泉师范高等专科学校新建附属学校项目、平定四中建设项目、平定县特殊教育学校建设项目。</w:t>
      </w:r>
    </w:p>
    <w:p w14:paraId="69D3B8FD" w14:textId="77777777" w:rsidR="00C82845" w:rsidRPr="008C1933" w:rsidRDefault="00780B77" w:rsidP="008C1933">
      <w:pPr>
        <w:adjustRightInd w:val="0"/>
        <w:snapToGrid w:val="0"/>
        <w:spacing w:line="600" w:lineRule="exact"/>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具体情况如下：</w:t>
      </w:r>
    </w:p>
    <w:p w14:paraId="7A6CC0C3"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
          <w:bCs/>
          <w:sz w:val="28"/>
          <w:szCs w:val="28"/>
        </w:rPr>
      </w:pPr>
      <w:r w:rsidRPr="008C1933">
        <w:rPr>
          <w:rFonts w:asciiTheme="minorEastAsia" w:eastAsiaTheme="minorEastAsia" w:hAnsiTheme="minorEastAsia" w:cstheme="minorEastAsia" w:hint="eastAsia"/>
          <w:b/>
          <w:bCs/>
          <w:sz w:val="28"/>
          <w:szCs w:val="28"/>
        </w:rPr>
        <w:t>（一）阳泉师范高等专科学校新建附属学校项目</w:t>
      </w:r>
    </w:p>
    <w:p w14:paraId="392BE689" w14:textId="77777777" w:rsidR="00C82845" w:rsidRPr="008C1933" w:rsidRDefault="00780B77" w:rsidP="008C1933">
      <w:pPr>
        <w:numPr>
          <w:ilvl w:val="255"/>
          <w:numId w:val="0"/>
        </w:numPr>
        <w:adjustRightInd w:val="0"/>
        <w:snapToGrid w:val="0"/>
        <w:spacing w:line="600" w:lineRule="exact"/>
        <w:ind w:firstLineChars="200" w:firstLine="560"/>
        <w:outlineLvl w:val="1"/>
        <w:rPr>
          <w:rFonts w:asciiTheme="minorEastAsia" w:eastAsiaTheme="minorEastAsia" w:hAnsiTheme="minorEastAsia" w:cstheme="minorEastAsia"/>
          <w:b/>
          <w:sz w:val="28"/>
          <w:szCs w:val="28"/>
        </w:rPr>
      </w:pPr>
      <w:bookmarkStart w:id="47" w:name="_Toc2094231618"/>
      <w:bookmarkStart w:id="48" w:name="_Toc186246413"/>
      <w:r w:rsidRPr="008C1933">
        <w:rPr>
          <w:rFonts w:asciiTheme="minorEastAsia" w:eastAsiaTheme="minorEastAsia" w:hAnsiTheme="minorEastAsia" w:cstheme="minorEastAsia" w:hint="eastAsia"/>
          <w:b/>
          <w:sz w:val="28"/>
          <w:szCs w:val="28"/>
        </w:rPr>
        <w:t>1、项目基本情况</w:t>
      </w:r>
      <w:bookmarkEnd w:id="47"/>
      <w:bookmarkEnd w:id="48"/>
    </w:p>
    <w:p w14:paraId="6437EC9C" w14:textId="77777777" w:rsidR="00C82845" w:rsidRPr="008C1933" w:rsidRDefault="00780B77" w:rsidP="008C1933">
      <w:pPr>
        <w:numPr>
          <w:ilvl w:val="255"/>
          <w:numId w:val="0"/>
        </w:numPr>
        <w:adjustRightInd w:val="0"/>
        <w:snapToGrid w:val="0"/>
        <w:spacing w:line="600" w:lineRule="exact"/>
        <w:ind w:firstLineChars="200" w:firstLine="560"/>
        <w:outlineLvl w:val="1"/>
        <w:rPr>
          <w:rFonts w:asciiTheme="minorEastAsia" w:eastAsiaTheme="minorEastAsia" w:hAnsiTheme="minorEastAsia" w:cstheme="minorEastAsia"/>
          <w:bCs/>
          <w:sz w:val="28"/>
          <w:szCs w:val="28"/>
        </w:rPr>
      </w:pPr>
      <w:bookmarkStart w:id="49" w:name="_Toc493829396"/>
      <w:bookmarkStart w:id="50" w:name="_Toc1359789612"/>
      <w:r w:rsidRPr="008C1933">
        <w:rPr>
          <w:rFonts w:asciiTheme="minorEastAsia" w:eastAsiaTheme="minorEastAsia" w:hAnsiTheme="minorEastAsia" w:cstheme="minorEastAsia" w:hint="eastAsia"/>
          <w:bCs/>
          <w:sz w:val="28"/>
          <w:szCs w:val="28"/>
        </w:rPr>
        <w:t>阳泉师范高等专科学校新建附属学校项目位于平定县冠山镇南关村，项目建设总面积9700平方米，主要建设内容为五层综合教学楼一座。</w:t>
      </w:r>
      <w:r w:rsidRPr="008C1933">
        <w:rPr>
          <w:rFonts w:asciiTheme="minorEastAsia" w:eastAsiaTheme="minorEastAsia" w:hAnsiTheme="minorEastAsia" w:cstheme="minorEastAsia" w:hint="eastAsia"/>
          <w:bCs/>
          <w:color w:val="000000"/>
          <w:sz w:val="28"/>
          <w:szCs w:val="28"/>
        </w:rPr>
        <w:t>项目建设工期十五个月。</w:t>
      </w:r>
      <w:bookmarkEnd w:id="49"/>
      <w:bookmarkEnd w:id="50"/>
    </w:p>
    <w:p w14:paraId="507D0A84" w14:textId="77777777" w:rsidR="00C82845" w:rsidRPr="008C1933" w:rsidRDefault="00780B77" w:rsidP="008C1933">
      <w:pPr>
        <w:numPr>
          <w:ilvl w:val="255"/>
          <w:numId w:val="0"/>
        </w:numPr>
        <w:tabs>
          <w:tab w:val="left" w:pos="1065"/>
        </w:tabs>
        <w:adjustRightInd w:val="0"/>
        <w:snapToGrid w:val="0"/>
        <w:spacing w:line="600" w:lineRule="exact"/>
        <w:ind w:firstLineChars="200" w:firstLine="560"/>
        <w:outlineLvl w:val="1"/>
        <w:rPr>
          <w:rFonts w:asciiTheme="minorEastAsia" w:eastAsiaTheme="minorEastAsia" w:hAnsiTheme="minorEastAsia" w:cstheme="minorEastAsia"/>
          <w:b/>
          <w:sz w:val="28"/>
          <w:szCs w:val="28"/>
        </w:rPr>
      </w:pPr>
      <w:bookmarkStart w:id="51" w:name="_Toc1913846564"/>
      <w:bookmarkStart w:id="52" w:name="_Toc463037510"/>
      <w:r w:rsidRPr="008C1933">
        <w:rPr>
          <w:rFonts w:asciiTheme="minorEastAsia" w:eastAsiaTheme="minorEastAsia" w:hAnsiTheme="minorEastAsia" w:cstheme="minorEastAsia" w:hint="eastAsia"/>
          <w:b/>
          <w:sz w:val="28"/>
          <w:szCs w:val="28"/>
        </w:rPr>
        <w:t>2、项目投资及资金来源</w:t>
      </w:r>
      <w:bookmarkEnd w:id="51"/>
      <w:bookmarkEnd w:id="52"/>
    </w:p>
    <w:p w14:paraId="68094EBB" w14:textId="77777777" w:rsidR="00C82845" w:rsidRPr="008C1933" w:rsidRDefault="00780B77" w:rsidP="008C1933">
      <w:pPr>
        <w:adjustRightInd w:val="0"/>
        <w:snapToGrid w:val="0"/>
        <w:spacing w:line="600" w:lineRule="exact"/>
        <w:ind w:firstLineChars="200" w:firstLine="560"/>
        <w:outlineLvl w:val="1"/>
        <w:rPr>
          <w:rFonts w:asciiTheme="minorEastAsia" w:eastAsiaTheme="minorEastAsia" w:hAnsiTheme="minorEastAsia" w:cstheme="minorEastAsia"/>
          <w:bCs/>
          <w:color w:val="FF0000"/>
          <w:sz w:val="28"/>
          <w:szCs w:val="28"/>
        </w:rPr>
      </w:pPr>
      <w:bookmarkStart w:id="53" w:name="_Toc1009136382"/>
      <w:bookmarkStart w:id="54" w:name="_Toc1938177489"/>
      <w:r w:rsidRPr="008C1933">
        <w:rPr>
          <w:rFonts w:asciiTheme="minorEastAsia" w:eastAsiaTheme="minorEastAsia" w:hAnsiTheme="minorEastAsia" w:cstheme="minorEastAsia" w:hint="eastAsia"/>
          <w:bCs/>
          <w:sz w:val="28"/>
          <w:szCs w:val="28"/>
        </w:rPr>
        <w:t>本项目总投资为2800万元。资料来源为财政资金和单位自筹。</w:t>
      </w:r>
      <w:bookmarkEnd w:id="53"/>
      <w:bookmarkEnd w:id="54"/>
    </w:p>
    <w:p w14:paraId="481E4189" w14:textId="77777777" w:rsidR="00C82845" w:rsidRPr="008C1933" w:rsidRDefault="00780B77" w:rsidP="008C1933">
      <w:pPr>
        <w:adjustRightInd w:val="0"/>
        <w:snapToGrid w:val="0"/>
        <w:spacing w:line="600" w:lineRule="exact"/>
        <w:ind w:firstLine="561"/>
        <w:outlineLvl w:val="1"/>
        <w:rPr>
          <w:rFonts w:asciiTheme="minorEastAsia" w:eastAsiaTheme="minorEastAsia" w:hAnsiTheme="minorEastAsia" w:cstheme="minorEastAsia"/>
          <w:b/>
          <w:sz w:val="28"/>
          <w:szCs w:val="28"/>
        </w:rPr>
      </w:pPr>
      <w:bookmarkStart w:id="55" w:name="_Toc1876811915"/>
      <w:bookmarkStart w:id="56" w:name="_Toc1917099927"/>
      <w:r w:rsidRPr="008C1933">
        <w:rPr>
          <w:rFonts w:asciiTheme="minorEastAsia" w:eastAsiaTheme="minorEastAsia" w:hAnsiTheme="minorEastAsia" w:cstheme="minorEastAsia" w:hint="eastAsia"/>
          <w:b/>
          <w:sz w:val="28"/>
          <w:szCs w:val="28"/>
        </w:rPr>
        <w:t>3、项目审批情况</w:t>
      </w:r>
      <w:bookmarkEnd w:id="55"/>
      <w:bookmarkEnd w:id="56"/>
    </w:p>
    <w:p w14:paraId="4BC50A4C" w14:textId="77777777" w:rsidR="00C82845" w:rsidRPr="008C1933" w:rsidRDefault="00780B77" w:rsidP="008C1933">
      <w:pPr>
        <w:adjustRightInd w:val="0"/>
        <w:snapToGrid w:val="0"/>
        <w:spacing w:line="600" w:lineRule="exact"/>
        <w:ind w:firstLineChars="200" w:firstLine="560"/>
        <w:outlineLvl w:val="1"/>
        <w:rPr>
          <w:rFonts w:asciiTheme="minorEastAsia" w:eastAsiaTheme="minorEastAsia" w:hAnsiTheme="minorEastAsia" w:cstheme="minorEastAsia"/>
          <w:bCs/>
          <w:sz w:val="28"/>
          <w:szCs w:val="28"/>
        </w:rPr>
      </w:pPr>
      <w:bookmarkStart w:id="57" w:name="_Toc1338048269"/>
      <w:bookmarkStart w:id="58" w:name="_Toc2001317148"/>
      <w:r w:rsidRPr="008C1933">
        <w:rPr>
          <w:rFonts w:asciiTheme="minorEastAsia" w:eastAsiaTheme="minorEastAsia" w:hAnsiTheme="minorEastAsia" w:cstheme="minorEastAsia" w:hint="eastAsia"/>
          <w:bCs/>
          <w:sz w:val="28"/>
          <w:szCs w:val="28"/>
        </w:rPr>
        <w:lastRenderedPageBreak/>
        <w:t>2012年8月21日，项目取得平定县环境保护局《建设项目环境影响登记表》（编号：平环登[2012]52号）。</w:t>
      </w:r>
      <w:bookmarkEnd w:id="57"/>
      <w:bookmarkEnd w:id="58"/>
    </w:p>
    <w:p w14:paraId="6128E42B" w14:textId="77777777" w:rsidR="00C82845" w:rsidRPr="008C1933" w:rsidRDefault="00780B77" w:rsidP="008C1933">
      <w:pPr>
        <w:adjustRightInd w:val="0"/>
        <w:snapToGrid w:val="0"/>
        <w:spacing w:line="600" w:lineRule="exact"/>
        <w:ind w:firstLineChars="200" w:firstLine="560"/>
        <w:outlineLvl w:val="1"/>
        <w:rPr>
          <w:rFonts w:asciiTheme="minorEastAsia" w:eastAsiaTheme="minorEastAsia" w:hAnsiTheme="minorEastAsia" w:cstheme="minorEastAsia"/>
          <w:bCs/>
          <w:sz w:val="28"/>
          <w:szCs w:val="28"/>
        </w:rPr>
      </w:pPr>
      <w:bookmarkStart w:id="59" w:name="_Toc128505699"/>
      <w:bookmarkStart w:id="60" w:name="_Toc100943475"/>
      <w:r w:rsidRPr="008C1933">
        <w:rPr>
          <w:rFonts w:asciiTheme="minorEastAsia" w:eastAsiaTheme="minorEastAsia" w:hAnsiTheme="minorEastAsia" w:cstheme="minorEastAsia" w:hint="eastAsia"/>
          <w:bCs/>
          <w:sz w:val="28"/>
          <w:szCs w:val="28"/>
        </w:rPr>
        <w:t>2012年12月24日，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取得阳泉市发展与改革委员会关于《阳泉师范高等专科学校新建附属学校项目可行性研究报告》的批复（阳发改科教[2012]365号）。</w:t>
      </w:r>
      <w:bookmarkEnd w:id="59"/>
      <w:bookmarkEnd w:id="60"/>
    </w:p>
    <w:p w14:paraId="78C6284C"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2015年11月3日，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取得平定县规划设计管理处颁《建设用地规划许可证》（编号：地字第140321201500016号）。</w:t>
      </w:r>
    </w:p>
    <w:p w14:paraId="6504F447"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2016年6月3日，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取得平定县国土资源局《建设用地批准书》（平定县（2016）平国土资用字第拨叁号）。</w:t>
      </w:r>
    </w:p>
    <w:p w14:paraId="0A1C2DA0"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2016年6月15日，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取得平定县规划设计管理处《建设工程规划许可证》（编号：建字第140321201600012号）。</w:t>
      </w:r>
    </w:p>
    <w:p w14:paraId="760F00D4"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2017年3月17日，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取得平定县住房保障和城乡建设管理局《建筑工程施工许可证》（编号：140321201703170201）。</w:t>
      </w:r>
    </w:p>
    <w:p w14:paraId="389FBD93"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
          <w:sz w:val="28"/>
          <w:szCs w:val="28"/>
        </w:rPr>
      </w:pPr>
      <w:r w:rsidRPr="008C1933">
        <w:rPr>
          <w:rFonts w:asciiTheme="minorEastAsia" w:eastAsiaTheme="minorEastAsia" w:hAnsiTheme="minorEastAsia" w:cstheme="minorEastAsia" w:hint="eastAsia"/>
          <w:b/>
          <w:sz w:val="28"/>
          <w:szCs w:val="28"/>
        </w:rPr>
        <w:t>4、项目建设及进展情况</w:t>
      </w:r>
    </w:p>
    <w:p w14:paraId="63389448"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bCs/>
          <w:sz w:val="28"/>
          <w:szCs w:val="28"/>
        </w:rPr>
        <w:t>本</w:t>
      </w:r>
      <w:r w:rsidRPr="008C1933">
        <w:rPr>
          <w:rFonts w:asciiTheme="minorEastAsia" w:eastAsiaTheme="minorEastAsia" w:hAnsiTheme="minorEastAsia" w:cstheme="minorEastAsia" w:hint="eastAsia"/>
          <w:bCs/>
          <w:sz w:val="28"/>
          <w:szCs w:val="28"/>
        </w:rPr>
        <w:t>项于2017年4月开工建设，2019年8月30日完工。</w:t>
      </w:r>
    </w:p>
    <w:p w14:paraId="0C9D6CDE"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bCs/>
          <w:sz w:val="28"/>
          <w:szCs w:val="28"/>
        </w:rPr>
        <w:t>截止</w:t>
      </w:r>
      <w:r w:rsidRPr="008C1933">
        <w:rPr>
          <w:rFonts w:asciiTheme="minorEastAsia" w:eastAsiaTheme="minorEastAsia" w:hAnsiTheme="minorEastAsia" w:cstheme="minorEastAsia" w:hint="eastAsia"/>
          <w:bCs/>
          <w:sz w:val="28"/>
          <w:szCs w:val="28"/>
        </w:rPr>
        <w:t>2019年3月31日，</w:t>
      </w:r>
      <w:r w:rsidRPr="008C1933">
        <w:rPr>
          <w:rFonts w:asciiTheme="minorEastAsia" w:eastAsiaTheme="minorEastAsia" w:hAnsiTheme="minorEastAsia" w:cstheme="minorEastAsia"/>
          <w:bCs/>
          <w:sz w:val="28"/>
          <w:szCs w:val="28"/>
        </w:rPr>
        <w:t>本项目</w:t>
      </w:r>
      <w:r w:rsidRPr="008C1933">
        <w:rPr>
          <w:rFonts w:asciiTheme="minorEastAsia" w:eastAsiaTheme="minorEastAsia" w:hAnsiTheme="minorEastAsia" w:cstheme="minorEastAsia" w:hint="eastAsia"/>
          <w:bCs/>
          <w:sz w:val="28"/>
          <w:szCs w:val="28"/>
        </w:rPr>
        <w:t>已累计完成投资额1900万元，占</w:t>
      </w:r>
      <w:r w:rsidRPr="008C1933">
        <w:rPr>
          <w:rFonts w:asciiTheme="minorEastAsia" w:eastAsiaTheme="minorEastAsia" w:hAnsiTheme="minorEastAsia" w:cstheme="minorEastAsia"/>
          <w:bCs/>
          <w:sz w:val="28"/>
          <w:szCs w:val="28"/>
        </w:rPr>
        <w:t>总投资额</w:t>
      </w:r>
      <w:r w:rsidRPr="008C1933">
        <w:rPr>
          <w:rFonts w:asciiTheme="minorEastAsia" w:eastAsiaTheme="minorEastAsia" w:hAnsiTheme="minorEastAsia" w:cstheme="minorEastAsia" w:hint="eastAsia"/>
          <w:bCs/>
          <w:sz w:val="28"/>
          <w:szCs w:val="28"/>
        </w:rPr>
        <w:t>的</w:t>
      </w:r>
      <w:r w:rsidRPr="008C1933">
        <w:rPr>
          <w:rFonts w:asciiTheme="minorEastAsia" w:eastAsiaTheme="minorEastAsia" w:hAnsiTheme="minorEastAsia" w:cstheme="minorEastAsia"/>
          <w:bCs/>
          <w:sz w:val="28"/>
          <w:szCs w:val="28"/>
        </w:rPr>
        <w:t>67.86</w:t>
      </w:r>
      <w:r w:rsidRPr="008C1933">
        <w:rPr>
          <w:rFonts w:asciiTheme="minorEastAsia" w:eastAsiaTheme="minorEastAsia" w:hAnsiTheme="minorEastAsia" w:cstheme="minorEastAsia" w:hint="eastAsia"/>
          <w:bCs/>
          <w:sz w:val="28"/>
          <w:szCs w:val="28"/>
        </w:rPr>
        <w:t>%。</w:t>
      </w:r>
    </w:p>
    <w:p w14:paraId="0E664AE8"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
          <w:bCs/>
          <w:sz w:val="28"/>
          <w:szCs w:val="28"/>
        </w:rPr>
      </w:pPr>
      <w:r w:rsidRPr="008C1933">
        <w:rPr>
          <w:rFonts w:asciiTheme="minorEastAsia" w:eastAsiaTheme="minorEastAsia" w:hAnsiTheme="minorEastAsia" w:cstheme="minorEastAsia" w:hint="eastAsia"/>
          <w:b/>
          <w:bCs/>
          <w:sz w:val="28"/>
          <w:szCs w:val="28"/>
        </w:rPr>
        <w:t>（二）平定四中建设项目</w:t>
      </w:r>
    </w:p>
    <w:p w14:paraId="055459FC" w14:textId="77777777" w:rsidR="00C82845" w:rsidRPr="008C1933" w:rsidRDefault="00780B77" w:rsidP="008C1933">
      <w:pPr>
        <w:numPr>
          <w:ilvl w:val="255"/>
          <w:numId w:val="0"/>
        </w:numPr>
        <w:adjustRightInd w:val="0"/>
        <w:snapToGrid w:val="0"/>
        <w:spacing w:line="600" w:lineRule="exact"/>
        <w:ind w:firstLineChars="200" w:firstLine="560"/>
        <w:outlineLvl w:val="1"/>
        <w:rPr>
          <w:rFonts w:asciiTheme="minorEastAsia" w:eastAsiaTheme="minorEastAsia" w:hAnsiTheme="minorEastAsia" w:cstheme="minorEastAsia"/>
          <w:b/>
          <w:sz w:val="28"/>
          <w:szCs w:val="28"/>
        </w:rPr>
      </w:pPr>
      <w:bookmarkStart w:id="61" w:name="_Toc1574217858"/>
      <w:bookmarkStart w:id="62" w:name="_Toc44903195"/>
      <w:r w:rsidRPr="008C1933">
        <w:rPr>
          <w:rFonts w:asciiTheme="minorEastAsia" w:eastAsiaTheme="minorEastAsia" w:hAnsiTheme="minorEastAsia" w:cstheme="minorEastAsia" w:hint="eastAsia"/>
          <w:b/>
          <w:sz w:val="28"/>
          <w:szCs w:val="28"/>
        </w:rPr>
        <w:t>1、项目基本情况</w:t>
      </w:r>
      <w:bookmarkEnd w:id="61"/>
      <w:bookmarkEnd w:id="62"/>
    </w:p>
    <w:p w14:paraId="100CD8C4" w14:textId="77777777" w:rsidR="00C82845" w:rsidRPr="008C1933" w:rsidRDefault="00780B77" w:rsidP="008C1933">
      <w:pPr>
        <w:numPr>
          <w:ilvl w:val="255"/>
          <w:numId w:val="0"/>
        </w:numPr>
        <w:adjustRightInd w:val="0"/>
        <w:snapToGrid w:val="0"/>
        <w:spacing w:line="600" w:lineRule="exact"/>
        <w:ind w:firstLineChars="200" w:firstLine="560"/>
        <w:outlineLvl w:val="1"/>
        <w:rPr>
          <w:rFonts w:asciiTheme="minorEastAsia" w:eastAsiaTheme="minorEastAsia" w:hAnsiTheme="minorEastAsia" w:cstheme="minorEastAsia"/>
          <w:bCs/>
          <w:sz w:val="28"/>
          <w:szCs w:val="28"/>
        </w:rPr>
      </w:pPr>
      <w:bookmarkStart w:id="63" w:name="_Toc881008366"/>
      <w:bookmarkStart w:id="64" w:name="_Toc921238268"/>
      <w:r w:rsidRPr="008C1933">
        <w:rPr>
          <w:rFonts w:asciiTheme="minorEastAsia" w:eastAsiaTheme="minorEastAsia" w:hAnsiTheme="minorEastAsia" w:cstheme="minorEastAsia" w:hint="eastAsia"/>
          <w:bCs/>
          <w:sz w:val="28"/>
          <w:szCs w:val="28"/>
        </w:rPr>
        <w:t>本期债券资金对应的项目为：平定四中建设项目。该项目位于平定县城东（原莹玉陶瓷厂），总占地面积74.69亩，项目建设规模具体为：主建筑为一幢五层办公楼、三幢四层教学楼、一幢四层实验楼、一幢局部二层风雨操场，办公、教学、实验的五幢楼采用一轴连廊式</w:t>
      </w:r>
      <w:r w:rsidRPr="008C1933">
        <w:rPr>
          <w:rFonts w:asciiTheme="minorEastAsia" w:eastAsiaTheme="minorEastAsia" w:hAnsiTheme="minorEastAsia" w:cstheme="minorEastAsia" w:hint="eastAsia"/>
          <w:bCs/>
          <w:sz w:val="28"/>
          <w:szCs w:val="28"/>
        </w:rPr>
        <w:lastRenderedPageBreak/>
        <w:t>设计，风雨操场独立设计。各楼的建筑面积分别为办公楼4113.24平方米、教学楼6110.64平方米、实验楼135.92平方米、连廊1907.52平方米，风雨操场1668.96平方米，主建筑总面积为15936.28平方米。建筑全部为框架结构建筑。另有图书馆建筑1100方米（原址保留的框架结构建筑）。室外配套工程包括厕所100平方米、南大门30平方米、食堂523.28平方米、运动场7811.85平方米、绿化面积3867平方米。</w:t>
      </w:r>
      <w:bookmarkEnd w:id="63"/>
      <w:bookmarkEnd w:id="64"/>
    </w:p>
    <w:p w14:paraId="57E47DDD" w14:textId="77777777" w:rsidR="00C82845" w:rsidRPr="008C1933" w:rsidRDefault="00780B77" w:rsidP="008C1933">
      <w:pPr>
        <w:numPr>
          <w:ilvl w:val="255"/>
          <w:numId w:val="0"/>
        </w:numPr>
        <w:tabs>
          <w:tab w:val="left" w:pos="1065"/>
        </w:tabs>
        <w:adjustRightInd w:val="0"/>
        <w:snapToGrid w:val="0"/>
        <w:spacing w:line="600" w:lineRule="exact"/>
        <w:ind w:firstLineChars="200" w:firstLine="560"/>
        <w:outlineLvl w:val="1"/>
        <w:rPr>
          <w:rFonts w:asciiTheme="minorEastAsia" w:eastAsiaTheme="minorEastAsia" w:hAnsiTheme="minorEastAsia" w:cstheme="minorEastAsia"/>
          <w:b/>
          <w:sz w:val="28"/>
          <w:szCs w:val="28"/>
        </w:rPr>
      </w:pPr>
      <w:bookmarkStart w:id="65" w:name="_Toc207861297"/>
      <w:bookmarkStart w:id="66" w:name="_Toc2041959053"/>
      <w:r w:rsidRPr="008C1933">
        <w:rPr>
          <w:rFonts w:asciiTheme="minorEastAsia" w:eastAsiaTheme="minorEastAsia" w:hAnsiTheme="minorEastAsia" w:cstheme="minorEastAsia" w:hint="eastAsia"/>
          <w:b/>
          <w:sz w:val="28"/>
          <w:szCs w:val="28"/>
        </w:rPr>
        <w:t>2、项目投资及资金来源</w:t>
      </w:r>
      <w:bookmarkEnd w:id="65"/>
      <w:bookmarkEnd w:id="66"/>
    </w:p>
    <w:p w14:paraId="73BD7CFF" w14:textId="77777777" w:rsidR="00C82845" w:rsidRPr="008C1933" w:rsidRDefault="00780B77" w:rsidP="008C1933">
      <w:pPr>
        <w:adjustRightInd w:val="0"/>
        <w:snapToGrid w:val="0"/>
        <w:spacing w:line="600" w:lineRule="exact"/>
        <w:ind w:firstLineChars="200" w:firstLine="560"/>
        <w:outlineLvl w:val="1"/>
        <w:rPr>
          <w:rFonts w:asciiTheme="minorEastAsia" w:eastAsiaTheme="minorEastAsia" w:hAnsiTheme="minorEastAsia" w:cstheme="minorEastAsia"/>
          <w:bCs/>
          <w:sz w:val="28"/>
          <w:szCs w:val="28"/>
        </w:rPr>
      </w:pPr>
      <w:bookmarkStart w:id="67" w:name="_Toc1716408657"/>
      <w:bookmarkStart w:id="68" w:name="_Toc269641064"/>
      <w:r w:rsidRPr="008C1933">
        <w:rPr>
          <w:rFonts w:asciiTheme="minorEastAsia" w:eastAsiaTheme="minorEastAsia" w:hAnsiTheme="minorEastAsia" w:cstheme="minorEastAsia" w:hint="eastAsia"/>
          <w:bCs/>
          <w:sz w:val="28"/>
          <w:szCs w:val="28"/>
        </w:rPr>
        <w:t>本项目总投资为4500万元，资金来源为财政资金。</w:t>
      </w:r>
      <w:bookmarkEnd w:id="67"/>
      <w:bookmarkEnd w:id="68"/>
    </w:p>
    <w:p w14:paraId="47712A30" w14:textId="77777777" w:rsidR="00C82845" w:rsidRPr="008C1933" w:rsidRDefault="00780B77" w:rsidP="008C1933">
      <w:pPr>
        <w:adjustRightInd w:val="0"/>
        <w:snapToGrid w:val="0"/>
        <w:spacing w:line="600" w:lineRule="exact"/>
        <w:ind w:firstLine="561"/>
        <w:outlineLvl w:val="1"/>
        <w:rPr>
          <w:rFonts w:asciiTheme="minorEastAsia" w:eastAsiaTheme="minorEastAsia" w:hAnsiTheme="minorEastAsia" w:cstheme="minorEastAsia"/>
          <w:b/>
          <w:sz w:val="28"/>
          <w:szCs w:val="28"/>
        </w:rPr>
      </w:pPr>
      <w:bookmarkStart w:id="69" w:name="_Toc532468048"/>
      <w:bookmarkStart w:id="70" w:name="_Toc666867478"/>
      <w:r w:rsidRPr="008C1933">
        <w:rPr>
          <w:rFonts w:asciiTheme="minorEastAsia" w:eastAsiaTheme="minorEastAsia" w:hAnsiTheme="minorEastAsia" w:cstheme="minorEastAsia" w:hint="eastAsia"/>
          <w:b/>
          <w:sz w:val="28"/>
          <w:szCs w:val="28"/>
        </w:rPr>
        <w:t>3、项目审批情况</w:t>
      </w:r>
      <w:bookmarkEnd w:id="69"/>
      <w:bookmarkEnd w:id="70"/>
    </w:p>
    <w:p w14:paraId="5B6C4E79" w14:textId="77777777" w:rsidR="00C82845" w:rsidRPr="008C1933" w:rsidRDefault="00780B77" w:rsidP="008C1933">
      <w:pPr>
        <w:adjustRightInd w:val="0"/>
        <w:snapToGrid w:val="0"/>
        <w:spacing w:line="600" w:lineRule="exact"/>
        <w:ind w:firstLineChars="200" w:firstLine="560"/>
        <w:outlineLvl w:val="1"/>
        <w:rPr>
          <w:rFonts w:asciiTheme="minorEastAsia" w:eastAsiaTheme="minorEastAsia" w:hAnsiTheme="minorEastAsia" w:cstheme="minorEastAsia"/>
          <w:bCs/>
          <w:sz w:val="28"/>
          <w:szCs w:val="28"/>
        </w:rPr>
      </w:pPr>
      <w:bookmarkStart w:id="71" w:name="_Toc626125687"/>
      <w:bookmarkStart w:id="72" w:name="_Toc324549053"/>
      <w:r w:rsidRPr="008C1933">
        <w:rPr>
          <w:rFonts w:asciiTheme="minorEastAsia" w:eastAsiaTheme="minorEastAsia" w:hAnsiTheme="minorEastAsia" w:cstheme="minorEastAsia" w:hint="eastAsia"/>
          <w:bCs/>
          <w:sz w:val="28"/>
          <w:szCs w:val="28"/>
        </w:rPr>
        <w:t>2015年8月20日，项目取得平定县环境保护局《关于平定四中建设项目环境影响报告表的批复》（平环函[2015]100号）。</w:t>
      </w:r>
      <w:bookmarkEnd w:id="71"/>
      <w:bookmarkEnd w:id="72"/>
    </w:p>
    <w:p w14:paraId="650B6C65" w14:textId="77777777" w:rsidR="00C82845" w:rsidRPr="008C1933" w:rsidRDefault="00780B77" w:rsidP="008C1933">
      <w:pPr>
        <w:adjustRightInd w:val="0"/>
        <w:snapToGrid w:val="0"/>
        <w:spacing w:line="600" w:lineRule="exact"/>
        <w:ind w:firstLineChars="200" w:firstLine="560"/>
        <w:outlineLvl w:val="1"/>
        <w:rPr>
          <w:rFonts w:asciiTheme="minorEastAsia" w:eastAsiaTheme="minorEastAsia" w:hAnsiTheme="minorEastAsia" w:cstheme="minorEastAsia"/>
          <w:bCs/>
          <w:sz w:val="28"/>
          <w:szCs w:val="28"/>
        </w:rPr>
      </w:pPr>
      <w:bookmarkStart w:id="73" w:name="_Toc624551109"/>
      <w:bookmarkStart w:id="74" w:name="_Toc87470391"/>
      <w:r w:rsidRPr="008C1933">
        <w:rPr>
          <w:rFonts w:asciiTheme="minorEastAsia" w:eastAsiaTheme="minorEastAsia" w:hAnsiTheme="minorEastAsia" w:cstheme="minorEastAsia" w:hint="eastAsia"/>
          <w:bCs/>
          <w:sz w:val="28"/>
          <w:szCs w:val="28"/>
        </w:rPr>
        <w:t>2015年9月30日，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发展和改革局《关于平定四中建设项目可行性研究报告的批复》（平发改社[2015]151号），批复内容显示平定四中建设项目占地面积49794平方米，建筑面积约15936.28平方米，建设内容为新建办公楼、教学楼、实验楼、连廊、风雨操场、塑胶跑道及室外配套工程；总投资估算4500万元，项目建设周期为14个月。</w:t>
      </w:r>
      <w:bookmarkEnd w:id="73"/>
      <w:bookmarkEnd w:id="74"/>
    </w:p>
    <w:p w14:paraId="024A42E0"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2015年7月30日，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取得平定县规划设计管理处《建设项目选址意见书》（编号：选字第140321201500024号）。</w:t>
      </w:r>
    </w:p>
    <w:p w14:paraId="75F4393A"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2015年10月21日，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取得平定县规划设计管理处《建设工程规划许可证》（编号：建字第140321201500030号）。</w:t>
      </w:r>
    </w:p>
    <w:p w14:paraId="35446C92"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lastRenderedPageBreak/>
        <w:t>2016年10月19日，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取得平定县规划设计管理处《建设工程规划许可证》（编号：建字第140321201600031号）。</w:t>
      </w:r>
    </w:p>
    <w:p w14:paraId="1D05E93E"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2016年3月9日，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取得平定县住房保障和城乡建设管理局《建筑工程施工许可证》（编号：140321201603090101）。</w:t>
      </w:r>
    </w:p>
    <w:p w14:paraId="06D1BEF4"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2017年6月13日，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取得平定县住房保障和城乡建设管理局《建筑工程施工许可证》（编号：140321201706130301）。</w:t>
      </w:r>
    </w:p>
    <w:p w14:paraId="3797386F"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
          <w:sz w:val="28"/>
          <w:szCs w:val="28"/>
        </w:rPr>
      </w:pPr>
      <w:r w:rsidRPr="008C1933">
        <w:rPr>
          <w:rFonts w:asciiTheme="minorEastAsia" w:eastAsiaTheme="minorEastAsia" w:hAnsiTheme="minorEastAsia" w:cstheme="minorEastAsia" w:hint="eastAsia"/>
          <w:b/>
          <w:sz w:val="28"/>
          <w:szCs w:val="28"/>
        </w:rPr>
        <w:t>4、项目建设及进展情况</w:t>
      </w:r>
    </w:p>
    <w:p w14:paraId="3F5CD117" w14:textId="77777777" w:rsidR="00C82845" w:rsidRPr="008C1933" w:rsidRDefault="00780B77" w:rsidP="008C1933">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bCs/>
          <w:sz w:val="28"/>
          <w:szCs w:val="28"/>
        </w:rPr>
        <w:t>本</w:t>
      </w:r>
      <w:r w:rsidRPr="008C1933">
        <w:rPr>
          <w:rFonts w:asciiTheme="minorEastAsia" w:eastAsiaTheme="minorEastAsia" w:hAnsiTheme="minorEastAsia" w:cstheme="minorEastAsia" w:hint="eastAsia"/>
          <w:bCs/>
          <w:sz w:val="28"/>
          <w:szCs w:val="28"/>
        </w:rPr>
        <w:t>项目于2016年3月开工，</w:t>
      </w:r>
      <w:r w:rsidRPr="008C1933">
        <w:rPr>
          <w:rFonts w:asciiTheme="minorEastAsia" w:eastAsiaTheme="minorEastAsia" w:hAnsiTheme="minorEastAsia" w:cstheme="minorEastAsia"/>
          <w:bCs/>
          <w:sz w:val="28"/>
          <w:szCs w:val="28"/>
        </w:rPr>
        <w:t>计划</w:t>
      </w:r>
      <w:r w:rsidRPr="008C1933">
        <w:rPr>
          <w:rFonts w:asciiTheme="minorEastAsia" w:eastAsiaTheme="minorEastAsia" w:hAnsiTheme="minorEastAsia" w:cstheme="minorEastAsia" w:hint="eastAsia"/>
          <w:bCs/>
          <w:sz w:val="28"/>
          <w:szCs w:val="28"/>
        </w:rPr>
        <w:t>2019年</w:t>
      </w:r>
      <w:r w:rsidRPr="008C1933">
        <w:rPr>
          <w:rFonts w:asciiTheme="minorEastAsia" w:eastAsiaTheme="minorEastAsia" w:hAnsiTheme="minorEastAsia" w:cstheme="minorEastAsia"/>
          <w:bCs/>
          <w:sz w:val="28"/>
          <w:szCs w:val="28"/>
        </w:rPr>
        <w:t>12</w:t>
      </w:r>
      <w:r w:rsidRPr="008C1933">
        <w:rPr>
          <w:rFonts w:asciiTheme="minorEastAsia" w:eastAsiaTheme="minorEastAsia" w:hAnsiTheme="minorEastAsia" w:cstheme="minorEastAsia" w:hint="eastAsia"/>
          <w:bCs/>
          <w:sz w:val="28"/>
          <w:szCs w:val="28"/>
        </w:rPr>
        <w:t>月完工。</w:t>
      </w:r>
    </w:p>
    <w:p w14:paraId="66CE463B" w14:textId="77777777" w:rsidR="00C82845" w:rsidRPr="008C1933" w:rsidRDefault="00780B77" w:rsidP="008C1933">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bCs/>
          <w:sz w:val="28"/>
          <w:szCs w:val="28"/>
        </w:rPr>
        <w:t>本项目的</w:t>
      </w:r>
      <w:r w:rsidRPr="008C1933">
        <w:rPr>
          <w:rFonts w:asciiTheme="minorEastAsia" w:eastAsiaTheme="minorEastAsia" w:hAnsiTheme="minorEastAsia" w:cstheme="minorEastAsia" w:hint="eastAsia"/>
          <w:bCs/>
          <w:sz w:val="28"/>
          <w:szCs w:val="28"/>
        </w:rPr>
        <w:t>办公楼、教学楼、实验楼、连廊、教工食堂、厕所、南大门、食堂、运动场、管网、绿化等工程</w:t>
      </w:r>
      <w:r w:rsidRPr="008C1933">
        <w:rPr>
          <w:rFonts w:asciiTheme="minorEastAsia" w:eastAsiaTheme="minorEastAsia" w:hAnsiTheme="minorEastAsia" w:cstheme="minorEastAsia"/>
          <w:bCs/>
          <w:sz w:val="28"/>
          <w:szCs w:val="28"/>
        </w:rPr>
        <w:t>目前</w:t>
      </w:r>
      <w:r w:rsidRPr="008C1933">
        <w:rPr>
          <w:rFonts w:asciiTheme="minorEastAsia" w:eastAsiaTheme="minorEastAsia" w:hAnsiTheme="minorEastAsia" w:cstheme="minorEastAsia" w:hint="eastAsia"/>
          <w:bCs/>
          <w:sz w:val="28"/>
          <w:szCs w:val="28"/>
        </w:rPr>
        <w:t>已完工</w:t>
      </w:r>
      <w:r w:rsidRPr="008C1933">
        <w:rPr>
          <w:rFonts w:asciiTheme="minorEastAsia" w:eastAsiaTheme="minorEastAsia" w:hAnsiTheme="minorEastAsia" w:cstheme="minorEastAsia"/>
          <w:bCs/>
          <w:sz w:val="28"/>
          <w:szCs w:val="28"/>
        </w:rPr>
        <w:t>，</w:t>
      </w:r>
      <w:r w:rsidRPr="008C1933">
        <w:rPr>
          <w:rFonts w:asciiTheme="minorEastAsia" w:eastAsiaTheme="minorEastAsia" w:hAnsiTheme="minorEastAsia" w:cstheme="minorEastAsia" w:hint="eastAsia"/>
          <w:bCs/>
          <w:sz w:val="28"/>
          <w:szCs w:val="28"/>
        </w:rPr>
        <w:t>配电室、风雨操场、运动场工程已近尾声</w:t>
      </w:r>
      <w:r w:rsidRPr="008C1933">
        <w:rPr>
          <w:rFonts w:asciiTheme="minorEastAsia" w:eastAsiaTheme="minorEastAsia" w:hAnsiTheme="minorEastAsia" w:cstheme="minorEastAsia"/>
          <w:bCs/>
          <w:sz w:val="28"/>
          <w:szCs w:val="28"/>
        </w:rPr>
        <w:t>。</w:t>
      </w:r>
    </w:p>
    <w:p w14:paraId="12692E56" w14:textId="77777777" w:rsidR="00C82845" w:rsidRPr="008C1933" w:rsidRDefault="00780B77" w:rsidP="008C1933">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bCs/>
          <w:sz w:val="28"/>
          <w:szCs w:val="28"/>
        </w:rPr>
        <w:t>截止</w:t>
      </w:r>
      <w:r w:rsidRPr="008C1933">
        <w:rPr>
          <w:rFonts w:asciiTheme="minorEastAsia" w:eastAsiaTheme="minorEastAsia" w:hAnsiTheme="minorEastAsia" w:cstheme="minorEastAsia" w:hint="eastAsia"/>
          <w:bCs/>
          <w:sz w:val="28"/>
          <w:szCs w:val="28"/>
        </w:rPr>
        <w:t>2019年3月31日，</w:t>
      </w:r>
      <w:r w:rsidRPr="008C1933">
        <w:rPr>
          <w:rFonts w:asciiTheme="minorEastAsia" w:eastAsiaTheme="minorEastAsia" w:hAnsiTheme="minorEastAsia" w:cstheme="minorEastAsia"/>
          <w:bCs/>
          <w:sz w:val="28"/>
          <w:szCs w:val="28"/>
        </w:rPr>
        <w:t>本项目</w:t>
      </w:r>
      <w:r w:rsidRPr="008C1933">
        <w:rPr>
          <w:rFonts w:asciiTheme="minorEastAsia" w:eastAsiaTheme="minorEastAsia" w:hAnsiTheme="minorEastAsia" w:cstheme="minorEastAsia" w:hint="eastAsia"/>
          <w:bCs/>
          <w:sz w:val="28"/>
          <w:szCs w:val="28"/>
        </w:rPr>
        <w:t>已累计完成投资额4400万元，占</w:t>
      </w:r>
      <w:r w:rsidRPr="008C1933">
        <w:rPr>
          <w:rFonts w:asciiTheme="minorEastAsia" w:eastAsiaTheme="minorEastAsia" w:hAnsiTheme="minorEastAsia" w:cstheme="minorEastAsia"/>
          <w:bCs/>
          <w:sz w:val="28"/>
          <w:szCs w:val="28"/>
        </w:rPr>
        <w:t>总投资额</w:t>
      </w:r>
      <w:r w:rsidRPr="008C1933">
        <w:rPr>
          <w:rFonts w:asciiTheme="minorEastAsia" w:eastAsiaTheme="minorEastAsia" w:hAnsiTheme="minorEastAsia" w:cstheme="minorEastAsia" w:hint="eastAsia"/>
          <w:bCs/>
          <w:sz w:val="28"/>
          <w:szCs w:val="28"/>
        </w:rPr>
        <w:t>的9</w:t>
      </w:r>
      <w:r w:rsidRPr="008C1933">
        <w:rPr>
          <w:rFonts w:asciiTheme="minorEastAsia" w:eastAsiaTheme="minorEastAsia" w:hAnsiTheme="minorEastAsia" w:cstheme="minorEastAsia"/>
          <w:bCs/>
          <w:sz w:val="28"/>
          <w:szCs w:val="28"/>
        </w:rPr>
        <w:t>8</w:t>
      </w:r>
      <w:r w:rsidRPr="008C1933">
        <w:rPr>
          <w:rFonts w:asciiTheme="minorEastAsia" w:eastAsiaTheme="minorEastAsia" w:hAnsiTheme="minorEastAsia" w:cstheme="minorEastAsia" w:hint="eastAsia"/>
          <w:bCs/>
          <w:sz w:val="28"/>
          <w:szCs w:val="28"/>
        </w:rPr>
        <w:t>%。</w:t>
      </w:r>
    </w:p>
    <w:p w14:paraId="6823581B"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
          <w:bCs/>
          <w:sz w:val="28"/>
          <w:szCs w:val="28"/>
        </w:rPr>
      </w:pPr>
      <w:r w:rsidRPr="008C1933">
        <w:rPr>
          <w:rFonts w:asciiTheme="minorEastAsia" w:eastAsiaTheme="minorEastAsia" w:hAnsiTheme="minorEastAsia" w:cstheme="minorEastAsia" w:hint="eastAsia"/>
          <w:b/>
          <w:bCs/>
          <w:sz w:val="28"/>
          <w:szCs w:val="28"/>
        </w:rPr>
        <w:t>（三）平定县特殊教育学校建设项目</w:t>
      </w:r>
    </w:p>
    <w:p w14:paraId="2EF7ECDC" w14:textId="77777777" w:rsidR="00C82845" w:rsidRPr="008C1933" w:rsidRDefault="00780B77" w:rsidP="008C1933">
      <w:pPr>
        <w:numPr>
          <w:ilvl w:val="255"/>
          <w:numId w:val="0"/>
        </w:numPr>
        <w:adjustRightInd w:val="0"/>
        <w:snapToGrid w:val="0"/>
        <w:spacing w:line="600" w:lineRule="exact"/>
        <w:ind w:firstLineChars="200" w:firstLine="560"/>
        <w:outlineLvl w:val="1"/>
        <w:rPr>
          <w:rFonts w:asciiTheme="minorEastAsia" w:eastAsiaTheme="minorEastAsia" w:hAnsiTheme="minorEastAsia" w:cstheme="minorEastAsia"/>
          <w:b/>
          <w:sz w:val="28"/>
          <w:szCs w:val="28"/>
        </w:rPr>
      </w:pPr>
      <w:bookmarkStart w:id="75" w:name="_Toc2077906074"/>
      <w:bookmarkStart w:id="76" w:name="_Toc1236046989"/>
      <w:r w:rsidRPr="008C1933">
        <w:rPr>
          <w:rFonts w:asciiTheme="minorEastAsia" w:eastAsiaTheme="minorEastAsia" w:hAnsiTheme="minorEastAsia" w:cstheme="minorEastAsia" w:hint="eastAsia"/>
          <w:b/>
          <w:sz w:val="28"/>
          <w:szCs w:val="28"/>
        </w:rPr>
        <w:t>1、项目基本情况</w:t>
      </w:r>
      <w:bookmarkEnd w:id="75"/>
      <w:bookmarkEnd w:id="76"/>
    </w:p>
    <w:p w14:paraId="784680B8" w14:textId="77777777" w:rsidR="00C82845" w:rsidRPr="008C1933" w:rsidRDefault="00780B77" w:rsidP="008C1933">
      <w:pPr>
        <w:numPr>
          <w:ilvl w:val="255"/>
          <w:numId w:val="0"/>
        </w:numPr>
        <w:adjustRightInd w:val="0"/>
        <w:snapToGrid w:val="0"/>
        <w:spacing w:line="600" w:lineRule="exact"/>
        <w:ind w:firstLineChars="200" w:firstLine="560"/>
        <w:outlineLvl w:val="1"/>
        <w:rPr>
          <w:rFonts w:asciiTheme="minorEastAsia" w:eastAsiaTheme="minorEastAsia" w:hAnsiTheme="minorEastAsia" w:cstheme="minorEastAsia"/>
          <w:bCs/>
          <w:sz w:val="28"/>
          <w:szCs w:val="28"/>
        </w:rPr>
      </w:pPr>
      <w:bookmarkStart w:id="77" w:name="_Toc988318204"/>
      <w:bookmarkStart w:id="78" w:name="_Toc1632426692"/>
      <w:r w:rsidRPr="008C1933">
        <w:rPr>
          <w:rFonts w:asciiTheme="minorEastAsia" w:eastAsiaTheme="minorEastAsia" w:hAnsiTheme="minorEastAsia" w:cstheme="minorEastAsia" w:hint="eastAsia"/>
          <w:bCs/>
          <w:sz w:val="28"/>
          <w:szCs w:val="28"/>
        </w:rPr>
        <w:t>平定县特殊教育学校建设项目位于平定县锁簧镇前锁簧村南，东锁簧村以北，东临锁簧中心小学校，西面为耕地，南北均为居民区。项目占地面积10075平方米，总建筑面积3729平方米，建设内容包括一栋三层综合教学楼及学生餐厅和配套设施。其中综合教学楼建筑面积3175平方米，餐厅建筑面积341平方米，配电室、蓄水池等建筑面积213平方米。</w:t>
      </w:r>
      <w:bookmarkEnd w:id="77"/>
      <w:bookmarkEnd w:id="78"/>
    </w:p>
    <w:p w14:paraId="43C51A04" w14:textId="77777777" w:rsidR="00C82845" w:rsidRPr="008C1933" w:rsidRDefault="00780B77" w:rsidP="008C1933">
      <w:pPr>
        <w:numPr>
          <w:ilvl w:val="255"/>
          <w:numId w:val="0"/>
        </w:numPr>
        <w:tabs>
          <w:tab w:val="left" w:pos="1065"/>
        </w:tabs>
        <w:adjustRightInd w:val="0"/>
        <w:snapToGrid w:val="0"/>
        <w:spacing w:line="600" w:lineRule="exact"/>
        <w:ind w:firstLineChars="200" w:firstLine="560"/>
        <w:outlineLvl w:val="1"/>
        <w:rPr>
          <w:rFonts w:asciiTheme="minorEastAsia" w:eastAsiaTheme="minorEastAsia" w:hAnsiTheme="minorEastAsia" w:cstheme="minorEastAsia"/>
          <w:b/>
          <w:sz w:val="28"/>
          <w:szCs w:val="28"/>
        </w:rPr>
      </w:pPr>
      <w:bookmarkStart w:id="79" w:name="_Toc2025528730"/>
      <w:bookmarkStart w:id="80" w:name="_Toc2091822019"/>
      <w:r w:rsidRPr="008C1933">
        <w:rPr>
          <w:rFonts w:asciiTheme="minorEastAsia" w:eastAsiaTheme="minorEastAsia" w:hAnsiTheme="minorEastAsia" w:cstheme="minorEastAsia" w:hint="eastAsia"/>
          <w:b/>
          <w:sz w:val="28"/>
          <w:szCs w:val="28"/>
        </w:rPr>
        <w:t>2、项目投资及资金来源</w:t>
      </w:r>
      <w:bookmarkEnd w:id="79"/>
      <w:bookmarkEnd w:id="80"/>
    </w:p>
    <w:p w14:paraId="7B83D900" w14:textId="77777777" w:rsidR="00C82845" w:rsidRPr="008C1933" w:rsidRDefault="00780B77" w:rsidP="008C1933">
      <w:pPr>
        <w:adjustRightInd w:val="0"/>
        <w:snapToGrid w:val="0"/>
        <w:spacing w:line="600" w:lineRule="exact"/>
        <w:ind w:firstLineChars="200" w:firstLine="560"/>
        <w:outlineLvl w:val="1"/>
        <w:rPr>
          <w:rFonts w:asciiTheme="minorEastAsia" w:eastAsiaTheme="minorEastAsia" w:hAnsiTheme="minorEastAsia" w:cstheme="minorEastAsia"/>
          <w:bCs/>
          <w:sz w:val="28"/>
          <w:szCs w:val="28"/>
        </w:rPr>
      </w:pPr>
      <w:bookmarkStart w:id="81" w:name="_Toc1150592866"/>
      <w:bookmarkStart w:id="82" w:name="_Toc797888296"/>
      <w:r w:rsidRPr="008C1933">
        <w:rPr>
          <w:rFonts w:asciiTheme="minorEastAsia" w:eastAsiaTheme="minorEastAsia" w:hAnsiTheme="minorEastAsia" w:cstheme="minorEastAsia" w:hint="eastAsia"/>
          <w:bCs/>
          <w:sz w:val="28"/>
          <w:szCs w:val="28"/>
        </w:rPr>
        <w:lastRenderedPageBreak/>
        <w:t>本项目总投资为9859.25万元，</w:t>
      </w:r>
      <w:r w:rsidRPr="008C1933">
        <w:rPr>
          <w:rFonts w:asciiTheme="minorEastAsia" w:eastAsiaTheme="minorEastAsia" w:hAnsiTheme="minorEastAsia" w:cstheme="minorEastAsia"/>
          <w:bCs/>
          <w:sz w:val="28"/>
          <w:szCs w:val="28"/>
        </w:rPr>
        <w:t>资金来源为</w:t>
      </w:r>
      <w:r w:rsidRPr="008C1933">
        <w:rPr>
          <w:rFonts w:asciiTheme="minorEastAsia" w:eastAsiaTheme="minorEastAsia" w:hAnsiTheme="minorEastAsia" w:cstheme="minorEastAsia" w:hint="eastAsia"/>
          <w:bCs/>
          <w:sz w:val="28"/>
          <w:szCs w:val="28"/>
        </w:rPr>
        <w:t>中央资金</w:t>
      </w:r>
      <w:r w:rsidRPr="008C1933">
        <w:rPr>
          <w:rFonts w:asciiTheme="minorEastAsia" w:eastAsiaTheme="minorEastAsia" w:hAnsiTheme="minorEastAsia" w:cstheme="minorEastAsia"/>
          <w:bCs/>
          <w:sz w:val="28"/>
          <w:szCs w:val="28"/>
        </w:rPr>
        <w:t>、</w:t>
      </w:r>
      <w:r w:rsidRPr="008C1933">
        <w:rPr>
          <w:rFonts w:asciiTheme="minorEastAsia" w:eastAsiaTheme="minorEastAsia" w:hAnsiTheme="minorEastAsia" w:cstheme="minorEastAsia" w:hint="eastAsia"/>
          <w:bCs/>
          <w:sz w:val="28"/>
          <w:szCs w:val="28"/>
        </w:rPr>
        <w:t>省级资金</w:t>
      </w:r>
      <w:r w:rsidRPr="008C1933">
        <w:rPr>
          <w:rFonts w:asciiTheme="minorEastAsia" w:eastAsiaTheme="minorEastAsia" w:hAnsiTheme="minorEastAsia" w:cstheme="minorEastAsia"/>
          <w:bCs/>
          <w:sz w:val="28"/>
          <w:szCs w:val="28"/>
        </w:rPr>
        <w:t>、</w:t>
      </w:r>
      <w:r w:rsidRPr="008C1933">
        <w:rPr>
          <w:rFonts w:asciiTheme="minorEastAsia" w:eastAsiaTheme="minorEastAsia" w:hAnsiTheme="minorEastAsia" w:cstheme="minorEastAsia" w:hint="eastAsia"/>
          <w:bCs/>
          <w:sz w:val="28"/>
          <w:szCs w:val="28"/>
        </w:rPr>
        <w:t>阳泉市彩票公益金</w:t>
      </w:r>
      <w:r w:rsidRPr="008C1933">
        <w:rPr>
          <w:rFonts w:asciiTheme="minorEastAsia" w:eastAsiaTheme="minorEastAsia" w:hAnsiTheme="minorEastAsia" w:cstheme="minorEastAsia"/>
          <w:bCs/>
          <w:sz w:val="28"/>
          <w:szCs w:val="28"/>
        </w:rPr>
        <w:t>、</w:t>
      </w:r>
      <w:r w:rsidRPr="008C1933">
        <w:rPr>
          <w:rFonts w:asciiTheme="minorEastAsia" w:eastAsiaTheme="minorEastAsia" w:hAnsiTheme="minorEastAsia" w:cstheme="minorEastAsia" w:hint="eastAsia"/>
          <w:bCs/>
          <w:sz w:val="28"/>
          <w:szCs w:val="28"/>
        </w:rPr>
        <w:t>财政拨款</w:t>
      </w:r>
      <w:r w:rsidRPr="008C1933">
        <w:rPr>
          <w:rFonts w:asciiTheme="minorEastAsia" w:eastAsiaTheme="minorEastAsia" w:hAnsiTheme="minorEastAsia" w:cstheme="minorEastAsia"/>
          <w:bCs/>
          <w:sz w:val="28"/>
          <w:szCs w:val="28"/>
        </w:rPr>
        <w:t>、</w:t>
      </w:r>
      <w:r w:rsidRPr="008C1933">
        <w:rPr>
          <w:rFonts w:asciiTheme="minorEastAsia" w:eastAsiaTheme="minorEastAsia" w:hAnsiTheme="minorEastAsia" w:cstheme="minorEastAsia" w:hint="eastAsia"/>
          <w:bCs/>
          <w:sz w:val="28"/>
          <w:szCs w:val="28"/>
        </w:rPr>
        <w:t>国家开发银行基建贷款</w:t>
      </w:r>
      <w:r w:rsidRPr="008C1933">
        <w:rPr>
          <w:rFonts w:asciiTheme="minorEastAsia" w:eastAsiaTheme="minorEastAsia" w:hAnsiTheme="minorEastAsia" w:cstheme="minorEastAsia"/>
          <w:bCs/>
          <w:sz w:val="28"/>
          <w:szCs w:val="28"/>
        </w:rPr>
        <w:t>、</w:t>
      </w:r>
      <w:r w:rsidRPr="008C1933">
        <w:rPr>
          <w:rFonts w:asciiTheme="minorEastAsia" w:eastAsiaTheme="minorEastAsia" w:hAnsiTheme="minorEastAsia" w:cstheme="minorEastAsia" w:hint="eastAsia"/>
          <w:bCs/>
          <w:sz w:val="28"/>
          <w:szCs w:val="28"/>
        </w:rPr>
        <w:t>一般债券资金。</w:t>
      </w:r>
      <w:bookmarkEnd w:id="81"/>
      <w:bookmarkEnd w:id="82"/>
    </w:p>
    <w:p w14:paraId="0C28D522" w14:textId="77777777" w:rsidR="00C82845" w:rsidRPr="008C1933" w:rsidRDefault="00780B77" w:rsidP="008C1933">
      <w:pPr>
        <w:adjustRightInd w:val="0"/>
        <w:snapToGrid w:val="0"/>
        <w:spacing w:line="600" w:lineRule="exact"/>
        <w:ind w:firstLine="561"/>
        <w:outlineLvl w:val="1"/>
        <w:rPr>
          <w:rFonts w:asciiTheme="minorEastAsia" w:eastAsiaTheme="minorEastAsia" w:hAnsiTheme="minorEastAsia" w:cstheme="minorEastAsia"/>
          <w:b/>
          <w:sz w:val="28"/>
          <w:szCs w:val="28"/>
        </w:rPr>
      </w:pPr>
      <w:bookmarkStart w:id="83" w:name="_Toc2071541274"/>
      <w:bookmarkStart w:id="84" w:name="_Toc1220699004"/>
      <w:r w:rsidRPr="008C1933">
        <w:rPr>
          <w:rFonts w:asciiTheme="minorEastAsia" w:eastAsiaTheme="minorEastAsia" w:hAnsiTheme="minorEastAsia" w:cstheme="minorEastAsia" w:hint="eastAsia"/>
          <w:b/>
          <w:sz w:val="28"/>
          <w:szCs w:val="28"/>
        </w:rPr>
        <w:t>3、项目审批情况</w:t>
      </w:r>
      <w:bookmarkEnd w:id="83"/>
      <w:bookmarkEnd w:id="84"/>
    </w:p>
    <w:p w14:paraId="15851DD8" w14:textId="77777777" w:rsidR="00C82845" w:rsidRPr="008C1933" w:rsidRDefault="00780B77" w:rsidP="008C1933">
      <w:pPr>
        <w:adjustRightInd w:val="0"/>
        <w:snapToGrid w:val="0"/>
        <w:spacing w:line="600" w:lineRule="exact"/>
        <w:ind w:firstLineChars="200" w:firstLine="560"/>
        <w:outlineLvl w:val="1"/>
        <w:rPr>
          <w:rFonts w:asciiTheme="minorEastAsia" w:eastAsiaTheme="minorEastAsia" w:hAnsiTheme="minorEastAsia" w:cstheme="minorEastAsia"/>
          <w:bCs/>
          <w:sz w:val="28"/>
          <w:szCs w:val="28"/>
        </w:rPr>
      </w:pPr>
      <w:bookmarkStart w:id="85" w:name="_Toc1389306954"/>
      <w:bookmarkStart w:id="86" w:name="_Toc1376880437"/>
      <w:r w:rsidRPr="008C1933">
        <w:rPr>
          <w:rFonts w:asciiTheme="minorEastAsia" w:eastAsiaTheme="minorEastAsia" w:hAnsiTheme="minorEastAsia" w:cstheme="minorEastAsia" w:hint="eastAsia"/>
          <w:bCs/>
          <w:sz w:val="28"/>
          <w:szCs w:val="28"/>
        </w:rPr>
        <w:t>2015年7月1日，项目取得平定县环境保护局《建设项目环境影响登记表》（平环登[2015]32号）。</w:t>
      </w:r>
      <w:bookmarkEnd w:id="85"/>
      <w:bookmarkEnd w:id="86"/>
    </w:p>
    <w:p w14:paraId="2ED6AC8E" w14:textId="77777777" w:rsidR="00C82845" w:rsidRPr="008C1933" w:rsidRDefault="00780B77" w:rsidP="008C1933">
      <w:pPr>
        <w:adjustRightInd w:val="0"/>
        <w:snapToGrid w:val="0"/>
        <w:spacing w:line="600" w:lineRule="exact"/>
        <w:ind w:firstLineChars="200" w:firstLine="560"/>
        <w:outlineLvl w:val="1"/>
        <w:rPr>
          <w:rFonts w:asciiTheme="minorEastAsia" w:eastAsiaTheme="minorEastAsia" w:hAnsiTheme="minorEastAsia" w:cstheme="minorEastAsia"/>
          <w:bCs/>
          <w:sz w:val="28"/>
          <w:szCs w:val="28"/>
        </w:rPr>
      </w:pPr>
      <w:bookmarkStart w:id="87" w:name="_Toc492282047"/>
      <w:bookmarkStart w:id="88" w:name="_Toc2093208234"/>
      <w:r w:rsidRPr="008C1933">
        <w:rPr>
          <w:rFonts w:asciiTheme="minorEastAsia" w:eastAsiaTheme="minorEastAsia" w:hAnsiTheme="minorEastAsia" w:cstheme="minorEastAsia" w:hint="eastAsia"/>
          <w:bCs/>
          <w:sz w:val="28"/>
          <w:szCs w:val="28"/>
        </w:rPr>
        <w:t>2015年4月2日，平定县人民政府《关于研究平底线特殊教育学校新建项目选址变更有关事宜的会议纪要》。</w:t>
      </w:r>
      <w:bookmarkEnd w:id="87"/>
      <w:bookmarkEnd w:id="88"/>
    </w:p>
    <w:p w14:paraId="7CA68931" w14:textId="77777777" w:rsidR="00C82845" w:rsidRPr="008C1933" w:rsidRDefault="00780B77" w:rsidP="008C1933">
      <w:pPr>
        <w:adjustRightInd w:val="0"/>
        <w:snapToGrid w:val="0"/>
        <w:spacing w:line="600" w:lineRule="exact"/>
        <w:ind w:firstLineChars="200" w:firstLine="560"/>
        <w:outlineLvl w:val="1"/>
        <w:rPr>
          <w:rFonts w:asciiTheme="minorEastAsia" w:eastAsiaTheme="minorEastAsia" w:hAnsiTheme="minorEastAsia" w:cstheme="minorEastAsia"/>
          <w:bCs/>
          <w:sz w:val="28"/>
          <w:szCs w:val="28"/>
        </w:rPr>
      </w:pPr>
      <w:bookmarkStart w:id="89" w:name="_Toc1677355685"/>
      <w:bookmarkStart w:id="90" w:name="_Toc473683684"/>
      <w:r w:rsidRPr="008C1933">
        <w:rPr>
          <w:rFonts w:asciiTheme="minorEastAsia" w:eastAsiaTheme="minorEastAsia" w:hAnsiTheme="minorEastAsia" w:cstheme="minorEastAsia" w:hint="eastAsia"/>
          <w:bCs/>
          <w:sz w:val="28"/>
          <w:szCs w:val="28"/>
        </w:rPr>
        <w:t>2015年6月8日，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取得平定县发展和改革局《关于平定县特殊教育学校建设项目可行性研究报告的重新批复》（平发改社[2015]84号）。</w:t>
      </w:r>
      <w:bookmarkEnd w:id="89"/>
      <w:bookmarkEnd w:id="90"/>
    </w:p>
    <w:p w14:paraId="1BEA1331"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2015年7月10日，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取得平定县规划设计管理处《建设项目选址意见书》（编号：选字第140321201500012号）。</w:t>
      </w:r>
    </w:p>
    <w:p w14:paraId="7DEEF1F9"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2015年7月15日，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取得平定县规划设计管理处《建设用地规划许可证》（编号：建字第140321201500030号）。</w:t>
      </w:r>
    </w:p>
    <w:p w14:paraId="52C5DFFB" w14:textId="77777777" w:rsidR="00C82845" w:rsidRPr="008C1933" w:rsidRDefault="00780B77" w:rsidP="008C1933">
      <w:pPr>
        <w:adjustRightInd w:val="0"/>
        <w:snapToGrid w:val="0"/>
        <w:spacing w:line="600" w:lineRule="exact"/>
        <w:ind w:firstLineChars="200" w:firstLine="560"/>
        <w:outlineLvl w:val="1"/>
        <w:rPr>
          <w:rFonts w:asciiTheme="minorEastAsia" w:eastAsiaTheme="minorEastAsia" w:hAnsiTheme="minorEastAsia" w:cstheme="minorEastAsia"/>
          <w:bCs/>
          <w:sz w:val="28"/>
          <w:szCs w:val="28"/>
        </w:rPr>
      </w:pPr>
      <w:bookmarkStart w:id="91" w:name="_Toc1299163626"/>
      <w:bookmarkStart w:id="92" w:name="_Toc479797559"/>
      <w:r w:rsidRPr="008C1933">
        <w:rPr>
          <w:rFonts w:asciiTheme="minorEastAsia" w:eastAsiaTheme="minorEastAsia" w:hAnsiTheme="minorEastAsia" w:cstheme="minorEastAsia" w:hint="eastAsia"/>
          <w:bCs/>
          <w:sz w:val="28"/>
          <w:szCs w:val="28"/>
        </w:rPr>
        <w:t>2015年8月17日，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取得平定县人民政府《关于国有建设用地使用权划拨给</w:t>
      </w:r>
      <w:r w:rsidRPr="008C1933">
        <w:rPr>
          <w:rFonts w:asciiTheme="minorEastAsia" w:eastAsiaTheme="minorEastAsia" w:hAnsiTheme="minorEastAsia" w:cstheme="minorEastAsia"/>
          <w:bCs/>
          <w:sz w:val="28"/>
          <w:szCs w:val="28"/>
        </w:rPr>
        <w:t>平定县教育局</w:t>
      </w:r>
      <w:r w:rsidRPr="008C1933">
        <w:rPr>
          <w:rFonts w:asciiTheme="minorEastAsia" w:eastAsiaTheme="minorEastAsia" w:hAnsiTheme="minorEastAsia" w:cstheme="minorEastAsia" w:hint="eastAsia"/>
          <w:bCs/>
          <w:sz w:val="28"/>
          <w:szCs w:val="28"/>
        </w:rPr>
        <w:t>的批复》（平政拨土字[2015]4号），</w:t>
      </w:r>
      <w:bookmarkEnd w:id="91"/>
      <w:bookmarkEnd w:id="92"/>
    </w:p>
    <w:p w14:paraId="0C2E8A36"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2015年8月28日，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取得平定县规划设计管理处《建设工程规划许可证》（编号：建字第140321201500026号）。</w:t>
      </w:r>
    </w:p>
    <w:p w14:paraId="7078EDEA"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2015年10月26日，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取得平定县住房保障和城乡建设管理局《建筑工程施工许可证》（编号：140321201510260101）。</w:t>
      </w:r>
    </w:p>
    <w:p w14:paraId="6A4C21F7" w14:textId="77777777" w:rsidR="00C82845" w:rsidRPr="008C1933" w:rsidRDefault="00780B77" w:rsidP="008C1933">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2017年5月24日，项目取得平定县规划设计管理处《建设工程竣工规划认可证》（编号：140321201700007号）。</w:t>
      </w:r>
    </w:p>
    <w:p w14:paraId="05BFF998"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
          <w:sz w:val="28"/>
          <w:szCs w:val="28"/>
        </w:rPr>
      </w:pPr>
      <w:r w:rsidRPr="008C1933">
        <w:rPr>
          <w:rFonts w:asciiTheme="minorEastAsia" w:eastAsiaTheme="minorEastAsia" w:hAnsiTheme="minorEastAsia" w:cstheme="minorEastAsia" w:hint="eastAsia"/>
          <w:b/>
          <w:sz w:val="28"/>
          <w:szCs w:val="28"/>
        </w:rPr>
        <w:lastRenderedPageBreak/>
        <w:t>4、项目建设及进展情况</w:t>
      </w:r>
    </w:p>
    <w:p w14:paraId="30D6EF2C"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bCs/>
          <w:sz w:val="28"/>
          <w:szCs w:val="28"/>
        </w:rPr>
        <w:t>本</w:t>
      </w:r>
      <w:r w:rsidRPr="008C1933">
        <w:rPr>
          <w:rFonts w:asciiTheme="minorEastAsia" w:eastAsiaTheme="minorEastAsia" w:hAnsiTheme="minorEastAsia" w:cstheme="minorEastAsia" w:hint="eastAsia"/>
          <w:bCs/>
          <w:sz w:val="28"/>
          <w:szCs w:val="28"/>
        </w:rPr>
        <w:t>项目于2015年11月开工，2018年12月完工。</w:t>
      </w:r>
    </w:p>
    <w:p w14:paraId="40A2323E"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bCs/>
          <w:sz w:val="28"/>
          <w:szCs w:val="28"/>
        </w:rPr>
        <w:t>本项目</w:t>
      </w:r>
      <w:r w:rsidRPr="008C1933">
        <w:rPr>
          <w:rFonts w:asciiTheme="minorEastAsia" w:eastAsiaTheme="minorEastAsia" w:hAnsiTheme="minorEastAsia" w:cstheme="minorEastAsia" w:hint="eastAsia"/>
          <w:bCs/>
          <w:sz w:val="28"/>
          <w:szCs w:val="28"/>
        </w:rPr>
        <w:t>现整个工程已验收完毕，正在审计阶段。</w:t>
      </w:r>
    </w:p>
    <w:p w14:paraId="296E4466"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bCs/>
          <w:sz w:val="28"/>
          <w:szCs w:val="28"/>
        </w:rPr>
        <w:t>截止</w:t>
      </w:r>
      <w:r w:rsidRPr="008C1933">
        <w:rPr>
          <w:rFonts w:asciiTheme="minorEastAsia" w:eastAsiaTheme="minorEastAsia" w:hAnsiTheme="minorEastAsia" w:cstheme="minorEastAsia" w:hint="eastAsia"/>
          <w:bCs/>
          <w:sz w:val="28"/>
          <w:szCs w:val="28"/>
        </w:rPr>
        <w:t>2019年3月31日，</w:t>
      </w:r>
      <w:r w:rsidRPr="008C1933">
        <w:rPr>
          <w:rFonts w:asciiTheme="minorEastAsia" w:eastAsiaTheme="minorEastAsia" w:hAnsiTheme="minorEastAsia" w:cstheme="minorEastAsia"/>
          <w:bCs/>
          <w:sz w:val="28"/>
          <w:szCs w:val="28"/>
        </w:rPr>
        <w:t>本项目</w:t>
      </w:r>
      <w:r w:rsidRPr="008C1933">
        <w:rPr>
          <w:rFonts w:asciiTheme="minorEastAsia" w:eastAsiaTheme="minorEastAsia" w:hAnsiTheme="minorEastAsia" w:cstheme="minorEastAsia" w:hint="eastAsia"/>
          <w:bCs/>
          <w:sz w:val="28"/>
          <w:szCs w:val="28"/>
        </w:rPr>
        <w:t>已累计完成投资额9859.25万元，占</w:t>
      </w:r>
      <w:r w:rsidRPr="008C1933">
        <w:rPr>
          <w:rFonts w:asciiTheme="minorEastAsia" w:eastAsiaTheme="minorEastAsia" w:hAnsiTheme="minorEastAsia" w:cstheme="minorEastAsia"/>
          <w:bCs/>
          <w:sz w:val="28"/>
          <w:szCs w:val="28"/>
        </w:rPr>
        <w:t>总投资额</w:t>
      </w:r>
      <w:r w:rsidRPr="008C1933">
        <w:rPr>
          <w:rFonts w:asciiTheme="minorEastAsia" w:eastAsiaTheme="minorEastAsia" w:hAnsiTheme="minorEastAsia" w:cstheme="minorEastAsia" w:hint="eastAsia"/>
          <w:bCs/>
          <w:sz w:val="28"/>
          <w:szCs w:val="28"/>
        </w:rPr>
        <w:t>的100%。</w:t>
      </w:r>
    </w:p>
    <w:p w14:paraId="0642C8A9" w14:textId="77777777" w:rsidR="00C82845" w:rsidRPr="008C1933" w:rsidRDefault="00780B77" w:rsidP="008C1933">
      <w:pPr>
        <w:pStyle w:val="2"/>
        <w:spacing w:before="0" w:after="0" w:line="600" w:lineRule="exact"/>
        <w:ind w:firstLineChars="200" w:firstLine="560"/>
        <w:rPr>
          <w:rFonts w:asciiTheme="minorEastAsia" w:eastAsiaTheme="minorEastAsia" w:hAnsiTheme="minorEastAsia" w:cstheme="minorEastAsia"/>
          <w:sz w:val="28"/>
          <w:szCs w:val="28"/>
        </w:rPr>
      </w:pPr>
      <w:bookmarkStart w:id="93" w:name="_Toc1576823133"/>
      <w:bookmarkStart w:id="94" w:name="_Toc156479628"/>
      <w:r w:rsidRPr="008C1933">
        <w:rPr>
          <w:rFonts w:asciiTheme="minorEastAsia" w:eastAsiaTheme="minorEastAsia" w:hAnsiTheme="minorEastAsia" w:cstheme="minorEastAsia" w:hint="eastAsia"/>
          <w:sz w:val="28"/>
          <w:szCs w:val="28"/>
        </w:rPr>
        <w:t>五、债券重大公开事项</w:t>
      </w:r>
      <w:bookmarkEnd w:id="93"/>
      <w:bookmarkEnd w:id="94"/>
    </w:p>
    <w:p w14:paraId="4B18B96F" w14:textId="77777777" w:rsidR="00C82845" w:rsidRPr="008C1933" w:rsidRDefault="00780B77" w:rsidP="008C1933">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bCs/>
          <w:sz w:val="28"/>
          <w:szCs w:val="28"/>
        </w:rPr>
        <w:t>截止</w:t>
      </w:r>
      <w:r w:rsidRPr="008C1933">
        <w:rPr>
          <w:rFonts w:asciiTheme="minorEastAsia" w:eastAsiaTheme="minorEastAsia" w:hAnsiTheme="minorEastAsia" w:cstheme="minorEastAsia" w:hint="eastAsia"/>
          <w:bCs/>
          <w:sz w:val="28"/>
          <w:szCs w:val="28"/>
        </w:rPr>
        <w:t>2018年末，本单位所在债券资金使用地区未发生可能影响当地一般公共预算收入的重大事项。</w:t>
      </w:r>
    </w:p>
    <w:p w14:paraId="0E8EC074" w14:textId="77777777" w:rsidR="00C82845" w:rsidRPr="008C1933" w:rsidRDefault="00C82845" w:rsidP="008C1933">
      <w:pPr>
        <w:spacing w:line="600" w:lineRule="exact"/>
        <w:rPr>
          <w:rFonts w:asciiTheme="minorEastAsia" w:eastAsiaTheme="minorEastAsia" w:hAnsiTheme="minorEastAsia" w:cstheme="minorEastAsia"/>
          <w:bCs/>
          <w:sz w:val="28"/>
          <w:szCs w:val="28"/>
        </w:rPr>
      </w:pPr>
    </w:p>
    <w:p w14:paraId="1579CF8D" w14:textId="77777777" w:rsidR="00C82845" w:rsidRPr="008C1933" w:rsidRDefault="00780B77" w:rsidP="008C1933">
      <w:pPr>
        <w:spacing w:line="600" w:lineRule="exact"/>
        <w:jc w:val="right"/>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平定县教育科技局</w:t>
      </w:r>
    </w:p>
    <w:p w14:paraId="7D1C0A8B" w14:textId="77777777" w:rsidR="00C82845" w:rsidRPr="008C1933" w:rsidRDefault="00780B77" w:rsidP="008C1933">
      <w:pPr>
        <w:spacing w:line="600" w:lineRule="exact"/>
        <w:jc w:val="right"/>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二〇一九年</w:t>
      </w:r>
      <w:r w:rsidRPr="008C1933">
        <w:rPr>
          <w:rFonts w:asciiTheme="minorEastAsia" w:eastAsiaTheme="minorEastAsia" w:hAnsiTheme="minorEastAsia" w:cstheme="minorEastAsia"/>
          <w:bCs/>
          <w:sz w:val="28"/>
          <w:szCs w:val="28"/>
        </w:rPr>
        <w:t>八</w:t>
      </w:r>
      <w:r w:rsidRPr="008C1933">
        <w:rPr>
          <w:rFonts w:asciiTheme="minorEastAsia" w:eastAsiaTheme="minorEastAsia" w:hAnsiTheme="minorEastAsia" w:cstheme="minorEastAsia" w:hint="eastAsia"/>
          <w:bCs/>
          <w:sz w:val="28"/>
          <w:szCs w:val="28"/>
        </w:rPr>
        <w:t>月</w:t>
      </w:r>
    </w:p>
    <w:p w14:paraId="37CD6AC9" w14:textId="77777777" w:rsidR="00C82845" w:rsidRDefault="00C82845">
      <w:pPr>
        <w:jc w:val="right"/>
        <w:rPr>
          <w:rFonts w:asciiTheme="minorEastAsia" w:hAnsiTheme="minorEastAsia" w:cstheme="minorEastAsia"/>
          <w:bCs/>
          <w:sz w:val="28"/>
          <w:szCs w:val="28"/>
        </w:rPr>
      </w:pPr>
    </w:p>
    <w:p w14:paraId="5E867743" w14:textId="77777777" w:rsidR="00C82845" w:rsidRDefault="00C82845">
      <w:pPr>
        <w:jc w:val="right"/>
        <w:rPr>
          <w:rFonts w:asciiTheme="minorEastAsia" w:hAnsiTheme="minorEastAsia" w:cstheme="minorEastAsia"/>
          <w:bCs/>
          <w:sz w:val="28"/>
          <w:szCs w:val="28"/>
        </w:rPr>
      </w:pPr>
    </w:p>
    <w:p w14:paraId="679A21CD" w14:textId="77777777" w:rsidR="00C82845" w:rsidRDefault="00C82845">
      <w:pPr>
        <w:jc w:val="right"/>
        <w:rPr>
          <w:rFonts w:asciiTheme="minorEastAsia" w:hAnsiTheme="minorEastAsia" w:cstheme="minorEastAsia"/>
          <w:bCs/>
          <w:sz w:val="28"/>
          <w:szCs w:val="28"/>
        </w:rPr>
      </w:pPr>
    </w:p>
    <w:p w14:paraId="1F0F94DC" w14:textId="77777777" w:rsidR="00C82845" w:rsidRDefault="00C82845">
      <w:pPr>
        <w:jc w:val="right"/>
        <w:rPr>
          <w:rFonts w:asciiTheme="minorEastAsia" w:hAnsiTheme="minorEastAsia" w:cstheme="minorEastAsia"/>
          <w:bCs/>
          <w:sz w:val="28"/>
          <w:szCs w:val="28"/>
        </w:rPr>
      </w:pPr>
    </w:p>
    <w:p w14:paraId="33CE782A" w14:textId="77777777" w:rsidR="00C82845" w:rsidRDefault="00C82845">
      <w:pPr>
        <w:jc w:val="right"/>
        <w:rPr>
          <w:rFonts w:asciiTheme="minorEastAsia" w:hAnsiTheme="minorEastAsia" w:cstheme="minorEastAsia"/>
          <w:bCs/>
          <w:sz w:val="28"/>
          <w:szCs w:val="28"/>
        </w:rPr>
      </w:pPr>
    </w:p>
    <w:p w14:paraId="12E4BE99" w14:textId="77777777" w:rsidR="00C82845" w:rsidRDefault="00C82845">
      <w:pPr>
        <w:jc w:val="right"/>
        <w:rPr>
          <w:rFonts w:asciiTheme="minorEastAsia" w:hAnsiTheme="minorEastAsia" w:cstheme="minorEastAsia"/>
          <w:bCs/>
          <w:sz w:val="28"/>
          <w:szCs w:val="28"/>
        </w:rPr>
      </w:pPr>
    </w:p>
    <w:p w14:paraId="6C70B72A" w14:textId="77777777" w:rsidR="00C82845" w:rsidRDefault="00C82845">
      <w:pPr>
        <w:jc w:val="both"/>
        <w:rPr>
          <w:rFonts w:asciiTheme="minorEastAsia" w:hAnsiTheme="minorEastAsia" w:cstheme="minorEastAsia"/>
          <w:bCs/>
          <w:sz w:val="28"/>
          <w:szCs w:val="28"/>
        </w:rPr>
      </w:pPr>
    </w:p>
    <w:p w14:paraId="3B2FC051" w14:textId="77777777" w:rsidR="00C82845" w:rsidRPr="008C1933" w:rsidRDefault="00780B77" w:rsidP="008C1933">
      <w:pPr>
        <w:pStyle w:val="2"/>
        <w:spacing w:before="0" w:after="0" w:line="600" w:lineRule="exact"/>
        <w:jc w:val="center"/>
        <w:rPr>
          <w:rFonts w:asciiTheme="minorEastAsia" w:eastAsiaTheme="minorEastAsia" w:hAnsiTheme="minorEastAsia" w:cstheme="minorEastAsia"/>
        </w:rPr>
      </w:pPr>
      <w:bookmarkStart w:id="95" w:name="_Toc1433123868"/>
      <w:r w:rsidRPr="008C1933">
        <w:rPr>
          <w:rFonts w:asciiTheme="minorEastAsia" w:eastAsiaTheme="minorEastAsia" w:hAnsiTheme="minorEastAsia" w:cstheme="minorEastAsia"/>
        </w:rPr>
        <w:lastRenderedPageBreak/>
        <w:t>平定县交通运输局</w:t>
      </w:r>
      <w:bookmarkEnd w:id="95"/>
    </w:p>
    <w:p w14:paraId="31F1B938" w14:textId="77777777" w:rsidR="00C82845" w:rsidRPr="008C1933" w:rsidRDefault="00780B77" w:rsidP="008C1933">
      <w:pPr>
        <w:pStyle w:val="2"/>
        <w:spacing w:before="0" w:after="0" w:line="600" w:lineRule="exact"/>
        <w:jc w:val="center"/>
        <w:rPr>
          <w:rFonts w:asciiTheme="minorEastAsia" w:eastAsiaTheme="minorEastAsia" w:hAnsiTheme="minorEastAsia" w:cstheme="minorEastAsia"/>
        </w:rPr>
      </w:pPr>
      <w:bookmarkStart w:id="96" w:name="_Toc336264724"/>
      <w:r w:rsidRPr="008C1933">
        <w:rPr>
          <w:rFonts w:asciiTheme="minorEastAsia" w:eastAsiaTheme="minorEastAsia" w:hAnsiTheme="minorEastAsia" w:cstheme="minorEastAsia" w:hint="eastAsia"/>
        </w:rPr>
        <w:t>债券存续期信息公示</w:t>
      </w:r>
      <w:bookmarkEnd w:id="96"/>
    </w:p>
    <w:p w14:paraId="215B725C" w14:textId="77777777" w:rsidR="00C82845" w:rsidRPr="008C1933" w:rsidRDefault="00780B77" w:rsidP="008C1933">
      <w:pPr>
        <w:pStyle w:val="2"/>
        <w:spacing w:before="0" w:after="0" w:line="600" w:lineRule="exact"/>
        <w:ind w:firstLineChars="196" w:firstLine="549"/>
        <w:rPr>
          <w:rFonts w:asciiTheme="minorEastAsia" w:eastAsiaTheme="minorEastAsia" w:hAnsiTheme="minorEastAsia" w:cstheme="minorEastAsia"/>
          <w:bCs w:val="0"/>
          <w:sz w:val="28"/>
          <w:szCs w:val="28"/>
        </w:rPr>
      </w:pPr>
      <w:bookmarkStart w:id="97" w:name="_Toc977205412"/>
      <w:bookmarkStart w:id="98" w:name="_Toc1571741011"/>
      <w:r w:rsidRPr="008C1933">
        <w:rPr>
          <w:rFonts w:asciiTheme="minorEastAsia" w:eastAsiaTheme="minorEastAsia" w:hAnsiTheme="minorEastAsia" w:cstheme="minorEastAsia" w:hint="eastAsia"/>
          <w:bCs w:val="0"/>
          <w:sz w:val="28"/>
          <w:szCs w:val="28"/>
        </w:rPr>
        <w:t>一、债券资金使用单位</w:t>
      </w:r>
      <w:bookmarkEnd w:id="97"/>
      <w:bookmarkEnd w:id="98"/>
    </w:p>
    <w:p w14:paraId="4C3F052B" w14:textId="77777777" w:rsidR="00C82845" w:rsidRPr="008C1933" w:rsidRDefault="00780B77" w:rsidP="008C1933">
      <w:pPr>
        <w:adjustRightInd w:val="0"/>
        <w:snapToGrid w:val="0"/>
        <w:spacing w:line="600" w:lineRule="exact"/>
        <w:ind w:firstLineChars="200" w:firstLine="560"/>
        <w:rPr>
          <w:rFonts w:asciiTheme="minorEastAsia" w:hAnsiTheme="minorEastAsia" w:cstheme="minorEastAsia"/>
          <w:bCs/>
          <w:sz w:val="28"/>
          <w:szCs w:val="28"/>
        </w:rPr>
      </w:pPr>
      <w:r w:rsidRPr="008C1933">
        <w:rPr>
          <w:rFonts w:asciiTheme="minorEastAsia" w:hAnsiTheme="minorEastAsia" w:cstheme="minorEastAsia" w:hint="eastAsia"/>
          <w:bCs/>
          <w:sz w:val="28"/>
          <w:szCs w:val="28"/>
        </w:rPr>
        <w:t>本次信息公示所涉一般债券资金</w:t>
      </w:r>
      <w:r w:rsidRPr="008C1933">
        <w:rPr>
          <w:rFonts w:asciiTheme="minorEastAsia" w:hAnsiTheme="minorEastAsia" w:cstheme="minorEastAsia"/>
          <w:bCs/>
          <w:sz w:val="28"/>
          <w:szCs w:val="28"/>
        </w:rPr>
        <w:t>和普通专项债券资金的</w:t>
      </w:r>
      <w:r w:rsidRPr="008C1933">
        <w:rPr>
          <w:rFonts w:asciiTheme="minorEastAsia" w:hAnsiTheme="minorEastAsia" w:cstheme="minorEastAsia" w:hint="eastAsia"/>
          <w:bCs/>
          <w:sz w:val="28"/>
          <w:szCs w:val="28"/>
        </w:rPr>
        <w:t>使用单位：平定县交通运输局</w:t>
      </w:r>
      <w:r w:rsidRPr="008C1933">
        <w:rPr>
          <w:rFonts w:asciiTheme="minorEastAsia" w:hAnsiTheme="minorEastAsia" w:cstheme="minorEastAsia"/>
          <w:bCs/>
          <w:sz w:val="28"/>
          <w:szCs w:val="28"/>
        </w:rPr>
        <w:t>。</w:t>
      </w:r>
      <w:r w:rsidRPr="008C1933">
        <w:rPr>
          <w:rFonts w:asciiTheme="minorEastAsia" w:hAnsiTheme="minorEastAsia" w:cstheme="minorEastAsia" w:hint="eastAsia"/>
          <w:bCs/>
          <w:sz w:val="28"/>
          <w:szCs w:val="28"/>
        </w:rPr>
        <w:t>本单位依法取得</w:t>
      </w:r>
      <w:r w:rsidRPr="008C1933">
        <w:rPr>
          <w:rFonts w:asciiTheme="minorEastAsia" w:hAnsiTheme="minorEastAsia" w:cstheme="minorEastAsia"/>
          <w:bCs/>
          <w:sz w:val="28"/>
          <w:szCs w:val="28"/>
        </w:rPr>
        <w:t>了</w:t>
      </w:r>
      <w:r w:rsidRPr="008C1933">
        <w:rPr>
          <w:rFonts w:asciiTheme="minorEastAsia" w:hAnsiTheme="minorEastAsia" w:cstheme="minorEastAsia" w:hint="eastAsia"/>
          <w:bCs/>
          <w:sz w:val="28"/>
          <w:szCs w:val="28"/>
        </w:rPr>
        <w:t>平定县委机构编制委员会</w:t>
      </w:r>
      <w:r w:rsidRPr="008C1933">
        <w:rPr>
          <w:rFonts w:asciiTheme="minorEastAsia" w:hAnsiTheme="minorEastAsia" w:cstheme="minorEastAsia"/>
          <w:bCs/>
          <w:sz w:val="28"/>
          <w:szCs w:val="28"/>
        </w:rPr>
        <w:t>颁发的《</w:t>
      </w:r>
      <w:r w:rsidRPr="008C1933">
        <w:rPr>
          <w:rFonts w:asciiTheme="minorEastAsia" w:hAnsiTheme="minorEastAsia" w:cstheme="minorEastAsia" w:hint="eastAsia"/>
          <w:bCs/>
          <w:sz w:val="28"/>
          <w:szCs w:val="28"/>
        </w:rPr>
        <w:t>机关法人证书</w:t>
      </w:r>
      <w:r w:rsidRPr="008C1933">
        <w:rPr>
          <w:rFonts w:asciiTheme="minorEastAsia" w:hAnsiTheme="minorEastAsia" w:cstheme="minorEastAsia"/>
          <w:bCs/>
          <w:sz w:val="28"/>
          <w:szCs w:val="28"/>
        </w:rPr>
        <w:t>》</w:t>
      </w:r>
      <w:r w:rsidRPr="008C1933">
        <w:rPr>
          <w:rFonts w:asciiTheme="minorEastAsia" w:hAnsiTheme="minorEastAsia" w:cstheme="minorEastAsia" w:hint="eastAsia"/>
          <w:bCs/>
          <w:sz w:val="28"/>
          <w:szCs w:val="28"/>
        </w:rPr>
        <w:t>。基本信息如下：</w:t>
      </w:r>
    </w:p>
    <w:tbl>
      <w:tblPr>
        <w:tblW w:w="8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3"/>
        <w:gridCol w:w="5692"/>
      </w:tblGrid>
      <w:tr w:rsidR="00C82845" w:rsidRPr="008C1933" w14:paraId="43CC0003" w14:textId="77777777">
        <w:trPr>
          <w:jc w:val="center"/>
        </w:trPr>
        <w:tc>
          <w:tcPr>
            <w:tcW w:w="2603" w:type="dxa"/>
            <w:tcBorders>
              <w:top w:val="single" w:sz="4" w:space="0" w:color="auto"/>
              <w:left w:val="single" w:sz="4" w:space="0" w:color="auto"/>
              <w:bottom w:val="single" w:sz="4" w:space="0" w:color="auto"/>
              <w:right w:val="single" w:sz="4" w:space="0" w:color="auto"/>
            </w:tcBorders>
          </w:tcPr>
          <w:p w14:paraId="28B622FB" w14:textId="77777777" w:rsidR="00C82845" w:rsidRPr="008C1933" w:rsidRDefault="00780B77" w:rsidP="008C1933">
            <w:pPr>
              <w:adjustRightInd w:val="0"/>
              <w:snapToGrid w:val="0"/>
              <w:spacing w:line="600" w:lineRule="exact"/>
              <w:jc w:val="center"/>
              <w:rPr>
                <w:rFonts w:asciiTheme="minorEastAsia" w:hAnsiTheme="minorEastAsia" w:cstheme="minorEastAsia"/>
                <w:bCs/>
                <w:sz w:val="28"/>
                <w:szCs w:val="28"/>
              </w:rPr>
            </w:pPr>
            <w:r w:rsidRPr="008C1933">
              <w:rPr>
                <w:rFonts w:asciiTheme="minorEastAsia" w:hAnsiTheme="minorEastAsia" w:cstheme="minorEastAsia"/>
                <w:bCs/>
                <w:sz w:val="28"/>
                <w:szCs w:val="28"/>
              </w:rPr>
              <w:t>机构</w:t>
            </w:r>
            <w:r w:rsidRPr="008C1933">
              <w:rPr>
                <w:rFonts w:asciiTheme="minorEastAsia" w:hAnsiTheme="minorEastAsia" w:cstheme="minorEastAsia" w:hint="eastAsia"/>
                <w:bCs/>
                <w:sz w:val="28"/>
                <w:szCs w:val="28"/>
              </w:rPr>
              <w:t>名称</w:t>
            </w:r>
          </w:p>
        </w:tc>
        <w:tc>
          <w:tcPr>
            <w:tcW w:w="5692" w:type="dxa"/>
            <w:tcBorders>
              <w:top w:val="single" w:sz="4" w:space="0" w:color="auto"/>
              <w:left w:val="single" w:sz="4" w:space="0" w:color="auto"/>
              <w:bottom w:val="single" w:sz="4" w:space="0" w:color="auto"/>
              <w:right w:val="single" w:sz="4" w:space="0" w:color="auto"/>
            </w:tcBorders>
          </w:tcPr>
          <w:p w14:paraId="6E68C149" w14:textId="77777777" w:rsidR="00C82845" w:rsidRPr="008C1933" w:rsidRDefault="00780B77" w:rsidP="008C1933">
            <w:pPr>
              <w:adjustRightInd w:val="0"/>
              <w:snapToGrid w:val="0"/>
              <w:spacing w:line="600" w:lineRule="exact"/>
              <w:jc w:val="center"/>
              <w:rPr>
                <w:rFonts w:asciiTheme="minorEastAsia" w:hAnsiTheme="minorEastAsia" w:cstheme="minorEastAsia"/>
                <w:bCs/>
                <w:sz w:val="28"/>
                <w:szCs w:val="28"/>
              </w:rPr>
            </w:pPr>
            <w:r w:rsidRPr="008C1933">
              <w:rPr>
                <w:rFonts w:asciiTheme="minorEastAsia" w:hAnsiTheme="minorEastAsia" w:cstheme="minorEastAsia" w:hint="eastAsia"/>
                <w:bCs/>
                <w:sz w:val="28"/>
                <w:szCs w:val="28"/>
              </w:rPr>
              <w:t>平定县交通运输局</w:t>
            </w:r>
          </w:p>
        </w:tc>
      </w:tr>
      <w:tr w:rsidR="00C82845" w:rsidRPr="008C1933" w14:paraId="33CFB31C" w14:textId="77777777">
        <w:trPr>
          <w:jc w:val="center"/>
        </w:trPr>
        <w:tc>
          <w:tcPr>
            <w:tcW w:w="2603" w:type="dxa"/>
            <w:tcBorders>
              <w:top w:val="single" w:sz="4" w:space="0" w:color="auto"/>
              <w:left w:val="single" w:sz="4" w:space="0" w:color="auto"/>
              <w:bottom w:val="single" w:sz="4" w:space="0" w:color="auto"/>
              <w:right w:val="single" w:sz="4" w:space="0" w:color="auto"/>
            </w:tcBorders>
          </w:tcPr>
          <w:p w14:paraId="04293B8D" w14:textId="77777777" w:rsidR="00C82845" w:rsidRPr="008C1933" w:rsidRDefault="00780B77" w:rsidP="008C1933">
            <w:pPr>
              <w:adjustRightInd w:val="0"/>
              <w:snapToGrid w:val="0"/>
              <w:spacing w:line="600" w:lineRule="exact"/>
              <w:jc w:val="center"/>
              <w:rPr>
                <w:rFonts w:asciiTheme="minorEastAsia" w:hAnsiTheme="minorEastAsia" w:cstheme="minorEastAsia"/>
                <w:bCs/>
                <w:sz w:val="28"/>
                <w:szCs w:val="28"/>
              </w:rPr>
            </w:pPr>
            <w:r w:rsidRPr="008C1933">
              <w:rPr>
                <w:rFonts w:asciiTheme="minorEastAsia" w:hAnsiTheme="minorEastAsia" w:cstheme="minorEastAsia" w:hint="eastAsia"/>
                <w:bCs/>
                <w:sz w:val="28"/>
                <w:szCs w:val="28"/>
              </w:rPr>
              <w:t>统一社会信用代码</w:t>
            </w:r>
          </w:p>
        </w:tc>
        <w:tc>
          <w:tcPr>
            <w:tcW w:w="5692" w:type="dxa"/>
            <w:tcBorders>
              <w:top w:val="single" w:sz="4" w:space="0" w:color="auto"/>
              <w:left w:val="single" w:sz="4" w:space="0" w:color="auto"/>
              <w:bottom w:val="single" w:sz="4" w:space="0" w:color="auto"/>
              <w:right w:val="single" w:sz="4" w:space="0" w:color="auto"/>
            </w:tcBorders>
          </w:tcPr>
          <w:p w14:paraId="3CDE3623" w14:textId="77777777" w:rsidR="00C82845" w:rsidRPr="008C1933" w:rsidRDefault="00780B77" w:rsidP="008C1933">
            <w:pPr>
              <w:adjustRightInd w:val="0"/>
              <w:snapToGrid w:val="0"/>
              <w:spacing w:line="600" w:lineRule="exact"/>
              <w:jc w:val="center"/>
              <w:rPr>
                <w:rFonts w:asciiTheme="minorEastAsia" w:hAnsiTheme="minorEastAsia" w:cstheme="minorEastAsia"/>
                <w:bCs/>
                <w:sz w:val="28"/>
                <w:szCs w:val="28"/>
              </w:rPr>
            </w:pPr>
            <w:r w:rsidRPr="008C1933">
              <w:rPr>
                <w:rFonts w:asciiTheme="minorEastAsia" w:hAnsiTheme="minorEastAsia" w:cstheme="minorEastAsia" w:hint="eastAsia"/>
                <w:bCs/>
                <w:sz w:val="28"/>
                <w:szCs w:val="28"/>
              </w:rPr>
              <w:t>1114032101233035791</w:t>
            </w:r>
          </w:p>
        </w:tc>
      </w:tr>
      <w:tr w:rsidR="00C82845" w:rsidRPr="008C1933" w14:paraId="272E530C" w14:textId="77777777">
        <w:trPr>
          <w:jc w:val="center"/>
        </w:trPr>
        <w:tc>
          <w:tcPr>
            <w:tcW w:w="2603" w:type="dxa"/>
            <w:tcBorders>
              <w:top w:val="single" w:sz="4" w:space="0" w:color="auto"/>
              <w:left w:val="single" w:sz="4" w:space="0" w:color="auto"/>
              <w:bottom w:val="single" w:sz="4" w:space="0" w:color="auto"/>
              <w:right w:val="single" w:sz="4" w:space="0" w:color="auto"/>
            </w:tcBorders>
          </w:tcPr>
          <w:p w14:paraId="4216FD35" w14:textId="77777777" w:rsidR="00C82845" w:rsidRPr="008C1933" w:rsidRDefault="00780B77" w:rsidP="008C1933">
            <w:pPr>
              <w:adjustRightInd w:val="0"/>
              <w:snapToGrid w:val="0"/>
              <w:spacing w:line="600" w:lineRule="exact"/>
              <w:jc w:val="center"/>
              <w:rPr>
                <w:rFonts w:asciiTheme="minorEastAsia" w:hAnsiTheme="minorEastAsia" w:cstheme="minorEastAsia"/>
                <w:bCs/>
                <w:sz w:val="28"/>
                <w:szCs w:val="28"/>
              </w:rPr>
            </w:pPr>
            <w:r w:rsidRPr="008C1933">
              <w:rPr>
                <w:rFonts w:asciiTheme="minorEastAsia" w:hAnsiTheme="minorEastAsia" w:cstheme="minorEastAsia" w:hint="eastAsia"/>
                <w:bCs/>
                <w:sz w:val="28"/>
                <w:szCs w:val="28"/>
              </w:rPr>
              <w:t>负责人/法定代表人</w:t>
            </w:r>
          </w:p>
        </w:tc>
        <w:tc>
          <w:tcPr>
            <w:tcW w:w="5692" w:type="dxa"/>
            <w:tcBorders>
              <w:top w:val="single" w:sz="4" w:space="0" w:color="auto"/>
              <w:left w:val="single" w:sz="4" w:space="0" w:color="auto"/>
              <w:bottom w:val="single" w:sz="4" w:space="0" w:color="auto"/>
              <w:right w:val="single" w:sz="4" w:space="0" w:color="auto"/>
            </w:tcBorders>
          </w:tcPr>
          <w:p w14:paraId="06FCB166" w14:textId="77777777" w:rsidR="00C82845" w:rsidRPr="008C1933" w:rsidRDefault="00780B77" w:rsidP="008C1933">
            <w:pPr>
              <w:adjustRightInd w:val="0"/>
              <w:snapToGrid w:val="0"/>
              <w:spacing w:line="600" w:lineRule="exact"/>
              <w:jc w:val="center"/>
              <w:rPr>
                <w:rFonts w:asciiTheme="minorEastAsia" w:hAnsiTheme="minorEastAsia" w:cstheme="minorEastAsia"/>
                <w:bCs/>
                <w:sz w:val="28"/>
                <w:szCs w:val="28"/>
              </w:rPr>
            </w:pPr>
            <w:r w:rsidRPr="008C1933">
              <w:rPr>
                <w:rFonts w:asciiTheme="minorEastAsia" w:hAnsiTheme="minorEastAsia" w:cstheme="minorEastAsia" w:hint="eastAsia"/>
                <w:bCs/>
                <w:sz w:val="28"/>
                <w:szCs w:val="28"/>
              </w:rPr>
              <w:t>郗雁军</w:t>
            </w:r>
          </w:p>
        </w:tc>
      </w:tr>
      <w:tr w:rsidR="00C82845" w:rsidRPr="008C1933" w14:paraId="617AB502" w14:textId="77777777">
        <w:trPr>
          <w:jc w:val="center"/>
        </w:trPr>
        <w:tc>
          <w:tcPr>
            <w:tcW w:w="2603" w:type="dxa"/>
            <w:tcBorders>
              <w:top w:val="single" w:sz="4" w:space="0" w:color="auto"/>
              <w:left w:val="single" w:sz="4" w:space="0" w:color="auto"/>
              <w:bottom w:val="single" w:sz="4" w:space="0" w:color="auto"/>
              <w:right w:val="single" w:sz="4" w:space="0" w:color="auto"/>
            </w:tcBorders>
          </w:tcPr>
          <w:p w14:paraId="3734C7A8" w14:textId="77777777" w:rsidR="00C82845" w:rsidRPr="008C1933" w:rsidRDefault="00780B77" w:rsidP="008C1933">
            <w:pPr>
              <w:adjustRightInd w:val="0"/>
              <w:snapToGrid w:val="0"/>
              <w:spacing w:line="600" w:lineRule="exact"/>
              <w:jc w:val="center"/>
              <w:rPr>
                <w:rFonts w:asciiTheme="minorEastAsia" w:hAnsiTheme="minorEastAsia" w:cstheme="minorEastAsia"/>
                <w:bCs/>
                <w:sz w:val="28"/>
                <w:szCs w:val="28"/>
              </w:rPr>
            </w:pPr>
            <w:r w:rsidRPr="008C1933">
              <w:rPr>
                <w:rFonts w:asciiTheme="minorEastAsia" w:hAnsiTheme="minorEastAsia" w:cstheme="minorEastAsia" w:hint="eastAsia"/>
                <w:bCs/>
                <w:sz w:val="28"/>
                <w:szCs w:val="28"/>
              </w:rPr>
              <w:t>地址</w:t>
            </w:r>
          </w:p>
        </w:tc>
        <w:tc>
          <w:tcPr>
            <w:tcW w:w="5692" w:type="dxa"/>
            <w:tcBorders>
              <w:top w:val="single" w:sz="4" w:space="0" w:color="auto"/>
              <w:left w:val="single" w:sz="4" w:space="0" w:color="auto"/>
              <w:bottom w:val="single" w:sz="4" w:space="0" w:color="auto"/>
              <w:right w:val="single" w:sz="4" w:space="0" w:color="auto"/>
            </w:tcBorders>
          </w:tcPr>
          <w:p w14:paraId="7EDC38C4" w14:textId="77777777" w:rsidR="00C82845" w:rsidRPr="008C1933" w:rsidRDefault="00780B77" w:rsidP="008C1933">
            <w:pPr>
              <w:adjustRightInd w:val="0"/>
              <w:snapToGrid w:val="0"/>
              <w:spacing w:line="600" w:lineRule="exact"/>
              <w:jc w:val="center"/>
              <w:rPr>
                <w:rFonts w:asciiTheme="minorEastAsia" w:hAnsiTheme="minorEastAsia" w:cstheme="minorEastAsia"/>
                <w:bCs/>
                <w:sz w:val="28"/>
                <w:szCs w:val="28"/>
              </w:rPr>
            </w:pPr>
            <w:r w:rsidRPr="008C1933">
              <w:rPr>
                <w:rFonts w:asciiTheme="minorEastAsia" w:hAnsiTheme="minorEastAsia" w:cstheme="minorEastAsia" w:hint="eastAsia"/>
                <w:bCs/>
                <w:sz w:val="28"/>
                <w:szCs w:val="28"/>
              </w:rPr>
              <w:t>平定县东大街152号</w:t>
            </w:r>
          </w:p>
        </w:tc>
      </w:tr>
      <w:tr w:rsidR="00C82845" w:rsidRPr="008C1933" w14:paraId="2C507409" w14:textId="77777777">
        <w:trPr>
          <w:jc w:val="center"/>
        </w:trPr>
        <w:tc>
          <w:tcPr>
            <w:tcW w:w="2603" w:type="dxa"/>
            <w:tcBorders>
              <w:top w:val="single" w:sz="4" w:space="0" w:color="auto"/>
              <w:left w:val="single" w:sz="4" w:space="0" w:color="auto"/>
              <w:bottom w:val="single" w:sz="4" w:space="0" w:color="auto"/>
              <w:right w:val="single" w:sz="4" w:space="0" w:color="auto"/>
            </w:tcBorders>
          </w:tcPr>
          <w:p w14:paraId="3B7EE6AB" w14:textId="77777777" w:rsidR="00C82845" w:rsidRPr="008C1933" w:rsidRDefault="00780B77" w:rsidP="008C1933">
            <w:pPr>
              <w:adjustRightInd w:val="0"/>
              <w:snapToGrid w:val="0"/>
              <w:spacing w:line="600" w:lineRule="exact"/>
              <w:jc w:val="center"/>
              <w:rPr>
                <w:rFonts w:asciiTheme="minorEastAsia" w:hAnsiTheme="minorEastAsia" w:cstheme="minorEastAsia"/>
                <w:bCs/>
                <w:sz w:val="28"/>
                <w:szCs w:val="28"/>
              </w:rPr>
            </w:pPr>
            <w:r w:rsidRPr="008C1933">
              <w:rPr>
                <w:rFonts w:asciiTheme="minorEastAsia" w:hAnsiTheme="minorEastAsia" w:cstheme="minorEastAsia" w:hint="eastAsia"/>
                <w:bCs/>
                <w:sz w:val="28"/>
                <w:szCs w:val="28"/>
              </w:rPr>
              <w:t>登记部门</w:t>
            </w:r>
          </w:p>
        </w:tc>
        <w:tc>
          <w:tcPr>
            <w:tcW w:w="5692" w:type="dxa"/>
            <w:tcBorders>
              <w:top w:val="single" w:sz="4" w:space="0" w:color="auto"/>
              <w:left w:val="single" w:sz="4" w:space="0" w:color="auto"/>
              <w:bottom w:val="single" w:sz="4" w:space="0" w:color="auto"/>
              <w:right w:val="single" w:sz="4" w:space="0" w:color="auto"/>
            </w:tcBorders>
          </w:tcPr>
          <w:p w14:paraId="0E63F8E7" w14:textId="77777777" w:rsidR="00C82845" w:rsidRPr="008C1933" w:rsidRDefault="00780B77" w:rsidP="008C1933">
            <w:pPr>
              <w:adjustRightInd w:val="0"/>
              <w:snapToGrid w:val="0"/>
              <w:spacing w:line="600" w:lineRule="exact"/>
              <w:jc w:val="center"/>
              <w:rPr>
                <w:rFonts w:asciiTheme="minorEastAsia" w:hAnsiTheme="minorEastAsia" w:cstheme="minorEastAsia"/>
                <w:bCs/>
                <w:sz w:val="28"/>
                <w:szCs w:val="28"/>
              </w:rPr>
            </w:pPr>
            <w:r w:rsidRPr="008C1933">
              <w:rPr>
                <w:rFonts w:asciiTheme="minorEastAsia" w:hAnsiTheme="minorEastAsia" w:cstheme="minorEastAsia" w:hint="eastAsia"/>
                <w:bCs/>
                <w:sz w:val="28"/>
                <w:szCs w:val="28"/>
              </w:rPr>
              <w:t>平定县委机构编制委员会</w:t>
            </w:r>
          </w:p>
        </w:tc>
      </w:tr>
      <w:tr w:rsidR="00C82845" w:rsidRPr="008C1933" w14:paraId="74A9AF5D" w14:textId="77777777">
        <w:trPr>
          <w:trHeight w:val="590"/>
          <w:jc w:val="center"/>
        </w:trPr>
        <w:tc>
          <w:tcPr>
            <w:tcW w:w="2603" w:type="dxa"/>
            <w:tcBorders>
              <w:top w:val="single" w:sz="4" w:space="0" w:color="auto"/>
              <w:left w:val="single" w:sz="4" w:space="0" w:color="auto"/>
              <w:bottom w:val="single" w:sz="4" w:space="0" w:color="auto"/>
              <w:right w:val="single" w:sz="4" w:space="0" w:color="auto"/>
            </w:tcBorders>
          </w:tcPr>
          <w:p w14:paraId="25804700" w14:textId="77777777" w:rsidR="00C82845" w:rsidRPr="008C1933" w:rsidRDefault="00780B77" w:rsidP="008C1933">
            <w:pPr>
              <w:adjustRightInd w:val="0"/>
              <w:snapToGrid w:val="0"/>
              <w:spacing w:line="600" w:lineRule="exact"/>
              <w:jc w:val="center"/>
              <w:rPr>
                <w:rFonts w:asciiTheme="minorEastAsia" w:hAnsiTheme="minorEastAsia" w:cstheme="minorEastAsia"/>
                <w:bCs/>
                <w:sz w:val="28"/>
                <w:szCs w:val="28"/>
              </w:rPr>
            </w:pPr>
            <w:r w:rsidRPr="008C1933">
              <w:rPr>
                <w:rFonts w:asciiTheme="minorEastAsia" w:hAnsiTheme="minorEastAsia" w:cstheme="minorEastAsia" w:hint="eastAsia"/>
                <w:bCs/>
                <w:sz w:val="28"/>
                <w:szCs w:val="28"/>
              </w:rPr>
              <w:t>颁发时间</w:t>
            </w:r>
          </w:p>
        </w:tc>
        <w:tc>
          <w:tcPr>
            <w:tcW w:w="5692" w:type="dxa"/>
            <w:tcBorders>
              <w:top w:val="single" w:sz="4" w:space="0" w:color="auto"/>
              <w:left w:val="single" w:sz="4" w:space="0" w:color="auto"/>
              <w:bottom w:val="single" w:sz="4" w:space="0" w:color="auto"/>
              <w:right w:val="single" w:sz="4" w:space="0" w:color="auto"/>
            </w:tcBorders>
          </w:tcPr>
          <w:p w14:paraId="45309AA6" w14:textId="77777777" w:rsidR="00C82845" w:rsidRPr="008C1933" w:rsidRDefault="00780B77" w:rsidP="008C1933">
            <w:pPr>
              <w:adjustRightInd w:val="0"/>
              <w:snapToGrid w:val="0"/>
              <w:spacing w:line="600" w:lineRule="exact"/>
              <w:jc w:val="center"/>
              <w:rPr>
                <w:rFonts w:asciiTheme="minorEastAsia" w:hAnsiTheme="minorEastAsia" w:cstheme="minorEastAsia"/>
                <w:bCs/>
                <w:sz w:val="28"/>
                <w:szCs w:val="28"/>
              </w:rPr>
            </w:pPr>
            <w:r w:rsidRPr="008C1933">
              <w:rPr>
                <w:rFonts w:asciiTheme="minorEastAsia" w:hAnsiTheme="minorEastAsia" w:cstheme="minorEastAsia" w:hint="eastAsia"/>
                <w:bCs/>
                <w:sz w:val="28"/>
                <w:szCs w:val="28"/>
              </w:rPr>
              <w:t>2019年3月12日</w:t>
            </w:r>
          </w:p>
        </w:tc>
      </w:tr>
    </w:tbl>
    <w:p w14:paraId="2CB9738E" w14:textId="77777777" w:rsidR="00C82845" w:rsidRPr="008C1933" w:rsidRDefault="00780B77" w:rsidP="008C1933">
      <w:pPr>
        <w:spacing w:line="600" w:lineRule="exact"/>
        <w:ind w:firstLineChars="200" w:firstLine="560"/>
        <w:rPr>
          <w:rFonts w:asciiTheme="minorEastAsia" w:hAnsiTheme="minorEastAsia" w:cstheme="minorEastAsia"/>
          <w:b/>
          <w:sz w:val="28"/>
          <w:szCs w:val="28"/>
        </w:rPr>
      </w:pPr>
      <w:r w:rsidRPr="008C1933">
        <w:rPr>
          <w:rFonts w:asciiTheme="minorEastAsia" w:hAnsiTheme="minorEastAsia" w:cstheme="minorEastAsia" w:hint="eastAsia"/>
          <w:b/>
          <w:sz w:val="28"/>
          <w:szCs w:val="28"/>
        </w:rPr>
        <w:t>二、债券资金拨付情况</w:t>
      </w:r>
    </w:p>
    <w:p w14:paraId="6192D04C" w14:textId="77777777" w:rsidR="00C82845" w:rsidRPr="008C1933" w:rsidRDefault="00780B77" w:rsidP="008C1933">
      <w:pPr>
        <w:spacing w:line="600" w:lineRule="exact"/>
        <w:ind w:firstLineChars="200" w:firstLine="560"/>
        <w:rPr>
          <w:rFonts w:asciiTheme="minorEastAsia" w:hAnsiTheme="minorEastAsia" w:cstheme="minorEastAsia"/>
          <w:sz w:val="28"/>
          <w:szCs w:val="28"/>
        </w:rPr>
      </w:pPr>
      <w:r w:rsidRPr="008C1933">
        <w:rPr>
          <w:rFonts w:asciiTheme="minorEastAsia" w:hAnsiTheme="minorEastAsia" w:cstheme="minorEastAsia" w:hint="eastAsia"/>
          <w:sz w:val="28"/>
          <w:szCs w:val="28"/>
        </w:rPr>
        <w:t>2018年</w:t>
      </w:r>
      <w:r w:rsidRPr="008C1933">
        <w:rPr>
          <w:rFonts w:asciiTheme="minorEastAsia" w:hAnsiTheme="minorEastAsia" w:cstheme="minorEastAsia"/>
          <w:sz w:val="28"/>
          <w:szCs w:val="28"/>
        </w:rPr>
        <w:t>度</w:t>
      </w:r>
      <w:r w:rsidRPr="008C1933">
        <w:rPr>
          <w:rFonts w:asciiTheme="minorEastAsia" w:hAnsiTheme="minorEastAsia" w:cstheme="minorEastAsia" w:hint="eastAsia"/>
          <w:sz w:val="28"/>
          <w:szCs w:val="28"/>
        </w:rPr>
        <w:t>，平定县交通运输局共收到</w:t>
      </w:r>
      <w:r w:rsidRPr="008C1933">
        <w:rPr>
          <w:rFonts w:asciiTheme="minorEastAsia" w:hAnsiTheme="minorEastAsia" w:cstheme="minorEastAsia"/>
          <w:sz w:val="28"/>
          <w:szCs w:val="28"/>
        </w:rPr>
        <w:t>平定县财政局</w:t>
      </w:r>
      <w:r w:rsidRPr="008C1933">
        <w:rPr>
          <w:rFonts w:asciiTheme="minorEastAsia" w:hAnsiTheme="minorEastAsia" w:cstheme="minorEastAsia" w:hint="eastAsia"/>
          <w:sz w:val="28"/>
          <w:szCs w:val="28"/>
        </w:rPr>
        <w:t>拨付的债券资金15,500.00万元，其中：一般债券资金3,500.00万元，普通专项债券资金12,000.00万元。具体情况如下：</w:t>
      </w:r>
    </w:p>
    <w:p w14:paraId="584DD8E9" w14:textId="77777777" w:rsidR="00C82845" w:rsidRPr="008C1933" w:rsidRDefault="00780B77" w:rsidP="008C1933">
      <w:pPr>
        <w:adjustRightInd w:val="0"/>
        <w:snapToGrid w:val="0"/>
        <w:spacing w:line="600" w:lineRule="exact"/>
        <w:ind w:firstLineChars="200" w:firstLine="560"/>
        <w:rPr>
          <w:rFonts w:asciiTheme="minorEastAsia" w:hAnsiTheme="minorEastAsia" w:cstheme="minorEastAsia"/>
          <w:sz w:val="28"/>
          <w:szCs w:val="28"/>
        </w:rPr>
      </w:pPr>
      <w:r w:rsidRPr="008C1933">
        <w:rPr>
          <w:rFonts w:asciiTheme="minorEastAsia" w:hAnsiTheme="minorEastAsia" w:cstheme="minorEastAsia" w:hint="eastAsia"/>
          <w:color w:val="000000"/>
          <w:sz w:val="28"/>
          <w:szCs w:val="28"/>
        </w:rPr>
        <w:t>2018年2月至12月，平定县财政局拨付债券资金</w:t>
      </w:r>
      <w:r w:rsidRPr="008C1933">
        <w:rPr>
          <w:rFonts w:asciiTheme="minorEastAsia" w:hAnsiTheme="minorEastAsia" w:cstheme="minorEastAsia" w:hint="eastAsia"/>
          <w:sz w:val="28"/>
          <w:szCs w:val="28"/>
        </w:rPr>
        <w:t>15,500.00</w:t>
      </w:r>
      <w:r w:rsidRPr="008C1933">
        <w:rPr>
          <w:rFonts w:asciiTheme="minorEastAsia" w:hAnsiTheme="minorEastAsia" w:cstheme="minorEastAsia" w:hint="eastAsia"/>
          <w:color w:val="000000"/>
          <w:sz w:val="28"/>
          <w:szCs w:val="28"/>
        </w:rPr>
        <w:t>万元，用于阳泉汽车客运南站项目、</w:t>
      </w:r>
      <w:r w:rsidRPr="008C1933">
        <w:rPr>
          <w:rFonts w:asciiTheme="minorEastAsia" w:hAnsiTheme="minorEastAsia" w:cstheme="minorEastAsia" w:hint="eastAsia"/>
          <w:sz w:val="28"/>
          <w:szCs w:val="28"/>
        </w:rPr>
        <w:t>园区主干道项目、旅游路建设项目和部分零星工程</w:t>
      </w:r>
      <w:r w:rsidRPr="008C1933">
        <w:rPr>
          <w:rFonts w:asciiTheme="minorEastAsia" w:hAnsiTheme="minorEastAsia" w:cstheme="minorEastAsia" w:hint="eastAsia"/>
          <w:color w:val="000000"/>
          <w:sz w:val="28"/>
          <w:szCs w:val="28"/>
        </w:rPr>
        <w:t>。</w:t>
      </w:r>
    </w:p>
    <w:p w14:paraId="3D8752AA" w14:textId="77777777" w:rsidR="00C82845" w:rsidRPr="008C1933" w:rsidRDefault="00780B77" w:rsidP="008C1933">
      <w:pPr>
        <w:spacing w:line="600" w:lineRule="exact"/>
        <w:ind w:firstLineChars="200" w:firstLine="560"/>
        <w:rPr>
          <w:rFonts w:asciiTheme="minorEastAsia" w:hAnsiTheme="minorEastAsia" w:cstheme="minorEastAsia"/>
          <w:b/>
          <w:sz w:val="28"/>
          <w:szCs w:val="28"/>
        </w:rPr>
      </w:pPr>
      <w:r w:rsidRPr="008C1933">
        <w:rPr>
          <w:rFonts w:asciiTheme="minorEastAsia" w:hAnsiTheme="minorEastAsia" w:cstheme="minorEastAsia" w:hint="eastAsia"/>
          <w:b/>
          <w:sz w:val="28"/>
          <w:szCs w:val="28"/>
        </w:rPr>
        <w:t>三、债券资金使用情况</w:t>
      </w:r>
    </w:p>
    <w:p w14:paraId="0B7B0C71" w14:textId="77777777" w:rsidR="00C82845" w:rsidRPr="008C1933" w:rsidRDefault="00780B77" w:rsidP="008C1933">
      <w:pPr>
        <w:spacing w:line="600" w:lineRule="exact"/>
        <w:ind w:firstLineChars="200" w:firstLine="560"/>
        <w:rPr>
          <w:rFonts w:asciiTheme="minorEastAsia" w:hAnsiTheme="minorEastAsia" w:cstheme="minorEastAsia"/>
          <w:sz w:val="28"/>
          <w:szCs w:val="28"/>
        </w:rPr>
      </w:pPr>
      <w:r w:rsidRPr="008C1933">
        <w:rPr>
          <w:rFonts w:asciiTheme="minorEastAsia" w:hAnsiTheme="minorEastAsia" w:cstheme="minorEastAsia" w:hint="eastAsia"/>
          <w:sz w:val="28"/>
          <w:szCs w:val="28"/>
        </w:rPr>
        <w:t>2018年度平定县交通运输局的债券资金用于阳泉汽车客运南站、园区主干道、零星工程和旅游路建设四个项目，截止2019年3月31</w:t>
      </w:r>
      <w:r w:rsidRPr="008C1933">
        <w:rPr>
          <w:rFonts w:asciiTheme="minorEastAsia" w:hAnsiTheme="minorEastAsia" w:cstheme="minorEastAsia" w:hint="eastAsia"/>
          <w:sz w:val="28"/>
          <w:szCs w:val="28"/>
        </w:rPr>
        <w:lastRenderedPageBreak/>
        <w:t>日，债券资金已支付工程进度款4,648.48万元，结转10,851.52万元。</w:t>
      </w:r>
    </w:p>
    <w:p w14:paraId="0A9905E0" w14:textId="77777777" w:rsidR="00C82845" w:rsidRPr="008C1933" w:rsidRDefault="00780B77" w:rsidP="008C1933">
      <w:pPr>
        <w:spacing w:line="600" w:lineRule="exact"/>
        <w:ind w:firstLineChars="200" w:firstLine="560"/>
        <w:rPr>
          <w:rFonts w:asciiTheme="minorEastAsia" w:hAnsiTheme="minorEastAsia" w:cstheme="minorEastAsia"/>
          <w:b/>
          <w:bCs/>
          <w:sz w:val="28"/>
          <w:szCs w:val="28"/>
        </w:rPr>
      </w:pPr>
      <w:r w:rsidRPr="008C1933">
        <w:rPr>
          <w:rFonts w:asciiTheme="minorEastAsia" w:hAnsiTheme="minorEastAsia" w:cstheme="minorEastAsia" w:hint="eastAsia"/>
          <w:b/>
          <w:bCs/>
          <w:sz w:val="28"/>
          <w:szCs w:val="28"/>
        </w:rPr>
        <w:t>（一）阳泉汽车客运南站项目</w:t>
      </w:r>
    </w:p>
    <w:p w14:paraId="2B83060B" w14:textId="77777777" w:rsidR="00C82845" w:rsidRPr="008C1933" w:rsidRDefault="00780B77" w:rsidP="008C1933">
      <w:pPr>
        <w:adjustRightInd w:val="0"/>
        <w:snapToGrid w:val="0"/>
        <w:spacing w:line="600" w:lineRule="exact"/>
        <w:ind w:firstLineChars="200" w:firstLine="560"/>
        <w:rPr>
          <w:rFonts w:asciiTheme="minorEastAsia" w:hAnsiTheme="minorEastAsia" w:cstheme="minorEastAsia"/>
          <w:sz w:val="28"/>
          <w:szCs w:val="28"/>
        </w:rPr>
      </w:pPr>
      <w:r w:rsidRPr="008C1933">
        <w:rPr>
          <w:rFonts w:asciiTheme="minorEastAsia" w:hAnsiTheme="minorEastAsia" w:cstheme="minorEastAsia" w:hint="eastAsia"/>
          <w:sz w:val="28"/>
          <w:szCs w:val="28"/>
        </w:rPr>
        <w:t>截止2018年12月31日，平定县交通运输局阳泉汽车客运南站项目本年度债券资金已全部使用完毕。</w:t>
      </w:r>
    </w:p>
    <w:tbl>
      <w:tblPr>
        <w:tblW w:w="8522" w:type="dxa"/>
        <w:jc w:val="center"/>
        <w:tblLayout w:type="fixed"/>
        <w:tblLook w:val="04A0" w:firstRow="1" w:lastRow="0" w:firstColumn="1" w:lastColumn="0" w:noHBand="0" w:noVBand="1"/>
      </w:tblPr>
      <w:tblGrid>
        <w:gridCol w:w="759"/>
        <w:gridCol w:w="1516"/>
        <w:gridCol w:w="4631"/>
        <w:gridCol w:w="1616"/>
      </w:tblGrid>
      <w:tr w:rsidR="00C82845" w14:paraId="71A9026F" w14:textId="77777777">
        <w:trPr>
          <w:trHeight w:hRule="exact" w:val="454"/>
          <w:jc w:val="center"/>
        </w:trPr>
        <w:tc>
          <w:tcPr>
            <w:tcW w:w="759" w:type="dxa"/>
            <w:tcBorders>
              <w:top w:val="nil"/>
              <w:left w:val="nil"/>
              <w:bottom w:val="single" w:sz="8" w:space="0" w:color="auto"/>
              <w:right w:val="nil"/>
            </w:tcBorders>
            <w:shd w:val="clear" w:color="auto" w:fill="auto"/>
            <w:vAlign w:val="center"/>
          </w:tcPr>
          <w:p w14:paraId="5C8B9927" w14:textId="77777777" w:rsidR="00C82845" w:rsidRDefault="00780B77">
            <w:pPr>
              <w:jc w:val="right"/>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　</w:t>
            </w:r>
          </w:p>
        </w:tc>
        <w:tc>
          <w:tcPr>
            <w:tcW w:w="1516" w:type="dxa"/>
            <w:tcBorders>
              <w:top w:val="nil"/>
              <w:left w:val="nil"/>
              <w:bottom w:val="single" w:sz="8" w:space="0" w:color="auto"/>
              <w:right w:val="nil"/>
            </w:tcBorders>
            <w:shd w:val="clear" w:color="auto" w:fill="auto"/>
            <w:vAlign w:val="center"/>
          </w:tcPr>
          <w:p w14:paraId="727F601B" w14:textId="77777777" w:rsidR="00C82845" w:rsidRDefault="00780B77">
            <w:pPr>
              <w:jc w:val="right"/>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　</w:t>
            </w:r>
          </w:p>
        </w:tc>
        <w:tc>
          <w:tcPr>
            <w:tcW w:w="4631" w:type="dxa"/>
            <w:tcBorders>
              <w:top w:val="nil"/>
              <w:left w:val="nil"/>
              <w:bottom w:val="single" w:sz="8" w:space="0" w:color="auto"/>
              <w:right w:val="nil"/>
            </w:tcBorders>
            <w:shd w:val="clear" w:color="auto" w:fill="auto"/>
            <w:vAlign w:val="center"/>
          </w:tcPr>
          <w:p w14:paraId="1B96DE14" w14:textId="77777777" w:rsidR="00C82845" w:rsidRDefault="00780B77">
            <w:pPr>
              <w:jc w:val="right"/>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　</w:t>
            </w:r>
          </w:p>
        </w:tc>
        <w:tc>
          <w:tcPr>
            <w:tcW w:w="1616" w:type="dxa"/>
            <w:tcBorders>
              <w:top w:val="nil"/>
              <w:left w:val="nil"/>
              <w:bottom w:val="single" w:sz="8" w:space="0" w:color="auto"/>
              <w:right w:val="nil"/>
            </w:tcBorders>
            <w:shd w:val="clear" w:color="auto" w:fill="auto"/>
            <w:vAlign w:val="center"/>
          </w:tcPr>
          <w:p w14:paraId="05D258E5" w14:textId="77777777" w:rsidR="00C82845" w:rsidRDefault="00780B77">
            <w:pPr>
              <w:jc w:val="right"/>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金额单位：万元</w:t>
            </w:r>
          </w:p>
        </w:tc>
      </w:tr>
      <w:tr w:rsidR="00C82845" w14:paraId="0FEA4D35" w14:textId="77777777">
        <w:trPr>
          <w:trHeight w:hRule="exact" w:val="454"/>
          <w:jc w:val="center"/>
        </w:trPr>
        <w:tc>
          <w:tcPr>
            <w:tcW w:w="759" w:type="dxa"/>
            <w:tcBorders>
              <w:top w:val="nil"/>
              <w:left w:val="nil"/>
              <w:bottom w:val="dotted" w:sz="4" w:space="0" w:color="auto"/>
              <w:right w:val="dotted" w:sz="4" w:space="0" w:color="auto"/>
            </w:tcBorders>
            <w:shd w:val="clear" w:color="auto" w:fill="auto"/>
            <w:vAlign w:val="center"/>
          </w:tcPr>
          <w:p w14:paraId="7BCF53D5"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序 号</w:t>
            </w:r>
          </w:p>
        </w:tc>
        <w:tc>
          <w:tcPr>
            <w:tcW w:w="1516" w:type="dxa"/>
            <w:tcBorders>
              <w:top w:val="nil"/>
              <w:left w:val="nil"/>
              <w:bottom w:val="dotted" w:sz="4" w:space="0" w:color="auto"/>
              <w:right w:val="dotted" w:sz="4" w:space="0" w:color="auto"/>
            </w:tcBorders>
            <w:shd w:val="clear" w:color="auto" w:fill="auto"/>
            <w:vAlign w:val="center"/>
          </w:tcPr>
          <w:p w14:paraId="5BD007CA"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日 期</w:t>
            </w:r>
          </w:p>
        </w:tc>
        <w:tc>
          <w:tcPr>
            <w:tcW w:w="4631" w:type="dxa"/>
            <w:tcBorders>
              <w:top w:val="nil"/>
              <w:left w:val="nil"/>
              <w:bottom w:val="dotted" w:sz="4" w:space="0" w:color="auto"/>
              <w:right w:val="dotted" w:sz="4" w:space="0" w:color="auto"/>
            </w:tcBorders>
            <w:shd w:val="clear" w:color="auto" w:fill="auto"/>
            <w:vAlign w:val="center"/>
          </w:tcPr>
          <w:p w14:paraId="56C7C27F"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摘  要</w:t>
            </w:r>
          </w:p>
        </w:tc>
        <w:tc>
          <w:tcPr>
            <w:tcW w:w="1616" w:type="dxa"/>
            <w:tcBorders>
              <w:top w:val="nil"/>
              <w:left w:val="nil"/>
              <w:bottom w:val="dotted" w:sz="4" w:space="0" w:color="auto"/>
              <w:right w:val="nil"/>
            </w:tcBorders>
            <w:shd w:val="clear" w:color="auto" w:fill="auto"/>
            <w:vAlign w:val="center"/>
          </w:tcPr>
          <w:p w14:paraId="487D747A"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 xml:space="preserve">金 额 </w:t>
            </w:r>
          </w:p>
        </w:tc>
      </w:tr>
      <w:tr w:rsidR="00C82845" w14:paraId="533555E8" w14:textId="77777777">
        <w:trPr>
          <w:trHeight w:hRule="exact" w:val="454"/>
          <w:jc w:val="center"/>
        </w:trPr>
        <w:tc>
          <w:tcPr>
            <w:tcW w:w="759" w:type="dxa"/>
            <w:tcBorders>
              <w:top w:val="nil"/>
              <w:left w:val="nil"/>
              <w:bottom w:val="dotted" w:sz="4" w:space="0" w:color="auto"/>
              <w:right w:val="dotted" w:sz="4" w:space="0" w:color="auto"/>
            </w:tcBorders>
            <w:shd w:val="clear" w:color="auto" w:fill="auto"/>
            <w:vAlign w:val="center"/>
          </w:tcPr>
          <w:p w14:paraId="2AA09869"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516" w:type="dxa"/>
            <w:tcBorders>
              <w:top w:val="nil"/>
              <w:left w:val="nil"/>
              <w:bottom w:val="dotted" w:sz="4" w:space="0" w:color="auto"/>
              <w:right w:val="dotted" w:sz="4" w:space="0" w:color="auto"/>
            </w:tcBorders>
            <w:shd w:val="clear" w:color="auto" w:fill="auto"/>
            <w:vAlign w:val="center"/>
          </w:tcPr>
          <w:p w14:paraId="6E03C9C9"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2018.2.13-6.1</w:t>
            </w:r>
          </w:p>
        </w:tc>
        <w:tc>
          <w:tcPr>
            <w:tcW w:w="4631" w:type="dxa"/>
            <w:tcBorders>
              <w:top w:val="nil"/>
              <w:left w:val="nil"/>
              <w:bottom w:val="dotted" w:sz="4" w:space="0" w:color="auto"/>
              <w:right w:val="dotted" w:sz="4" w:space="0" w:color="auto"/>
            </w:tcBorders>
            <w:shd w:val="clear" w:color="auto" w:fill="auto"/>
            <w:vAlign w:val="center"/>
          </w:tcPr>
          <w:p w14:paraId="22611577"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支付工程进度款</w:t>
            </w:r>
          </w:p>
        </w:tc>
        <w:tc>
          <w:tcPr>
            <w:tcW w:w="1616" w:type="dxa"/>
            <w:tcBorders>
              <w:top w:val="nil"/>
              <w:left w:val="nil"/>
              <w:bottom w:val="dotted" w:sz="4" w:space="0" w:color="auto"/>
              <w:right w:val="nil"/>
            </w:tcBorders>
            <w:shd w:val="clear" w:color="auto" w:fill="auto"/>
            <w:vAlign w:val="center"/>
          </w:tcPr>
          <w:p w14:paraId="01812A03"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800.00</w:t>
            </w:r>
          </w:p>
        </w:tc>
      </w:tr>
      <w:tr w:rsidR="00C82845" w14:paraId="0F4B1AA4" w14:textId="77777777">
        <w:trPr>
          <w:trHeight w:hRule="exact" w:val="454"/>
          <w:jc w:val="center"/>
        </w:trPr>
        <w:tc>
          <w:tcPr>
            <w:tcW w:w="759" w:type="dxa"/>
            <w:tcBorders>
              <w:top w:val="nil"/>
              <w:left w:val="nil"/>
              <w:bottom w:val="dotted" w:sz="4" w:space="0" w:color="auto"/>
              <w:right w:val="dotted" w:sz="4" w:space="0" w:color="auto"/>
            </w:tcBorders>
            <w:shd w:val="clear" w:color="auto" w:fill="auto"/>
            <w:vAlign w:val="center"/>
          </w:tcPr>
          <w:p w14:paraId="402D948D"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w:t>
            </w:r>
          </w:p>
        </w:tc>
        <w:tc>
          <w:tcPr>
            <w:tcW w:w="1516" w:type="dxa"/>
            <w:tcBorders>
              <w:top w:val="nil"/>
              <w:left w:val="nil"/>
              <w:bottom w:val="dotted" w:sz="4" w:space="0" w:color="auto"/>
              <w:right w:val="dotted" w:sz="4" w:space="0" w:color="auto"/>
            </w:tcBorders>
            <w:shd w:val="clear" w:color="auto" w:fill="auto"/>
            <w:vAlign w:val="center"/>
          </w:tcPr>
          <w:p w14:paraId="2FA8C069"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631" w:type="dxa"/>
            <w:tcBorders>
              <w:top w:val="nil"/>
              <w:left w:val="nil"/>
              <w:bottom w:val="dotted" w:sz="4" w:space="0" w:color="auto"/>
              <w:right w:val="dotted" w:sz="4" w:space="0" w:color="auto"/>
            </w:tcBorders>
            <w:shd w:val="clear" w:color="auto" w:fill="auto"/>
            <w:vAlign w:val="center"/>
          </w:tcPr>
          <w:p w14:paraId="77EA5827"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支付材料款</w:t>
            </w:r>
          </w:p>
        </w:tc>
        <w:tc>
          <w:tcPr>
            <w:tcW w:w="1616" w:type="dxa"/>
            <w:tcBorders>
              <w:top w:val="nil"/>
              <w:left w:val="nil"/>
              <w:bottom w:val="dotted" w:sz="4" w:space="0" w:color="auto"/>
              <w:right w:val="nil"/>
            </w:tcBorders>
            <w:shd w:val="clear" w:color="auto" w:fill="auto"/>
            <w:vAlign w:val="center"/>
          </w:tcPr>
          <w:p w14:paraId="7444D277"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30.00</w:t>
            </w:r>
          </w:p>
        </w:tc>
      </w:tr>
      <w:tr w:rsidR="00C82845" w14:paraId="2A7FB020" w14:textId="77777777">
        <w:trPr>
          <w:trHeight w:hRule="exact" w:val="454"/>
          <w:jc w:val="center"/>
        </w:trPr>
        <w:tc>
          <w:tcPr>
            <w:tcW w:w="759" w:type="dxa"/>
            <w:tcBorders>
              <w:top w:val="nil"/>
              <w:left w:val="nil"/>
              <w:bottom w:val="dotted" w:sz="4" w:space="0" w:color="auto"/>
              <w:right w:val="dotted" w:sz="4" w:space="0" w:color="auto"/>
            </w:tcBorders>
            <w:shd w:val="clear" w:color="auto" w:fill="auto"/>
            <w:vAlign w:val="center"/>
          </w:tcPr>
          <w:p w14:paraId="4F49BF59"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w:t>
            </w:r>
          </w:p>
        </w:tc>
        <w:tc>
          <w:tcPr>
            <w:tcW w:w="1516" w:type="dxa"/>
            <w:tcBorders>
              <w:top w:val="nil"/>
              <w:left w:val="nil"/>
              <w:bottom w:val="dotted" w:sz="4" w:space="0" w:color="auto"/>
              <w:right w:val="dotted" w:sz="4" w:space="0" w:color="auto"/>
            </w:tcBorders>
            <w:shd w:val="clear" w:color="auto" w:fill="auto"/>
            <w:vAlign w:val="center"/>
          </w:tcPr>
          <w:p w14:paraId="5B3E94E5"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631" w:type="dxa"/>
            <w:tcBorders>
              <w:top w:val="nil"/>
              <w:left w:val="nil"/>
              <w:bottom w:val="dotted" w:sz="4" w:space="0" w:color="auto"/>
              <w:right w:val="dotted" w:sz="4" w:space="0" w:color="auto"/>
            </w:tcBorders>
            <w:shd w:val="clear" w:color="auto" w:fill="auto"/>
            <w:vAlign w:val="center"/>
          </w:tcPr>
          <w:p w14:paraId="0AE2EDA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支付监理费</w:t>
            </w:r>
          </w:p>
        </w:tc>
        <w:tc>
          <w:tcPr>
            <w:tcW w:w="1616" w:type="dxa"/>
            <w:tcBorders>
              <w:top w:val="nil"/>
              <w:left w:val="nil"/>
              <w:bottom w:val="dotted" w:sz="4" w:space="0" w:color="auto"/>
              <w:right w:val="nil"/>
            </w:tcBorders>
            <w:shd w:val="clear" w:color="auto" w:fill="auto"/>
            <w:vAlign w:val="center"/>
          </w:tcPr>
          <w:p w14:paraId="3EC519E8"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10.00</w:t>
            </w:r>
          </w:p>
        </w:tc>
      </w:tr>
      <w:tr w:rsidR="00C82845" w14:paraId="39806236" w14:textId="77777777">
        <w:trPr>
          <w:trHeight w:hRule="exact" w:val="454"/>
          <w:jc w:val="center"/>
        </w:trPr>
        <w:tc>
          <w:tcPr>
            <w:tcW w:w="759" w:type="dxa"/>
            <w:tcBorders>
              <w:top w:val="nil"/>
              <w:left w:val="nil"/>
              <w:bottom w:val="dotted" w:sz="4" w:space="0" w:color="auto"/>
              <w:right w:val="dotted" w:sz="4" w:space="0" w:color="auto"/>
            </w:tcBorders>
            <w:shd w:val="clear" w:color="auto" w:fill="auto"/>
            <w:vAlign w:val="center"/>
          </w:tcPr>
          <w:p w14:paraId="7F94831A"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w:t>
            </w:r>
          </w:p>
        </w:tc>
        <w:tc>
          <w:tcPr>
            <w:tcW w:w="1516" w:type="dxa"/>
            <w:tcBorders>
              <w:top w:val="nil"/>
              <w:left w:val="nil"/>
              <w:bottom w:val="dotted" w:sz="4" w:space="0" w:color="auto"/>
              <w:right w:val="dotted" w:sz="4" w:space="0" w:color="auto"/>
            </w:tcBorders>
            <w:shd w:val="clear" w:color="auto" w:fill="auto"/>
            <w:vAlign w:val="center"/>
          </w:tcPr>
          <w:p w14:paraId="7F768795"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631" w:type="dxa"/>
            <w:tcBorders>
              <w:top w:val="nil"/>
              <w:left w:val="nil"/>
              <w:bottom w:val="dotted" w:sz="4" w:space="0" w:color="auto"/>
              <w:right w:val="dotted" w:sz="4" w:space="0" w:color="auto"/>
            </w:tcBorders>
            <w:shd w:val="clear" w:color="auto" w:fill="auto"/>
            <w:vAlign w:val="center"/>
          </w:tcPr>
          <w:p w14:paraId="013C6B2D"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支付设计费</w:t>
            </w:r>
          </w:p>
        </w:tc>
        <w:tc>
          <w:tcPr>
            <w:tcW w:w="1616" w:type="dxa"/>
            <w:tcBorders>
              <w:top w:val="nil"/>
              <w:left w:val="nil"/>
              <w:bottom w:val="dotted" w:sz="4" w:space="0" w:color="auto"/>
              <w:right w:val="nil"/>
            </w:tcBorders>
            <w:shd w:val="clear" w:color="auto" w:fill="auto"/>
            <w:vAlign w:val="center"/>
          </w:tcPr>
          <w:p w14:paraId="05E83D32"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7.20</w:t>
            </w:r>
          </w:p>
        </w:tc>
      </w:tr>
      <w:tr w:rsidR="00C82845" w14:paraId="7D9FA320" w14:textId="77777777">
        <w:trPr>
          <w:trHeight w:hRule="exact" w:val="454"/>
          <w:jc w:val="center"/>
        </w:trPr>
        <w:tc>
          <w:tcPr>
            <w:tcW w:w="759" w:type="dxa"/>
            <w:tcBorders>
              <w:top w:val="nil"/>
              <w:left w:val="nil"/>
              <w:bottom w:val="dotted" w:sz="4" w:space="0" w:color="auto"/>
              <w:right w:val="dotted" w:sz="4" w:space="0" w:color="auto"/>
            </w:tcBorders>
            <w:shd w:val="clear" w:color="auto" w:fill="auto"/>
            <w:vAlign w:val="center"/>
          </w:tcPr>
          <w:p w14:paraId="0D4475B0"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w:t>
            </w:r>
          </w:p>
        </w:tc>
        <w:tc>
          <w:tcPr>
            <w:tcW w:w="1516" w:type="dxa"/>
            <w:tcBorders>
              <w:top w:val="nil"/>
              <w:left w:val="nil"/>
              <w:bottom w:val="dotted" w:sz="4" w:space="0" w:color="auto"/>
              <w:right w:val="dotted" w:sz="4" w:space="0" w:color="auto"/>
            </w:tcBorders>
            <w:shd w:val="clear" w:color="auto" w:fill="auto"/>
            <w:vAlign w:val="center"/>
          </w:tcPr>
          <w:p w14:paraId="1663A0C7"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631" w:type="dxa"/>
            <w:tcBorders>
              <w:top w:val="nil"/>
              <w:left w:val="nil"/>
              <w:bottom w:val="dotted" w:sz="4" w:space="0" w:color="auto"/>
              <w:right w:val="dotted" w:sz="4" w:space="0" w:color="auto"/>
            </w:tcBorders>
            <w:shd w:val="clear" w:color="auto" w:fill="auto"/>
            <w:vAlign w:val="center"/>
          </w:tcPr>
          <w:p w14:paraId="071BC2D8"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支付评估费</w:t>
            </w:r>
          </w:p>
        </w:tc>
        <w:tc>
          <w:tcPr>
            <w:tcW w:w="1616" w:type="dxa"/>
            <w:tcBorders>
              <w:top w:val="nil"/>
              <w:left w:val="nil"/>
              <w:bottom w:val="dotted" w:sz="4" w:space="0" w:color="auto"/>
              <w:right w:val="nil"/>
            </w:tcBorders>
            <w:shd w:val="clear" w:color="auto" w:fill="auto"/>
            <w:vAlign w:val="center"/>
          </w:tcPr>
          <w:p w14:paraId="4F0E960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12.04</w:t>
            </w:r>
          </w:p>
        </w:tc>
      </w:tr>
      <w:tr w:rsidR="00C82845" w14:paraId="18E511A0" w14:textId="77777777">
        <w:trPr>
          <w:trHeight w:hRule="exact" w:val="454"/>
          <w:jc w:val="center"/>
        </w:trPr>
        <w:tc>
          <w:tcPr>
            <w:tcW w:w="759" w:type="dxa"/>
            <w:tcBorders>
              <w:top w:val="nil"/>
              <w:left w:val="nil"/>
              <w:bottom w:val="dotted" w:sz="4" w:space="0" w:color="auto"/>
              <w:right w:val="dotted" w:sz="4" w:space="0" w:color="auto"/>
            </w:tcBorders>
            <w:shd w:val="clear" w:color="auto" w:fill="auto"/>
            <w:vAlign w:val="center"/>
          </w:tcPr>
          <w:p w14:paraId="7041EF1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6</w:t>
            </w:r>
          </w:p>
        </w:tc>
        <w:tc>
          <w:tcPr>
            <w:tcW w:w="1516" w:type="dxa"/>
            <w:tcBorders>
              <w:top w:val="nil"/>
              <w:left w:val="nil"/>
              <w:bottom w:val="dotted" w:sz="4" w:space="0" w:color="auto"/>
              <w:right w:val="dotted" w:sz="4" w:space="0" w:color="auto"/>
            </w:tcBorders>
            <w:shd w:val="clear" w:color="auto" w:fill="auto"/>
            <w:vAlign w:val="center"/>
          </w:tcPr>
          <w:p w14:paraId="2C7F52B4"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631" w:type="dxa"/>
            <w:tcBorders>
              <w:top w:val="nil"/>
              <w:left w:val="nil"/>
              <w:bottom w:val="dotted" w:sz="4" w:space="0" w:color="auto"/>
              <w:right w:val="dotted" w:sz="4" w:space="0" w:color="auto"/>
            </w:tcBorders>
            <w:shd w:val="clear" w:color="auto" w:fill="auto"/>
            <w:vAlign w:val="center"/>
          </w:tcPr>
          <w:p w14:paraId="2B948029"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支付管理系统款</w:t>
            </w:r>
          </w:p>
        </w:tc>
        <w:tc>
          <w:tcPr>
            <w:tcW w:w="1616" w:type="dxa"/>
            <w:tcBorders>
              <w:top w:val="nil"/>
              <w:left w:val="nil"/>
              <w:bottom w:val="dotted" w:sz="4" w:space="0" w:color="auto"/>
              <w:right w:val="nil"/>
            </w:tcBorders>
            <w:shd w:val="clear" w:color="auto" w:fill="auto"/>
            <w:vAlign w:val="center"/>
          </w:tcPr>
          <w:p w14:paraId="7B056448"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10.00</w:t>
            </w:r>
          </w:p>
        </w:tc>
      </w:tr>
      <w:tr w:rsidR="00C82845" w14:paraId="1D050974" w14:textId="77777777">
        <w:trPr>
          <w:trHeight w:hRule="exact" w:val="454"/>
          <w:jc w:val="center"/>
        </w:trPr>
        <w:tc>
          <w:tcPr>
            <w:tcW w:w="759" w:type="dxa"/>
            <w:tcBorders>
              <w:top w:val="nil"/>
              <w:left w:val="nil"/>
              <w:bottom w:val="dotted" w:sz="4" w:space="0" w:color="auto"/>
              <w:right w:val="dotted" w:sz="4" w:space="0" w:color="auto"/>
            </w:tcBorders>
            <w:shd w:val="clear" w:color="auto" w:fill="auto"/>
            <w:vAlign w:val="center"/>
          </w:tcPr>
          <w:p w14:paraId="26E1D728"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7</w:t>
            </w:r>
          </w:p>
        </w:tc>
        <w:tc>
          <w:tcPr>
            <w:tcW w:w="1516" w:type="dxa"/>
            <w:tcBorders>
              <w:top w:val="nil"/>
              <w:left w:val="nil"/>
              <w:bottom w:val="dotted" w:sz="4" w:space="0" w:color="auto"/>
              <w:right w:val="dotted" w:sz="4" w:space="0" w:color="auto"/>
            </w:tcBorders>
            <w:shd w:val="clear" w:color="auto" w:fill="auto"/>
            <w:vAlign w:val="center"/>
          </w:tcPr>
          <w:p w14:paraId="4107DD91"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631" w:type="dxa"/>
            <w:tcBorders>
              <w:top w:val="nil"/>
              <w:left w:val="nil"/>
              <w:bottom w:val="dotted" w:sz="4" w:space="0" w:color="auto"/>
              <w:right w:val="dotted" w:sz="4" w:space="0" w:color="auto"/>
            </w:tcBorders>
            <w:shd w:val="clear" w:color="auto" w:fill="auto"/>
            <w:vAlign w:val="center"/>
          </w:tcPr>
          <w:p w14:paraId="65CBDAD1"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支付设备款</w:t>
            </w:r>
          </w:p>
        </w:tc>
        <w:tc>
          <w:tcPr>
            <w:tcW w:w="1616" w:type="dxa"/>
            <w:tcBorders>
              <w:top w:val="nil"/>
              <w:left w:val="nil"/>
              <w:bottom w:val="dotted" w:sz="4" w:space="0" w:color="auto"/>
              <w:right w:val="nil"/>
            </w:tcBorders>
            <w:shd w:val="clear" w:color="auto" w:fill="auto"/>
            <w:vAlign w:val="center"/>
          </w:tcPr>
          <w:p w14:paraId="58966748"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35.00</w:t>
            </w:r>
          </w:p>
        </w:tc>
      </w:tr>
      <w:tr w:rsidR="00C82845" w14:paraId="74D0C400" w14:textId="77777777">
        <w:trPr>
          <w:trHeight w:hRule="exact" w:val="454"/>
          <w:jc w:val="center"/>
        </w:trPr>
        <w:tc>
          <w:tcPr>
            <w:tcW w:w="759" w:type="dxa"/>
            <w:tcBorders>
              <w:top w:val="nil"/>
              <w:left w:val="nil"/>
              <w:bottom w:val="dotted" w:sz="4" w:space="0" w:color="auto"/>
              <w:right w:val="dotted" w:sz="4" w:space="0" w:color="auto"/>
            </w:tcBorders>
            <w:shd w:val="clear" w:color="auto" w:fill="auto"/>
            <w:vAlign w:val="center"/>
          </w:tcPr>
          <w:p w14:paraId="654867E0"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8</w:t>
            </w:r>
          </w:p>
        </w:tc>
        <w:tc>
          <w:tcPr>
            <w:tcW w:w="1516" w:type="dxa"/>
            <w:tcBorders>
              <w:top w:val="nil"/>
              <w:left w:val="nil"/>
              <w:bottom w:val="dotted" w:sz="4" w:space="0" w:color="auto"/>
              <w:right w:val="dotted" w:sz="4" w:space="0" w:color="auto"/>
            </w:tcBorders>
            <w:shd w:val="clear" w:color="auto" w:fill="auto"/>
            <w:vAlign w:val="center"/>
          </w:tcPr>
          <w:p w14:paraId="25C5FA2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631" w:type="dxa"/>
            <w:tcBorders>
              <w:top w:val="nil"/>
              <w:left w:val="nil"/>
              <w:bottom w:val="dotted" w:sz="4" w:space="0" w:color="auto"/>
              <w:right w:val="dotted" w:sz="4" w:space="0" w:color="auto"/>
            </w:tcBorders>
            <w:shd w:val="clear" w:color="auto" w:fill="auto"/>
            <w:vAlign w:val="center"/>
          </w:tcPr>
          <w:p w14:paraId="371B8F94"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支付货款</w:t>
            </w:r>
          </w:p>
        </w:tc>
        <w:tc>
          <w:tcPr>
            <w:tcW w:w="1616" w:type="dxa"/>
            <w:tcBorders>
              <w:top w:val="nil"/>
              <w:left w:val="nil"/>
              <w:bottom w:val="dotted" w:sz="4" w:space="0" w:color="auto"/>
              <w:right w:val="nil"/>
            </w:tcBorders>
            <w:shd w:val="clear" w:color="auto" w:fill="auto"/>
            <w:vAlign w:val="center"/>
          </w:tcPr>
          <w:p w14:paraId="375FE494"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32.00</w:t>
            </w:r>
          </w:p>
        </w:tc>
      </w:tr>
      <w:tr w:rsidR="00C82845" w14:paraId="6FD4D3FD" w14:textId="77777777">
        <w:trPr>
          <w:trHeight w:hRule="exact" w:val="454"/>
          <w:jc w:val="center"/>
        </w:trPr>
        <w:tc>
          <w:tcPr>
            <w:tcW w:w="759" w:type="dxa"/>
            <w:tcBorders>
              <w:top w:val="nil"/>
              <w:left w:val="nil"/>
              <w:bottom w:val="dotted" w:sz="4" w:space="0" w:color="auto"/>
              <w:right w:val="dotted" w:sz="4" w:space="0" w:color="auto"/>
            </w:tcBorders>
            <w:shd w:val="clear" w:color="auto" w:fill="auto"/>
            <w:vAlign w:val="center"/>
          </w:tcPr>
          <w:p w14:paraId="07FC23B9"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9</w:t>
            </w:r>
          </w:p>
        </w:tc>
        <w:tc>
          <w:tcPr>
            <w:tcW w:w="1516" w:type="dxa"/>
            <w:tcBorders>
              <w:top w:val="nil"/>
              <w:left w:val="nil"/>
              <w:bottom w:val="dotted" w:sz="4" w:space="0" w:color="auto"/>
              <w:right w:val="dotted" w:sz="4" w:space="0" w:color="auto"/>
            </w:tcBorders>
            <w:shd w:val="clear" w:color="auto" w:fill="auto"/>
            <w:vAlign w:val="center"/>
          </w:tcPr>
          <w:p w14:paraId="6EF31D16"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631" w:type="dxa"/>
            <w:tcBorders>
              <w:top w:val="nil"/>
              <w:left w:val="nil"/>
              <w:bottom w:val="dotted" w:sz="4" w:space="0" w:color="auto"/>
              <w:right w:val="dotted" w:sz="4" w:space="0" w:color="auto"/>
            </w:tcBorders>
            <w:shd w:val="clear" w:color="auto" w:fill="auto"/>
            <w:vAlign w:val="center"/>
          </w:tcPr>
          <w:p w14:paraId="7FAFCDA0"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支付电梯款</w:t>
            </w:r>
          </w:p>
        </w:tc>
        <w:tc>
          <w:tcPr>
            <w:tcW w:w="1616" w:type="dxa"/>
            <w:tcBorders>
              <w:top w:val="nil"/>
              <w:left w:val="nil"/>
              <w:bottom w:val="dotted" w:sz="4" w:space="0" w:color="auto"/>
              <w:right w:val="nil"/>
            </w:tcBorders>
            <w:shd w:val="clear" w:color="auto" w:fill="auto"/>
            <w:vAlign w:val="center"/>
          </w:tcPr>
          <w:p w14:paraId="16705E0D"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10.00</w:t>
            </w:r>
          </w:p>
        </w:tc>
      </w:tr>
      <w:tr w:rsidR="00C82845" w14:paraId="592042E5" w14:textId="77777777">
        <w:trPr>
          <w:trHeight w:hRule="exact" w:val="454"/>
          <w:jc w:val="center"/>
        </w:trPr>
        <w:tc>
          <w:tcPr>
            <w:tcW w:w="759" w:type="dxa"/>
            <w:tcBorders>
              <w:top w:val="nil"/>
              <w:left w:val="nil"/>
              <w:bottom w:val="dotted" w:sz="4" w:space="0" w:color="auto"/>
              <w:right w:val="dotted" w:sz="4" w:space="0" w:color="auto"/>
            </w:tcBorders>
            <w:shd w:val="clear" w:color="auto" w:fill="auto"/>
            <w:vAlign w:val="center"/>
          </w:tcPr>
          <w:p w14:paraId="52D584C0"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10</w:t>
            </w:r>
          </w:p>
        </w:tc>
        <w:tc>
          <w:tcPr>
            <w:tcW w:w="1516" w:type="dxa"/>
            <w:tcBorders>
              <w:top w:val="nil"/>
              <w:left w:val="nil"/>
              <w:bottom w:val="dotted" w:sz="4" w:space="0" w:color="auto"/>
              <w:right w:val="dotted" w:sz="4" w:space="0" w:color="auto"/>
            </w:tcBorders>
            <w:shd w:val="clear" w:color="auto" w:fill="auto"/>
            <w:vAlign w:val="center"/>
          </w:tcPr>
          <w:p w14:paraId="64528CB2"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631" w:type="dxa"/>
            <w:tcBorders>
              <w:top w:val="nil"/>
              <w:left w:val="nil"/>
              <w:bottom w:val="dotted" w:sz="4" w:space="0" w:color="auto"/>
              <w:right w:val="dotted" w:sz="4" w:space="0" w:color="auto"/>
            </w:tcBorders>
            <w:shd w:val="clear" w:color="auto" w:fill="auto"/>
            <w:vAlign w:val="center"/>
          </w:tcPr>
          <w:p w14:paraId="4DEC656D"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支付维修费</w:t>
            </w:r>
          </w:p>
        </w:tc>
        <w:tc>
          <w:tcPr>
            <w:tcW w:w="1616" w:type="dxa"/>
            <w:tcBorders>
              <w:top w:val="nil"/>
              <w:left w:val="nil"/>
              <w:bottom w:val="dotted" w:sz="4" w:space="0" w:color="auto"/>
              <w:right w:val="nil"/>
            </w:tcBorders>
            <w:shd w:val="clear" w:color="auto" w:fill="auto"/>
            <w:vAlign w:val="center"/>
          </w:tcPr>
          <w:p w14:paraId="00FBDB7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52.06</w:t>
            </w:r>
          </w:p>
        </w:tc>
      </w:tr>
      <w:tr w:rsidR="00C82845" w14:paraId="02395804" w14:textId="77777777">
        <w:trPr>
          <w:trHeight w:hRule="exact" w:val="454"/>
          <w:jc w:val="center"/>
        </w:trPr>
        <w:tc>
          <w:tcPr>
            <w:tcW w:w="759" w:type="dxa"/>
            <w:tcBorders>
              <w:top w:val="nil"/>
              <w:left w:val="nil"/>
              <w:bottom w:val="dotted" w:sz="4" w:space="0" w:color="auto"/>
              <w:right w:val="dotted" w:sz="4" w:space="0" w:color="auto"/>
            </w:tcBorders>
            <w:shd w:val="clear" w:color="auto" w:fill="auto"/>
            <w:vAlign w:val="center"/>
          </w:tcPr>
          <w:p w14:paraId="45B32807"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11</w:t>
            </w:r>
          </w:p>
        </w:tc>
        <w:tc>
          <w:tcPr>
            <w:tcW w:w="1516" w:type="dxa"/>
            <w:tcBorders>
              <w:top w:val="nil"/>
              <w:left w:val="nil"/>
              <w:bottom w:val="dotted" w:sz="4" w:space="0" w:color="auto"/>
              <w:right w:val="dotted" w:sz="4" w:space="0" w:color="auto"/>
            </w:tcBorders>
            <w:shd w:val="clear" w:color="auto" w:fill="auto"/>
            <w:vAlign w:val="center"/>
          </w:tcPr>
          <w:p w14:paraId="05137BD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2018.2.27</w:t>
            </w:r>
          </w:p>
        </w:tc>
        <w:tc>
          <w:tcPr>
            <w:tcW w:w="4631" w:type="dxa"/>
            <w:tcBorders>
              <w:top w:val="nil"/>
              <w:left w:val="nil"/>
              <w:bottom w:val="dotted" w:sz="4" w:space="0" w:color="auto"/>
              <w:right w:val="dotted" w:sz="4" w:space="0" w:color="auto"/>
            </w:tcBorders>
            <w:shd w:val="clear" w:color="auto" w:fill="auto"/>
            <w:vAlign w:val="center"/>
          </w:tcPr>
          <w:p w14:paraId="5783DFF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支付测绘费</w:t>
            </w:r>
          </w:p>
        </w:tc>
        <w:tc>
          <w:tcPr>
            <w:tcW w:w="1616" w:type="dxa"/>
            <w:tcBorders>
              <w:top w:val="nil"/>
              <w:left w:val="nil"/>
              <w:bottom w:val="dotted" w:sz="4" w:space="0" w:color="auto"/>
              <w:right w:val="nil"/>
            </w:tcBorders>
            <w:shd w:val="clear" w:color="auto" w:fill="auto"/>
            <w:vAlign w:val="center"/>
          </w:tcPr>
          <w:p w14:paraId="79350623"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1.70</w:t>
            </w:r>
          </w:p>
        </w:tc>
      </w:tr>
      <w:tr w:rsidR="00C82845" w14:paraId="6FE9A2B2" w14:textId="77777777">
        <w:trPr>
          <w:trHeight w:hRule="exact" w:val="454"/>
          <w:jc w:val="center"/>
        </w:trPr>
        <w:tc>
          <w:tcPr>
            <w:tcW w:w="6906" w:type="dxa"/>
            <w:gridSpan w:val="3"/>
            <w:tcBorders>
              <w:top w:val="dotted" w:sz="4" w:space="0" w:color="auto"/>
              <w:left w:val="nil"/>
              <w:bottom w:val="single" w:sz="8" w:space="0" w:color="auto"/>
              <w:right w:val="dotted" w:sz="4" w:space="0" w:color="000000"/>
            </w:tcBorders>
            <w:shd w:val="clear" w:color="auto" w:fill="auto"/>
            <w:vAlign w:val="center"/>
          </w:tcPr>
          <w:p w14:paraId="6CF2491F"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合  计</w:t>
            </w:r>
          </w:p>
        </w:tc>
        <w:tc>
          <w:tcPr>
            <w:tcW w:w="1616" w:type="dxa"/>
            <w:tcBorders>
              <w:top w:val="nil"/>
              <w:left w:val="nil"/>
              <w:bottom w:val="single" w:sz="8" w:space="0" w:color="auto"/>
              <w:right w:val="nil"/>
            </w:tcBorders>
            <w:shd w:val="clear" w:color="auto" w:fill="auto"/>
            <w:vAlign w:val="center"/>
          </w:tcPr>
          <w:p w14:paraId="25EC28E5"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1,000.00</w:t>
            </w:r>
          </w:p>
        </w:tc>
      </w:tr>
    </w:tbl>
    <w:p w14:paraId="711367C5" w14:textId="77777777" w:rsidR="00C82845" w:rsidRDefault="00780B77">
      <w:pPr>
        <w:adjustRightInd w:val="0"/>
        <w:snapToGrid w:val="0"/>
        <w:spacing w:line="600" w:lineRule="exact"/>
        <w:ind w:firstLineChars="200" w:firstLine="560"/>
        <w:rPr>
          <w:rFonts w:asciiTheme="minorEastAsia" w:hAnsiTheme="minorEastAsia" w:cstheme="minorEastAsia"/>
          <w:b/>
          <w:bCs/>
          <w:sz w:val="28"/>
          <w:szCs w:val="28"/>
        </w:rPr>
      </w:pPr>
      <w:r>
        <w:rPr>
          <w:rFonts w:asciiTheme="minorEastAsia" w:hAnsiTheme="minorEastAsia" w:cstheme="minorEastAsia" w:hint="eastAsia"/>
          <w:b/>
          <w:bCs/>
          <w:sz w:val="28"/>
          <w:szCs w:val="28"/>
        </w:rPr>
        <w:t>（二）园区主干道项目</w:t>
      </w:r>
    </w:p>
    <w:p w14:paraId="1080D9FE" w14:textId="77777777" w:rsidR="00C82845" w:rsidRDefault="00780B77">
      <w:pPr>
        <w:adjustRightInd w:val="0"/>
        <w:snapToGrid w:val="0"/>
        <w:spacing w:line="600" w:lineRule="exac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截止2018年12月31日，2018年度平定县交通运输局园区主干道项目本年度债券资金已全部使用完毕。</w:t>
      </w:r>
    </w:p>
    <w:tbl>
      <w:tblPr>
        <w:tblpPr w:leftFromText="180" w:rightFromText="180" w:vertAnchor="text" w:horzAnchor="page" w:tblpX="1886" w:tblpY="152"/>
        <w:tblOverlap w:val="never"/>
        <w:tblW w:w="8336" w:type="dxa"/>
        <w:tblLayout w:type="fixed"/>
        <w:tblCellMar>
          <w:left w:w="0" w:type="dxa"/>
          <w:right w:w="0" w:type="dxa"/>
        </w:tblCellMar>
        <w:tblLook w:val="04A0" w:firstRow="1" w:lastRow="0" w:firstColumn="1" w:lastColumn="0" w:noHBand="0" w:noVBand="1"/>
      </w:tblPr>
      <w:tblGrid>
        <w:gridCol w:w="702"/>
        <w:gridCol w:w="1263"/>
        <w:gridCol w:w="4869"/>
        <w:gridCol w:w="1502"/>
      </w:tblGrid>
      <w:tr w:rsidR="00C82845" w14:paraId="0DA2EB33" w14:textId="77777777">
        <w:trPr>
          <w:trHeight w:hRule="exact" w:val="397"/>
          <w:tblHeader/>
        </w:trPr>
        <w:tc>
          <w:tcPr>
            <w:tcW w:w="702" w:type="dxa"/>
            <w:tcBorders>
              <w:top w:val="nil"/>
              <w:left w:val="nil"/>
              <w:bottom w:val="single" w:sz="8" w:space="0" w:color="000000"/>
              <w:right w:val="nil"/>
            </w:tcBorders>
            <w:tcMar>
              <w:top w:w="15" w:type="dxa"/>
              <w:left w:w="15" w:type="dxa"/>
              <w:bottom w:w="0" w:type="dxa"/>
              <w:right w:w="15" w:type="dxa"/>
            </w:tcMar>
            <w:vAlign w:val="center"/>
          </w:tcPr>
          <w:p w14:paraId="3A37AEA1" w14:textId="77777777" w:rsidR="00C82845" w:rsidRDefault="00C82845">
            <w:pPr>
              <w:jc w:val="right"/>
              <w:rPr>
                <w:rFonts w:asciiTheme="minorEastAsia" w:hAnsiTheme="minorEastAsia" w:cstheme="minorEastAsia"/>
                <w:color w:val="000000"/>
                <w:sz w:val="20"/>
                <w:szCs w:val="20"/>
              </w:rPr>
            </w:pPr>
          </w:p>
        </w:tc>
        <w:tc>
          <w:tcPr>
            <w:tcW w:w="1263" w:type="dxa"/>
            <w:tcBorders>
              <w:top w:val="nil"/>
              <w:left w:val="nil"/>
              <w:bottom w:val="single" w:sz="8" w:space="0" w:color="000000"/>
              <w:right w:val="nil"/>
            </w:tcBorders>
            <w:tcMar>
              <w:top w:w="15" w:type="dxa"/>
              <w:left w:w="15" w:type="dxa"/>
              <w:bottom w:w="0" w:type="dxa"/>
              <w:right w:w="15" w:type="dxa"/>
            </w:tcMar>
            <w:vAlign w:val="center"/>
          </w:tcPr>
          <w:p w14:paraId="053329AA" w14:textId="77777777" w:rsidR="00C82845" w:rsidRDefault="00C82845">
            <w:pPr>
              <w:jc w:val="right"/>
              <w:rPr>
                <w:rFonts w:asciiTheme="minorEastAsia" w:hAnsiTheme="minorEastAsia" w:cstheme="minorEastAsia"/>
                <w:color w:val="000000"/>
                <w:sz w:val="20"/>
                <w:szCs w:val="20"/>
              </w:rPr>
            </w:pPr>
          </w:p>
        </w:tc>
        <w:tc>
          <w:tcPr>
            <w:tcW w:w="4869" w:type="dxa"/>
            <w:tcBorders>
              <w:top w:val="nil"/>
              <w:left w:val="nil"/>
              <w:bottom w:val="single" w:sz="8" w:space="0" w:color="000000"/>
              <w:right w:val="nil"/>
            </w:tcBorders>
            <w:tcMar>
              <w:top w:w="15" w:type="dxa"/>
              <w:left w:w="15" w:type="dxa"/>
              <w:bottom w:w="0" w:type="dxa"/>
              <w:right w:w="15" w:type="dxa"/>
            </w:tcMar>
            <w:vAlign w:val="center"/>
          </w:tcPr>
          <w:p w14:paraId="16D203B3" w14:textId="77777777" w:rsidR="00C82845" w:rsidRDefault="00C82845">
            <w:pPr>
              <w:jc w:val="right"/>
              <w:rPr>
                <w:rFonts w:asciiTheme="minorEastAsia" w:hAnsiTheme="minorEastAsia" w:cstheme="minorEastAsia"/>
                <w:color w:val="000000"/>
                <w:sz w:val="20"/>
                <w:szCs w:val="20"/>
              </w:rPr>
            </w:pPr>
          </w:p>
        </w:tc>
        <w:tc>
          <w:tcPr>
            <w:tcW w:w="1502" w:type="dxa"/>
            <w:tcBorders>
              <w:top w:val="nil"/>
              <w:left w:val="nil"/>
              <w:bottom w:val="single" w:sz="8" w:space="0" w:color="000000"/>
              <w:right w:val="nil"/>
            </w:tcBorders>
            <w:tcMar>
              <w:top w:w="15" w:type="dxa"/>
              <w:left w:w="15" w:type="dxa"/>
              <w:bottom w:w="0" w:type="dxa"/>
              <w:right w:w="15" w:type="dxa"/>
            </w:tcMar>
            <w:vAlign w:val="center"/>
          </w:tcPr>
          <w:p w14:paraId="11E4B290" w14:textId="77777777" w:rsidR="00C82845" w:rsidRDefault="00780B77">
            <w:pPr>
              <w:jc w:val="righ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金额单位：万元 </w:t>
            </w:r>
          </w:p>
        </w:tc>
      </w:tr>
      <w:tr w:rsidR="00C82845" w14:paraId="64EB253E" w14:textId="77777777">
        <w:trPr>
          <w:trHeight w:hRule="exact" w:val="454"/>
          <w:tblHeader/>
        </w:trPr>
        <w:tc>
          <w:tcPr>
            <w:tcW w:w="702"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3E25AF70"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序号</w:t>
            </w:r>
          </w:p>
        </w:tc>
        <w:tc>
          <w:tcPr>
            <w:tcW w:w="1263" w:type="dxa"/>
            <w:tcBorders>
              <w:top w:val="single" w:sz="8" w:space="0" w:color="000000"/>
              <w:left w:val="dotted" w:sz="4" w:space="0" w:color="000000"/>
              <w:bottom w:val="dotted" w:sz="4" w:space="0" w:color="000000"/>
              <w:right w:val="dotted" w:sz="4" w:space="0" w:color="000000"/>
            </w:tcBorders>
            <w:tcMar>
              <w:top w:w="15" w:type="dxa"/>
              <w:left w:w="15" w:type="dxa"/>
              <w:bottom w:w="0" w:type="dxa"/>
              <w:right w:w="15" w:type="dxa"/>
            </w:tcMar>
            <w:vAlign w:val="center"/>
          </w:tcPr>
          <w:p w14:paraId="46C82019"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日 期</w:t>
            </w:r>
          </w:p>
        </w:tc>
        <w:tc>
          <w:tcPr>
            <w:tcW w:w="4869" w:type="dxa"/>
            <w:tcBorders>
              <w:top w:val="single" w:sz="8" w:space="0" w:color="000000"/>
              <w:left w:val="dotted" w:sz="4" w:space="0" w:color="000000"/>
              <w:bottom w:val="dotted" w:sz="4" w:space="0" w:color="000000"/>
              <w:right w:val="dotted" w:sz="4" w:space="0" w:color="000000"/>
            </w:tcBorders>
            <w:tcMar>
              <w:top w:w="15" w:type="dxa"/>
              <w:left w:w="15" w:type="dxa"/>
              <w:bottom w:w="0" w:type="dxa"/>
              <w:right w:w="15" w:type="dxa"/>
            </w:tcMar>
            <w:vAlign w:val="center"/>
          </w:tcPr>
          <w:p w14:paraId="068432B5"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摘 要</w:t>
            </w:r>
          </w:p>
        </w:tc>
        <w:tc>
          <w:tcPr>
            <w:tcW w:w="1502" w:type="dxa"/>
            <w:tcBorders>
              <w:top w:val="single" w:sz="8" w:space="0" w:color="000000"/>
              <w:left w:val="dotted" w:sz="4" w:space="0" w:color="000000"/>
              <w:bottom w:val="dotted" w:sz="4" w:space="0" w:color="000000"/>
              <w:right w:val="nil"/>
            </w:tcBorders>
            <w:tcMar>
              <w:top w:w="15" w:type="dxa"/>
              <w:left w:w="15" w:type="dxa"/>
              <w:bottom w:w="0" w:type="dxa"/>
              <w:right w:w="15" w:type="dxa"/>
            </w:tcMar>
            <w:vAlign w:val="center"/>
          </w:tcPr>
          <w:p w14:paraId="1899F225"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金 额</w:t>
            </w:r>
          </w:p>
        </w:tc>
      </w:tr>
      <w:tr w:rsidR="00C82845" w14:paraId="1C449C26" w14:textId="77777777">
        <w:trPr>
          <w:trHeight w:hRule="exac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2C00B762"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3287E7BF"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22D24642"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支付造价咨询费</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77DE0A78"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35.00</w:t>
            </w:r>
          </w:p>
        </w:tc>
      </w:tr>
      <w:tr w:rsidR="00C82845" w14:paraId="4745D229" w14:textId="77777777">
        <w:trPr>
          <w:trHeight w:hRule="exac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0F272FB4"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6D5DD452"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43A73604"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支付工程款</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00D00469"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100.00</w:t>
            </w:r>
          </w:p>
        </w:tc>
      </w:tr>
      <w:tr w:rsidR="00C82845" w14:paraId="54D37D07" w14:textId="77777777">
        <w:trPr>
          <w:trHeight w:hRule="exac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5C9C5A91"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754B52A6"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65AEB2AC"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交通局付拆迁费</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7A0960CC"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color w:val="000000"/>
                <w:sz w:val="20"/>
                <w:szCs w:val="20"/>
              </w:rPr>
              <w:t>8</w:t>
            </w:r>
            <w:r>
              <w:rPr>
                <w:rFonts w:asciiTheme="minorEastAsia" w:hAnsiTheme="minorEastAsia" w:cstheme="minorEastAsia" w:hint="eastAsia"/>
                <w:color w:val="000000"/>
                <w:sz w:val="20"/>
                <w:szCs w:val="20"/>
              </w:rPr>
              <w:t>6.17</w:t>
            </w:r>
          </w:p>
        </w:tc>
      </w:tr>
      <w:tr w:rsidR="00C82845" w14:paraId="5BBA97F0" w14:textId="77777777">
        <w:trPr>
          <w:trHeight w:hRule="exact" w:val="454"/>
        </w:trPr>
        <w:tc>
          <w:tcPr>
            <w:tcW w:w="6834" w:type="dxa"/>
            <w:gridSpan w:val="3"/>
            <w:tcBorders>
              <w:top w:val="dotted" w:sz="4" w:space="0" w:color="000000"/>
              <w:left w:val="nil"/>
              <w:bottom w:val="single" w:sz="8" w:space="0" w:color="000000"/>
              <w:right w:val="dotted" w:sz="4" w:space="0" w:color="000000"/>
            </w:tcBorders>
            <w:tcMar>
              <w:top w:w="15" w:type="dxa"/>
              <w:left w:w="15" w:type="dxa"/>
              <w:bottom w:w="0" w:type="dxa"/>
              <w:right w:w="15" w:type="dxa"/>
            </w:tcMar>
            <w:vAlign w:val="center"/>
          </w:tcPr>
          <w:p w14:paraId="50704664"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lastRenderedPageBreak/>
              <w:t>合  计</w:t>
            </w:r>
          </w:p>
        </w:tc>
        <w:tc>
          <w:tcPr>
            <w:tcW w:w="1502" w:type="dxa"/>
            <w:tcBorders>
              <w:top w:val="dotted" w:sz="4" w:space="0" w:color="000000"/>
              <w:left w:val="dotted" w:sz="4" w:space="0" w:color="000000"/>
              <w:bottom w:val="single" w:sz="8" w:space="0" w:color="000000"/>
              <w:right w:val="nil"/>
            </w:tcBorders>
            <w:tcMar>
              <w:top w:w="15" w:type="dxa"/>
              <w:left w:w="15" w:type="dxa"/>
              <w:bottom w:w="0" w:type="dxa"/>
              <w:right w:w="15" w:type="dxa"/>
            </w:tcMar>
            <w:vAlign w:val="center"/>
          </w:tcPr>
          <w:p w14:paraId="7E4943CA"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bCs/>
                <w:color w:val="000000"/>
                <w:sz w:val="20"/>
                <w:szCs w:val="20"/>
              </w:rPr>
              <w:t>221.17</w:t>
            </w:r>
          </w:p>
        </w:tc>
      </w:tr>
    </w:tbl>
    <w:p w14:paraId="2063C042" w14:textId="77777777" w:rsidR="00C82845" w:rsidRDefault="00780B77">
      <w:pPr>
        <w:adjustRightInd w:val="0"/>
        <w:snapToGrid w:val="0"/>
        <w:spacing w:line="600" w:lineRule="exact"/>
        <w:ind w:firstLineChars="200" w:firstLine="560"/>
        <w:rPr>
          <w:rFonts w:asciiTheme="minorEastAsia" w:hAnsiTheme="minorEastAsia" w:cstheme="minorEastAsia"/>
          <w:b/>
          <w:bCs/>
          <w:sz w:val="28"/>
          <w:szCs w:val="28"/>
        </w:rPr>
      </w:pPr>
      <w:r>
        <w:rPr>
          <w:rFonts w:asciiTheme="minorEastAsia" w:hAnsiTheme="minorEastAsia" w:cstheme="minorEastAsia" w:hint="eastAsia"/>
          <w:b/>
          <w:bCs/>
          <w:sz w:val="28"/>
          <w:szCs w:val="28"/>
        </w:rPr>
        <w:t>（三）部分零星工程</w:t>
      </w:r>
    </w:p>
    <w:p w14:paraId="2DD3774C" w14:textId="77777777" w:rsidR="00C82845" w:rsidRDefault="00780B77">
      <w:pPr>
        <w:adjustRightInd w:val="0"/>
        <w:snapToGrid w:val="0"/>
        <w:spacing w:line="600" w:lineRule="exac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截止2018年12月31日，2018年度</w:t>
      </w:r>
      <w:r>
        <w:rPr>
          <w:rFonts w:asciiTheme="minorEastAsia" w:hAnsiTheme="minorEastAsia" w:cstheme="minorEastAsia"/>
          <w:sz w:val="28"/>
          <w:szCs w:val="28"/>
        </w:rPr>
        <w:t>平定县交通运输局</w:t>
      </w:r>
      <w:r>
        <w:rPr>
          <w:rFonts w:asciiTheme="minorEastAsia" w:hAnsiTheme="minorEastAsia" w:cstheme="minorEastAsia" w:hint="eastAsia"/>
          <w:sz w:val="28"/>
          <w:szCs w:val="28"/>
        </w:rPr>
        <w:t>零星工程本年度债券资金已全部使用完毕。</w:t>
      </w:r>
    </w:p>
    <w:p w14:paraId="249477DA" w14:textId="77777777" w:rsidR="00C82845" w:rsidRDefault="00780B77">
      <w:pPr>
        <w:tabs>
          <w:tab w:val="left" w:pos="312"/>
        </w:tabs>
        <w:adjustRightInd w:val="0"/>
        <w:snapToGrid w:val="0"/>
        <w:spacing w:line="600" w:lineRule="exact"/>
        <w:ind w:left="480"/>
        <w:rPr>
          <w:rFonts w:asciiTheme="minorEastAsia" w:hAnsiTheme="minorEastAsia" w:cstheme="minorEastAsia"/>
          <w:sz w:val="28"/>
          <w:szCs w:val="28"/>
        </w:rPr>
      </w:pPr>
      <w:r>
        <w:rPr>
          <w:rFonts w:asciiTheme="minorEastAsia" w:hAnsiTheme="minorEastAsia" w:cstheme="minorEastAsia" w:hint="eastAsia"/>
          <w:sz w:val="28"/>
          <w:szCs w:val="28"/>
        </w:rPr>
        <w:t>1.北入园路工程</w:t>
      </w:r>
    </w:p>
    <w:tbl>
      <w:tblPr>
        <w:tblW w:w="8336" w:type="dxa"/>
        <w:tblLayout w:type="fixed"/>
        <w:tblCellMar>
          <w:left w:w="0" w:type="dxa"/>
          <w:right w:w="0" w:type="dxa"/>
        </w:tblCellMar>
        <w:tblLook w:val="04A0" w:firstRow="1" w:lastRow="0" w:firstColumn="1" w:lastColumn="0" w:noHBand="0" w:noVBand="1"/>
      </w:tblPr>
      <w:tblGrid>
        <w:gridCol w:w="702"/>
        <w:gridCol w:w="1263"/>
        <w:gridCol w:w="4869"/>
        <w:gridCol w:w="1502"/>
      </w:tblGrid>
      <w:tr w:rsidR="00C82845" w14:paraId="7F823E1B" w14:textId="77777777">
        <w:trPr>
          <w:trHeight w:val="454"/>
          <w:tblHeader/>
        </w:trPr>
        <w:tc>
          <w:tcPr>
            <w:tcW w:w="702" w:type="dxa"/>
            <w:tcBorders>
              <w:top w:val="nil"/>
              <w:left w:val="nil"/>
              <w:bottom w:val="single" w:sz="8" w:space="0" w:color="000000"/>
              <w:right w:val="nil"/>
            </w:tcBorders>
            <w:tcMar>
              <w:top w:w="15" w:type="dxa"/>
              <w:left w:w="15" w:type="dxa"/>
              <w:bottom w:w="0" w:type="dxa"/>
              <w:right w:w="15" w:type="dxa"/>
            </w:tcMar>
            <w:vAlign w:val="center"/>
          </w:tcPr>
          <w:p w14:paraId="6EC6A67B" w14:textId="77777777" w:rsidR="00C82845" w:rsidRDefault="00C82845">
            <w:pPr>
              <w:jc w:val="right"/>
              <w:rPr>
                <w:rFonts w:asciiTheme="minorEastAsia" w:hAnsiTheme="minorEastAsia" w:cstheme="minorEastAsia"/>
                <w:color w:val="000000"/>
                <w:sz w:val="20"/>
                <w:szCs w:val="20"/>
              </w:rPr>
            </w:pPr>
          </w:p>
        </w:tc>
        <w:tc>
          <w:tcPr>
            <w:tcW w:w="1263" w:type="dxa"/>
            <w:tcBorders>
              <w:top w:val="nil"/>
              <w:left w:val="nil"/>
              <w:bottom w:val="single" w:sz="8" w:space="0" w:color="000000"/>
              <w:right w:val="nil"/>
            </w:tcBorders>
            <w:tcMar>
              <w:top w:w="15" w:type="dxa"/>
              <w:left w:w="15" w:type="dxa"/>
              <w:bottom w:w="0" w:type="dxa"/>
              <w:right w:w="15" w:type="dxa"/>
            </w:tcMar>
            <w:vAlign w:val="center"/>
          </w:tcPr>
          <w:p w14:paraId="55EDB70A" w14:textId="77777777" w:rsidR="00C82845" w:rsidRDefault="00C82845">
            <w:pPr>
              <w:jc w:val="right"/>
              <w:rPr>
                <w:rFonts w:asciiTheme="minorEastAsia" w:hAnsiTheme="minorEastAsia" w:cstheme="minorEastAsia"/>
                <w:color w:val="000000"/>
                <w:sz w:val="20"/>
                <w:szCs w:val="20"/>
              </w:rPr>
            </w:pPr>
          </w:p>
        </w:tc>
        <w:tc>
          <w:tcPr>
            <w:tcW w:w="4869" w:type="dxa"/>
            <w:tcBorders>
              <w:top w:val="nil"/>
              <w:left w:val="nil"/>
              <w:bottom w:val="single" w:sz="8" w:space="0" w:color="000000"/>
              <w:right w:val="nil"/>
            </w:tcBorders>
            <w:tcMar>
              <w:top w:w="15" w:type="dxa"/>
              <w:left w:w="15" w:type="dxa"/>
              <w:bottom w:w="0" w:type="dxa"/>
              <w:right w:w="15" w:type="dxa"/>
            </w:tcMar>
            <w:vAlign w:val="center"/>
          </w:tcPr>
          <w:p w14:paraId="1B93EC4D" w14:textId="77777777" w:rsidR="00C82845" w:rsidRDefault="00C82845">
            <w:pPr>
              <w:jc w:val="right"/>
              <w:rPr>
                <w:rFonts w:asciiTheme="minorEastAsia" w:hAnsiTheme="minorEastAsia" w:cstheme="minorEastAsia"/>
                <w:color w:val="000000"/>
                <w:sz w:val="20"/>
                <w:szCs w:val="20"/>
              </w:rPr>
            </w:pPr>
          </w:p>
        </w:tc>
        <w:tc>
          <w:tcPr>
            <w:tcW w:w="1502" w:type="dxa"/>
            <w:tcBorders>
              <w:top w:val="nil"/>
              <w:left w:val="nil"/>
              <w:bottom w:val="single" w:sz="8" w:space="0" w:color="000000"/>
              <w:right w:val="nil"/>
            </w:tcBorders>
            <w:tcMar>
              <w:top w:w="15" w:type="dxa"/>
              <w:left w:w="15" w:type="dxa"/>
              <w:bottom w:w="0" w:type="dxa"/>
              <w:right w:w="15" w:type="dxa"/>
            </w:tcMar>
            <w:vAlign w:val="center"/>
          </w:tcPr>
          <w:p w14:paraId="14DD0E82" w14:textId="77777777" w:rsidR="00C82845" w:rsidRDefault="00780B77">
            <w:pPr>
              <w:jc w:val="righ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 金额单位：万元 </w:t>
            </w:r>
          </w:p>
        </w:tc>
      </w:tr>
      <w:tr w:rsidR="00C82845" w14:paraId="1D392007" w14:textId="77777777">
        <w:trPr>
          <w:trHeight w:val="454"/>
          <w:tblHeader/>
        </w:trPr>
        <w:tc>
          <w:tcPr>
            <w:tcW w:w="702"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42958A71"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序 号</w:t>
            </w:r>
          </w:p>
        </w:tc>
        <w:tc>
          <w:tcPr>
            <w:tcW w:w="1263"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7DECFBF8"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日 期</w:t>
            </w:r>
          </w:p>
        </w:tc>
        <w:tc>
          <w:tcPr>
            <w:tcW w:w="4869"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078B6104"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摘  要</w:t>
            </w:r>
          </w:p>
        </w:tc>
        <w:tc>
          <w:tcPr>
            <w:tcW w:w="1502" w:type="dxa"/>
            <w:tcBorders>
              <w:top w:val="single" w:sz="8" w:space="0" w:color="000000"/>
              <w:left w:val="nil"/>
              <w:bottom w:val="dotted" w:sz="4" w:space="0" w:color="000000"/>
              <w:right w:val="nil"/>
            </w:tcBorders>
            <w:tcMar>
              <w:top w:w="15" w:type="dxa"/>
              <w:left w:w="15" w:type="dxa"/>
              <w:bottom w:w="0" w:type="dxa"/>
              <w:right w:w="15" w:type="dxa"/>
            </w:tcMar>
            <w:vAlign w:val="center"/>
          </w:tcPr>
          <w:p w14:paraId="09159D1D"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金 额</w:t>
            </w:r>
          </w:p>
        </w:tc>
      </w:tr>
      <w:tr w:rsidR="00C82845" w14:paraId="7467E7E6"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338E72C0"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7AD51127"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5B000A77"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支付拆迁款</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2B9E5677"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56.50</w:t>
            </w:r>
          </w:p>
        </w:tc>
      </w:tr>
      <w:tr w:rsidR="00C82845" w14:paraId="27A3EE54"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51384622"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76E76F9F"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27B22ED5"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支付鉴定费</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79BB75D2"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12.00</w:t>
            </w:r>
          </w:p>
        </w:tc>
      </w:tr>
      <w:tr w:rsidR="00C82845" w14:paraId="76C61433"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56FADBDD"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70D194D5"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3347B0A2"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支付评估费</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604FF710"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1.00</w:t>
            </w:r>
          </w:p>
        </w:tc>
      </w:tr>
      <w:tr w:rsidR="00C82845" w14:paraId="6EBD14E8"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2801DE3E"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6AB7B1C9"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242C4DE1"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支付造价咨询费</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52B46CC1"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15.00</w:t>
            </w:r>
          </w:p>
        </w:tc>
      </w:tr>
      <w:tr w:rsidR="00C82845" w14:paraId="07FA6382"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66D7FE97"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074EDFDE"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77EF0889"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支付拆迁费</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28275526"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20.00</w:t>
            </w:r>
          </w:p>
        </w:tc>
      </w:tr>
      <w:tr w:rsidR="00C82845" w14:paraId="6465D32C"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2BC81764"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6</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363634C4"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58930A16"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支付工程款</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1BF6C164"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120.00</w:t>
            </w:r>
          </w:p>
        </w:tc>
      </w:tr>
      <w:tr w:rsidR="00C82845" w14:paraId="624BCCDB" w14:textId="77777777">
        <w:trPr>
          <w:trHeight w:val="454"/>
        </w:trPr>
        <w:tc>
          <w:tcPr>
            <w:tcW w:w="6834" w:type="dxa"/>
            <w:gridSpan w:val="3"/>
            <w:tcBorders>
              <w:top w:val="dotted" w:sz="4" w:space="0" w:color="000000"/>
              <w:left w:val="nil"/>
              <w:bottom w:val="single" w:sz="8" w:space="0" w:color="000000"/>
              <w:right w:val="dotted" w:sz="4" w:space="0" w:color="000000"/>
            </w:tcBorders>
            <w:tcMar>
              <w:top w:w="15" w:type="dxa"/>
              <w:left w:w="15" w:type="dxa"/>
              <w:bottom w:w="0" w:type="dxa"/>
              <w:right w:w="15" w:type="dxa"/>
            </w:tcMar>
            <w:vAlign w:val="center"/>
          </w:tcPr>
          <w:p w14:paraId="31632184"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合  计</w:t>
            </w:r>
          </w:p>
        </w:tc>
        <w:tc>
          <w:tcPr>
            <w:tcW w:w="1502" w:type="dxa"/>
            <w:tcBorders>
              <w:top w:val="dotted" w:sz="4" w:space="0" w:color="000000"/>
              <w:left w:val="dotted" w:sz="4" w:space="0" w:color="000000"/>
              <w:bottom w:val="single" w:sz="8" w:space="0" w:color="000000"/>
              <w:right w:val="nil"/>
            </w:tcBorders>
            <w:tcMar>
              <w:top w:w="15" w:type="dxa"/>
              <w:left w:w="15" w:type="dxa"/>
              <w:bottom w:w="0" w:type="dxa"/>
              <w:right w:w="15" w:type="dxa"/>
            </w:tcMar>
            <w:vAlign w:val="center"/>
          </w:tcPr>
          <w:p w14:paraId="43099953"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bCs/>
                <w:color w:val="000000"/>
                <w:sz w:val="20"/>
                <w:szCs w:val="20"/>
              </w:rPr>
              <w:t>224.50</w:t>
            </w:r>
          </w:p>
        </w:tc>
      </w:tr>
    </w:tbl>
    <w:p w14:paraId="10FEE73F" w14:textId="77777777" w:rsidR="00C82845" w:rsidRDefault="00780B77">
      <w:pPr>
        <w:tabs>
          <w:tab w:val="left" w:pos="312"/>
        </w:tabs>
        <w:adjustRightInd w:val="0"/>
        <w:snapToGrid w:val="0"/>
        <w:spacing w:line="600" w:lineRule="exact"/>
        <w:ind w:left="480"/>
        <w:rPr>
          <w:rFonts w:asciiTheme="minorEastAsia" w:hAnsiTheme="minorEastAsia" w:cstheme="minorEastAsia"/>
          <w:sz w:val="28"/>
          <w:szCs w:val="28"/>
        </w:rPr>
      </w:pPr>
      <w:r>
        <w:rPr>
          <w:rFonts w:asciiTheme="minorEastAsia" w:hAnsiTheme="minorEastAsia" w:cstheme="minorEastAsia" w:hint="eastAsia"/>
          <w:sz w:val="28"/>
          <w:szCs w:val="28"/>
        </w:rPr>
        <w:t>2.窄路面拓宽工程</w:t>
      </w:r>
    </w:p>
    <w:tbl>
      <w:tblPr>
        <w:tblW w:w="8336" w:type="dxa"/>
        <w:tblLayout w:type="fixed"/>
        <w:tblCellMar>
          <w:left w:w="0" w:type="dxa"/>
          <w:right w:w="0" w:type="dxa"/>
        </w:tblCellMar>
        <w:tblLook w:val="04A0" w:firstRow="1" w:lastRow="0" w:firstColumn="1" w:lastColumn="0" w:noHBand="0" w:noVBand="1"/>
      </w:tblPr>
      <w:tblGrid>
        <w:gridCol w:w="702"/>
        <w:gridCol w:w="1263"/>
        <w:gridCol w:w="4869"/>
        <w:gridCol w:w="1502"/>
      </w:tblGrid>
      <w:tr w:rsidR="00C82845" w14:paraId="52C289AC" w14:textId="77777777">
        <w:trPr>
          <w:trHeight w:val="454"/>
          <w:tblHeader/>
        </w:trPr>
        <w:tc>
          <w:tcPr>
            <w:tcW w:w="702" w:type="dxa"/>
            <w:tcBorders>
              <w:top w:val="nil"/>
              <w:left w:val="nil"/>
              <w:bottom w:val="single" w:sz="8" w:space="0" w:color="000000"/>
              <w:right w:val="nil"/>
            </w:tcBorders>
            <w:tcMar>
              <w:top w:w="15" w:type="dxa"/>
              <w:left w:w="15" w:type="dxa"/>
              <w:bottom w:w="0" w:type="dxa"/>
              <w:right w:w="15" w:type="dxa"/>
            </w:tcMar>
            <w:vAlign w:val="center"/>
          </w:tcPr>
          <w:p w14:paraId="1DFA0EC4" w14:textId="77777777" w:rsidR="00C82845" w:rsidRDefault="00C82845">
            <w:pPr>
              <w:jc w:val="right"/>
              <w:rPr>
                <w:rFonts w:asciiTheme="minorEastAsia" w:hAnsiTheme="minorEastAsia" w:cstheme="minorEastAsia"/>
                <w:color w:val="000000"/>
                <w:sz w:val="20"/>
                <w:szCs w:val="20"/>
              </w:rPr>
            </w:pPr>
          </w:p>
        </w:tc>
        <w:tc>
          <w:tcPr>
            <w:tcW w:w="1263" w:type="dxa"/>
            <w:tcBorders>
              <w:top w:val="nil"/>
              <w:left w:val="nil"/>
              <w:bottom w:val="single" w:sz="8" w:space="0" w:color="000000"/>
              <w:right w:val="nil"/>
            </w:tcBorders>
            <w:tcMar>
              <w:top w:w="15" w:type="dxa"/>
              <w:left w:w="15" w:type="dxa"/>
              <w:bottom w:w="0" w:type="dxa"/>
              <w:right w:w="15" w:type="dxa"/>
            </w:tcMar>
            <w:vAlign w:val="center"/>
          </w:tcPr>
          <w:p w14:paraId="1D15357E" w14:textId="77777777" w:rsidR="00C82845" w:rsidRDefault="00C82845">
            <w:pPr>
              <w:jc w:val="right"/>
              <w:rPr>
                <w:rFonts w:asciiTheme="minorEastAsia" w:hAnsiTheme="minorEastAsia" w:cstheme="minorEastAsia"/>
                <w:color w:val="000000"/>
                <w:sz w:val="20"/>
                <w:szCs w:val="20"/>
              </w:rPr>
            </w:pPr>
          </w:p>
        </w:tc>
        <w:tc>
          <w:tcPr>
            <w:tcW w:w="4869" w:type="dxa"/>
            <w:tcBorders>
              <w:top w:val="nil"/>
              <w:left w:val="nil"/>
              <w:bottom w:val="single" w:sz="8" w:space="0" w:color="000000"/>
              <w:right w:val="nil"/>
            </w:tcBorders>
            <w:tcMar>
              <w:top w:w="15" w:type="dxa"/>
              <w:left w:w="15" w:type="dxa"/>
              <w:bottom w:w="0" w:type="dxa"/>
              <w:right w:w="15" w:type="dxa"/>
            </w:tcMar>
            <w:vAlign w:val="center"/>
          </w:tcPr>
          <w:p w14:paraId="51B1F6C4" w14:textId="77777777" w:rsidR="00C82845" w:rsidRDefault="00C82845">
            <w:pPr>
              <w:jc w:val="right"/>
              <w:rPr>
                <w:rFonts w:asciiTheme="minorEastAsia" w:hAnsiTheme="minorEastAsia" w:cstheme="minorEastAsia"/>
                <w:color w:val="000000"/>
                <w:sz w:val="20"/>
                <w:szCs w:val="20"/>
              </w:rPr>
            </w:pPr>
          </w:p>
        </w:tc>
        <w:tc>
          <w:tcPr>
            <w:tcW w:w="1502" w:type="dxa"/>
            <w:tcBorders>
              <w:top w:val="nil"/>
              <w:left w:val="nil"/>
              <w:bottom w:val="single" w:sz="8" w:space="0" w:color="000000"/>
              <w:right w:val="nil"/>
            </w:tcBorders>
            <w:tcMar>
              <w:top w:w="15" w:type="dxa"/>
              <w:left w:w="15" w:type="dxa"/>
              <w:bottom w:w="0" w:type="dxa"/>
              <w:right w:w="15" w:type="dxa"/>
            </w:tcMar>
            <w:vAlign w:val="center"/>
          </w:tcPr>
          <w:p w14:paraId="3354AECC" w14:textId="77777777" w:rsidR="00C82845" w:rsidRDefault="00780B77">
            <w:pPr>
              <w:jc w:val="righ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 金额单位：万元 </w:t>
            </w:r>
          </w:p>
        </w:tc>
      </w:tr>
      <w:tr w:rsidR="00C82845" w14:paraId="0F37A949" w14:textId="77777777">
        <w:trPr>
          <w:trHeight w:val="454"/>
          <w:tblHeader/>
        </w:trPr>
        <w:tc>
          <w:tcPr>
            <w:tcW w:w="702"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0C2862DB"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序 号</w:t>
            </w:r>
          </w:p>
        </w:tc>
        <w:tc>
          <w:tcPr>
            <w:tcW w:w="1263"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04651719"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日 期</w:t>
            </w:r>
          </w:p>
        </w:tc>
        <w:tc>
          <w:tcPr>
            <w:tcW w:w="4869"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3533BBA7"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摘  要</w:t>
            </w:r>
          </w:p>
        </w:tc>
        <w:tc>
          <w:tcPr>
            <w:tcW w:w="1502" w:type="dxa"/>
            <w:tcBorders>
              <w:top w:val="single" w:sz="8" w:space="0" w:color="000000"/>
              <w:left w:val="nil"/>
              <w:bottom w:val="dotted" w:sz="4" w:space="0" w:color="000000"/>
              <w:right w:val="nil"/>
            </w:tcBorders>
            <w:tcMar>
              <w:top w:w="15" w:type="dxa"/>
              <w:left w:w="15" w:type="dxa"/>
              <w:bottom w:w="0" w:type="dxa"/>
              <w:right w:w="15" w:type="dxa"/>
            </w:tcMar>
            <w:vAlign w:val="center"/>
          </w:tcPr>
          <w:p w14:paraId="1CB2B788"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金 额</w:t>
            </w:r>
          </w:p>
        </w:tc>
      </w:tr>
      <w:tr w:rsidR="00C82845" w14:paraId="4E7CBA84"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656616EE"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188A9842"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2018.9.12</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17FFCFC1"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支付工程款</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4BD1E64B"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58.72</w:t>
            </w:r>
          </w:p>
        </w:tc>
      </w:tr>
      <w:tr w:rsidR="00C82845" w14:paraId="3D2FB19D"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220C29AE"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47A7B5E0"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2018.9.12</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07F93F06"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支付咨询费</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7FF38B30"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5.00</w:t>
            </w:r>
          </w:p>
        </w:tc>
      </w:tr>
      <w:tr w:rsidR="00C82845" w14:paraId="3C27E171" w14:textId="77777777">
        <w:trPr>
          <w:trHeight w:val="454"/>
        </w:trPr>
        <w:tc>
          <w:tcPr>
            <w:tcW w:w="6834" w:type="dxa"/>
            <w:gridSpan w:val="3"/>
            <w:tcBorders>
              <w:top w:val="dotted" w:sz="4" w:space="0" w:color="000000"/>
              <w:left w:val="nil"/>
              <w:bottom w:val="single" w:sz="8" w:space="0" w:color="000000"/>
              <w:right w:val="dotted" w:sz="4" w:space="0" w:color="000000"/>
            </w:tcBorders>
            <w:tcMar>
              <w:top w:w="15" w:type="dxa"/>
              <w:left w:w="15" w:type="dxa"/>
              <w:bottom w:w="0" w:type="dxa"/>
              <w:right w:w="15" w:type="dxa"/>
            </w:tcMar>
            <w:vAlign w:val="center"/>
          </w:tcPr>
          <w:p w14:paraId="69BDB391"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合  计</w:t>
            </w:r>
          </w:p>
        </w:tc>
        <w:tc>
          <w:tcPr>
            <w:tcW w:w="1502" w:type="dxa"/>
            <w:tcBorders>
              <w:top w:val="dotted" w:sz="4" w:space="0" w:color="000000"/>
              <w:left w:val="dotted" w:sz="4" w:space="0" w:color="000000"/>
              <w:bottom w:val="single" w:sz="8" w:space="0" w:color="000000"/>
              <w:right w:val="nil"/>
            </w:tcBorders>
            <w:tcMar>
              <w:top w:w="15" w:type="dxa"/>
              <w:left w:w="15" w:type="dxa"/>
              <w:bottom w:w="0" w:type="dxa"/>
              <w:right w:w="15" w:type="dxa"/>
            </w:tcMar>
            <w:vAlign w:val="center"/>
          </w:tcPr>
          <w:p w14:paraId="2D9EB238"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bCs/>
                <w:color w:val="000000"/>
                <w:sz w:val="20"/>
                <w:szCs w:val="20"/>
              </w:rPr>
              <w:t>63.72</w:t>
            </w:r>
          </w:p>
        </w:tc>
      </w:tr>
    </w:tbl>
    <w:p w14:paraId="61007062" w14:textId="77777777" w:rsidR="00C82845" w:rsidRDefault="00780B77">
      <w:pPr>
        <w:tabs>
          <w:tab w:val="left" w:pos="312"/>
        </w:tabs>
        <w:adjustRightInd w:val="0"/>
        <w:snapToGrid w:val="0"/>
        <w:spacing w:line="600" w:lineRule="exact"/>
        <w:ind w:left="480"/>
        <w:rPr>
          <w:rFonts w:asciiTheme="minorEastAsia" w:hAnsiTheme="minorEastAsia" w:cstheme="minorEastAsia"/>
          <w:sz w:val="28"/>
          <w:szCs w:val="28"/>
        </w:rPr>
      </w:pPr>
      <w:r>
        <w:rPr>
          <w:rFonts w:asciiTheme="minorEastAsia" w:hAnsiTheme="minorEastAsia" w:cstheme="minorEastAsia" w:hint="eastAsia"/>
          <w:sz w:val="28"/>
          <w:szCs w:val="28"/>
        </w:rPr>
        <w:t>3.水毁危桥征地补偿款工程</w:t>
      </w:r>
    </w:p>
    <w:tbl>
      <w:tblPr>
        <w:tblW w:w="8336" w:type="dxa"/>
        <w:tblLayout w:type="fixed"/>
        <w:tblCellMar>
          <w:left w:w="0" w:type="dxa"/>
          <w:right w:w="0" w:type="dxa"/>
        </w:tblCellMar>
        <w:tblLook w:val="04A0" w:firstRow="1" w:lastRow="0" w:firstColumn="1" w:lastColumn="0" w:noHBand="0" w:noVBand="1"/>
      </w:tblPr>
      <w:tblGrid>
        <w:gridCol w:w="702"/>
        <w:gridCol w:w="1263"/>
        <w:gridCol w:w="4869"/>
        <w:gridCol w:w="1502"/>
      </w:tblGrid>
      <w:tr w:rsidR="00C82845" w14:paraId="477E56EF" w14:textId="77777777">
        <w:trPr>
          <w:trHeight w:val="454"/>
          <w:tblHeader/>
        </w:trPr>
        <w:tc>
          <w:tcPr>
            <w:tcW w:w="702" w:type="dxa"/>
            <w:tcBorders>
              <w:top w:val="nil"/>
              <w:left w:val="nil"/>
              <w:bottom w:val="single" w:sz="8" w:space="0" w:color="000000"/>
              <w:right w:val="nil"/>
            </w:tcBorders>
            <w:tcMar>
              <w:top w:w="15" w:type="dxa"/>
              <w:left w:w="15" w:type="dxa"/>
              <w:bottom w:w="0" w:type="dxa"/>
              <w:right w:w="15" w:type="dxa"/>
            </w:tcMar>
            <w:vAlign w:val="center"/>
          </w:tcPr>
          <w:p w14:paraId="68E4529D" w14:textId="77777777" w:rsidR="00C82845" w:rsidRDefault="00C82845">
            <w:pPr>
              <w:jc w:val="right"/>
              <w:rPr>
                <w:rFonts w:asciiTheme="minorEastAsia" w:hAnsiTheme="minorEastAsia" w:cstheme="minorEastAsia"/>
                <w:color w:val="000000"/>
                <w:sz w:val="20"/>
                <w:szCs w:val="20"/>
              </w:rPr>
            </w:pPr>
          </w:p>
        </w:tc>
        <w:tc>
          <w:tcPr>
            <w:tcW w:w="1263" w:type="dxa"/>
            <w:tcBorders>
              <w:top w:val="nil"/>
              <w:left w:val="nil"/>
              <w:bottom w:val="single" w:sz="8" w:space="0" w:color="000000"/>
              <w:right w:val="nil"/>
            </w:tcBorders>
            <w:tcMar>
              <w:top w:w="15" w:type="dxa"/>
              <w:left w:w="15" w:type="dxa"/>
              <w:bottom w:w="0" w:type="dxa"/>
              <w:right w:w="15" w:type="dxa"/>
            </w:tcMar>
            <w:vAlign w:val="center"/>
          </w:tcPr>
          <w:p w14:paraId="1A424A46" w14:textId="77777777" w:rsidR="00C82845" w:rsidRDefault="00C82845">
            <w:pPr>
              <w:jc w:val="right"/>
              <w:rPr>
                <w:rFonts w:asciiTheme="minorEastAsia" w:hAnsiTheme="minorEastAsia" w:cstheme="minorEastAsia"/>
                <w:color w:val="000000"/>
                <w:sz w:val="20"/>
                <w:szCs w:val="20"/>
              </w:rPr>
            </w:pPr>
          </w:p>
        </w:tc>
        <w:tc>
          <w:tcPr>
            <w:tcW w:w="4869" w:type="dxa"/>
            <w:tcBorders>
              <w:top w:val="nil"/>
              <w:left w:val="nil"/>
              <w:bottom w:val="single" w:sz="8" w:space="0" w:color="000000"/>
              <w:right w:val="nil"/>
            </w:tcBorders>
            <w:tcMar>
              <w:top w:w="15" w:type="dxa"/>
              <w:left w:w="15" w:type="dxa"/>
              <w:bottom w:w="0" w:type="dxa"/>
              <w:right w:w="15" w:type="dxa"/>
            </w:tcMar>
            <w:vAlign w:val="center"/>
          </w:tcPr>
          <w:p w14:paraId="7C280EDB" w14:textId="77777777" w:rsidR="00C82845" w:rsidRDefault="00C82845">
            <w:pPr>
              <w:jc w:val="right"/>
              <w:rPr>
                <w:rFonts w:asciiTheme="minorEastAsia" w:hAnsiTheme="minorEastAsia" w:cstheme="minorEastAsia"/>
                <w:color w:val="000000"/>
                <w:sz w:val="20"/>
                <w:szCs w:val="20"/>
              </w:rPr>
            </w:pPr>
          </w:p>
        </w:tc>
        <w:tc>
          <w:tcPr>
            <w:tcW w:w="1502" w:type="dxa"/>
            <w:tcBorders>
              <w:top w:val="nil"/>
              <w:left w:val="nil"/>
              <w:bottom w:val="single" w:sz="8" w:space="0" w:color="000000"/>
              <w:right w:val="nil"/>
            </w:tcBorders>
            <w:tcMar>
              <w:top w:w="15" w:type="dxa"/>
              <w:left w:w="15" w:type="dxa"/>
              <w:bottom w:w="0" w:type="dxa"/>
              <w:right w:w="15" w:type="dxa"/>
            </w:tcMar>
            <w:vAlign w:val="center"/>
          </w:tcPr>
          <w:p w14:paraId="27CEE6F0" w14:textId="77777777" w:rsidR="00C82845" w:rsidRDefault="00780B77">
            <w:pPr>
              <w:jc w:val="righ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 金额单位：元 </w:t>
            </w:r>
          </w:p>
        </w:tc>
      </w:tr>
      <w:tr w:rsidR="00C82845" w14:paraId="2DC0D897" w14:textId="77777777">
        <w:trPr>
          <w:trHeight w:val="454"/>
          <w:tblHeader/>
        </w:trPr>
        <w:tc>
          <w:tcPr>
            <w:tcW w:w="702"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54D9EF2E"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序 号</w:t>
            </w:r>
          </w:p>
        </w:tc>
        <w:tc>
          <w:tcPr>
            <w:tcW w:w="1263"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47B9A82E"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日 期</w:t>
            </w:r>
          </w:p>
        </w:tc>
        <w:tc>
          <w:tcPr>
            <w:tcW w:w="4869"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3875B8D7"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摘  要</w:t>
            </w:r>
          </w:p>
        </w:tc>
        <w:tc>
          <w:tcPr>
            <w:tcW w:w="1502" w:type="dxa"/>
            <w:tcBorders>
              <w:top w:val="single" w:sz="8" w:space="0" w:color="000000"/>
              <w:left w:val="nil"/>
              <w:bottom w:val="dotted" w:sz="4" w:space="0" w:color="000000"/>
              <w:right w:val="nil"/>
            </w:tcBorders>
            <w:tcMar>
              <w:top w:w="15" w:type="dxa"/>
              <w:left w:w="15" w:type="dxa"/>
              <w:bottom w:w="0" w:type="dxa"/>
              <w:right w:w="15" w:type="dxa"/>
            </w:tcMar>
            <w:vAlign w:val="center"/>
          </w:tcPr>
          <w:p w14:paraId="1740D890"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金 额</w:t>
            </w:r>
          </w:p>
        </w:tc>
      </w:tr>
      <w:tr w:rsidR="00C82845" w14:paraId="072A5D0C"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5A41EF3F"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2E842E49"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2018.8.17</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1FF07DAA"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付水毁危桥征地补偿款</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68119FBF"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75.44</w:t>
            </w:r>
          </w:p>
        </w:tc>
      </w:tr>
      <w:tr w:rsidR="00C82845" w14:paraId="796CF19E" w14:textId="77777777">
        <w:trPr>
          <w:trHeight w:val="454"/>
        </w:trPr>
        <w:tc>
          <w:tcPr>
            <w:tcW w:w="6834" w:type="dxa"/>
            <w:gridSpan w:val="3"/>
            <w:tcBorders>
              <w:top w:val="dotted" w:sz="4" w:space="0" w:color="000000"/>
              <w:left w:val="nil"/>
              <w:bottom w:val="single" w:sz="8" w:space="0" w:color="000000"/>
              <w:right w:val="dotted" w:sz="4" w:space="0" w:color="000000"/>
            </w:tcBorders>
            <w:tcMar>
              <w:top w:w="15" w:type="dxa"/>
              <w:left w:w="15" w:type="dxa"/>
              <w:bottom w:w="0" w:type="dxa"/>
              <w:right w:w="15" w:type="dxa"/>
            </w:tcMar>
            <w:vAlign w:val="center"/>
          </w:tcPr>
          <w:p w14:paraId="7F405618"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合  计</w:t>
            </w:r>
          </w:p>
        </w:tc>
        <w:tc>
          <w:tcPr>
            <w:tcW w:w="1502" w:type="dxa"/>
            <w:tcBorders>
              <w:top w:val="dotted" w:sz="4" w:space="0" w:color="000000"/>
              <w:left w:val="dotted" w:sz="4" w:space="0" w:color="000000"/>
              <w:bottom w:val="single" w:sz="8" w:space="0" w:color="000000"/>
              <w:right w:val="nil"/>
            </w:tcBorders>
            <w:tcMar>
              <w:top w:w="15" w:type="dxa"/>
              <w:left w:w="15" w:type="dxa"/>
              <w:bottom w:w="0" w:type="dxa"/>
              <w:right w:w="15" w:type="dxa"/>
            </w:tcMar>
            <w:vAlign w:val="center"/>
          </w:tcPr>
          <w:p w14:paraId="6233D486"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75.44</w:t>
            </w:r>
          </w:p>
        </w:tc>
      </w:tr>
    </w:tbl>
    <w:p w14:paraId="637E2B8A" w14:textId="77777777" w:rsidR="00C82845" w:rsidRDefault="00780B77">
      <w:pPr>
        <w:tabs>
          <w:tab w:val="left" w:pos="312"/>
        </w:tabs>
        <w:adjustRightInd w:val="0"/>
        <w:snapToGrid w:val="0"/>
        <w:spacing w:line="600" w:lineRule="exact"/>
        <w:ind w:left="480"/>
        <w:rPr>
          <w:rFonts w:asciiTheme="minorEastAsia" w:hAnsiTheme="minorEastAsia" w:cstheme="minorEastAsia"/>
          <w:sz w:val="28"/>
          <w:szCs w:val="28"/>
        </w:rPr>
      </w:pPr>
      <w:r>
        <w:rPr>
          <w:rFonts w:asciiTheme="minorEastAsia" w:hAnsiTheme="minorEastAsia" w:cstheme="minorEastAsia" w:hint="eastAsia"/>
          <w:sz w:val="28"/>
          <w:szCs w:val="28"/>
        </w:rPr>
        <w:t>4.一级路工程</w:t>
      </w:r>
    </w:p>
    <w:tbl>
      <w:tblPr>
        <w:tblW w:w="8336" w:type="dxa"/>
        <w:tblLayout w:type="fixed"/>
        <w:tblCellMar>
          <w:left w:w="0" w:type="dxa"/>
          <w:right w:w="0" w:type="dxa"/>
        </w:tblCellMar>
        <w:tblLook w:val="04A0" w:firstRow="1" w:lastRow="0" w:firstColumn="1" w:lastColumn="0" w:noHBand="0" w:noVBand="1"/>
      </w:tblPr>
      <w:tblGrid>
        <w:gridCol w:w="702"/>
        <w:gridCol w:w="1263"/>
        <w:gridCol w:w="4869"/>
        <w:gridCol w:w="1502"/>
      </w:tblGrid>
      <w:tr w:rsidR="00C82845" w14:paraId="2C7147E7" w14:textId="77777777">
        <w:trPr>
          <w:trHeight w:val="454"/>
          <w:tblHeader/>
        </w:trPr>
        <w:tc>
          <w:tcPr>
            <w:tcW w:w="702" w:type="dxa"/>
            <w:tcBorders>
              <w:top w:val="nil"/>
              <w:left w:val="nil"/>
              <w:bottom w:val="single" w:sz="8" w:space="0" w:color="000000"/>
              <w:right w:val="nil"/>
            </w:tcBorders>
            <w:tcMar>
              <w:top w:w="15" w:type="dxa"/>
              <w:left w:w="15" w:type="dxa"/>
              <w:bottom w:w="0" w:type="dxa"/>
              <w:right w:w="15" w:type="dxa"/>
            </w:tcMar>
            <w:vAlign w:val="center"/>
          </w:tcPr>
          <w:p w14:paraId="7A5931C2" w14:textId="77777777" w:rsidR="00C82845" w:rsidRDefault="00C82845">
            <w:pPr>
              <w:jc w:val="right"/>
              <w:rPr>
                <w:rFonts w:asciiTheme="minorEastAsia" w:hAnsiTheme="minorEastAsia" w:cstheme="minorEastAsia"/>
                <w:color w:val="000000"/>
                <w:sz w:val="20"/>
                <w:szCs w:val="20"/>
              </w:rPr>
            </w:pPr>
          </w:p>
        </w:tc>
        <w:tc>
          <w:tcPr>
            <w:tcW w:w="1263" w:type="dxa"/>
            <w:tcBorders>
              <w:top w:val="nil"/>
              <w:left w:val="nil"/>
              <w:bottom w:val="single" w:sz="8" w:space="0" w:color="000000"/>
              <w:right w:val="nil"/>
            </w:tcBorders>
            <w:tcMar>
              <w:top w:w="15" w:type="dxa"/>
              <w:left w:w="15" w:type="dxa"/>
              <w:bottom w:w="0" w:type="dxa"/>
              <w:right w:w="15" w:type="dxa"/>
            </w:tcMar>
            <w:vAlign w:val="center"/>
          </w:tcPr>
          <w:p w14:paraId="4AD6DD81" w14:textId="77777777" w:rsidR="00C82845" w:rsidRDefault="00C82845">
            <w:pPr>
              <w:jc w:val="right"/>
              <w:rPr>
                <w:rFonts w:asciiTheme="minorEastAsia" w:hAnsiTheme="minorEastAsia" w:cstheme="minorEastAsia"/>
                <w:color w:val="000000"/>
                <w:sz w:val="20"/>
                <w:szCs w:val="20"/>
              </w:rPr>
            </w:pPr>
          </w:p>
        </w:tc>
        <w:tc>
          <w:tcPr>
            <w:tcW w:w="4869" w:type="dxa"/>
            <w:tcBorders>
              <w:top w:val="nil"/>
              <w:left w:val="nil"/>
              <w:bottom w:val="single" w:sz="8" w:space="0" w:color="000000"/>
              <w:right w:val="nil"/>
            </w:tcBorders>
            <w:tcMar>
              <w:top w:w="15" w:type="dxa"/>
              <w:left w:w="15" w:type="dxa"/>
              <w:bottom w:w="0" w:type="dxa"/>
              <w:right w:w="15" w:type="dxa"/>
            </w:tcMar>
            <w:vAlign w:val="center"/>
          </w:tcPr>
          <w:p w14:paraId="2FFC8BC9" w14:textId="77777777" w:rsidR="00C82845" w:rsidRDefault="00C82845">
            <w:pPr>
              <w:jc w:val="right"/>
              <w:rPr>
                <w:rFonts w:asciiTheme="minorEastAsia" w:hAnsiTheme="minorEastAsia" w:cstheme="minorEastAsia"/>
                <w:color w:val="000000"/>
                <w:sz w:val="20"/>
                <w:szCs w:val="20"/>
              </w:rPr>
            </w:pPr>
          </w:p>
        </w:tc>
        <w:tc>
          <w:tcPr>
            <w:tcW w:w="1502" w:type="dxa"/>
            <w:tcBorders>
              <w:top w:val="nil"/>
              <w:left w:val="nil"/>
              <w:bottom w:val="single" w:sz="8" w:space="0" w:color="000000"/>
              <w:right w:val="nil"/>
            </w:tcBorders>
            <w:tcMar>
              <w:top w:w="15" w:type="dxa"/>
              <w:left w:w="15" w:type="dxa"/>
              <w:bottom w:w="0" w:type="dxa"/>
              <w:right w:w="15" w:type="dxa"/>
            </w:tcMar>
            <w:vAlign w:val="center"/>
          </w:tcPr>
          <w:p w14:paraId="068B6368" w14:textId="77777777" w:rsidR="00C82845" w:rsidRDefault="00780B77">
            <w:pPr>
              <w:jc w:val="righ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 金额单位：万元 </w:t>
            </w:r>
          </w:p>
        </w:tc>
      </w:tr>
      <w:tr w:rsidR="00C82845" w14:paraId="74FFA990" w14:textId="77777777">
        <w:trPr>
          <w:trHeight w:val="454"/>
          <w:tblHeader/>
        </w:trPr>
        <w:tc>
          <w:tcPr>
            <w:tcW w:w="702"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10E02876"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lastRenderedPageBreak/>
              <w:t>序 号</w:t>
            </w:r>
          </w:p>
        </w:tc>
        <w:tc>
          <w:tcPr>
            <w:tcW w:w="1263"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027CEB8C"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日 期</w:t>
            </w:r>
          </w:p>
        </w:tc>
        <w:tc>
          <w:tcPr>
            <w:tcW w:w="4869"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0D650193"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摘  要</w:t>
            </w:r>
          </w:p>
        </w:tc>
        <w:tc>
          <w:tcPr>
            <w:tcW w:w="1502" w:type="dxa"/>
            <w:tcBorders>
              <w:top w:val="single" w:sz="8" w:space="0" w:color="000000"/>
              <w:left w:val="nil"/>
              <w:bottom w:val="dotted" w:sz="4" w:space="0" w:color="000000"/>
              <w:right w:val="nil"/>
            </w:tcBorders>
            <w:tcMar>
              <w:top w:w="15" w:type="dxa"/>
              <w:left w:w="15" w:type="dxa"/>
              <w:bottom w:w="0" w:type="dxa"/>
              <w:right w:w="15" w:type="dxa"/>
            </w:tcMar>
            <w:vAlign w:val="center"/>
          </w:tcPr>
          <w:p w14:paraId="76FA2238"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金 额</w:t>
            </w:r>
          </w:p>
        </w:tc>
      </w:tr>
      <w:tr w:rsidR="00C82845" w14:paraId="674A2661"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0F18F6D2"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4BC1935B"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5C3EE552"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付一级路拆迁款</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73F05DC4"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100.00</w:t>
            </w:r>
          </w:p>
        </w:tc>
      </w:tr>
      <w:tr w:rsidR="00C82845" w14:paraId="1EDCD029" w14:textId="77777777">
        <w:trPr>
          <w:trHeight w:val="454"/>
        </w:trPr>
        <w:tc>
          <w:tcPr>
            <w:tcW w:w="6834" w:type="dxa"/>
            <w:gridSpan w:val="3"/>
            <w:tcBorders>
              <w:top w:val="dotted" w:sz="4" w:space="0" w:color="000000"/>
              <w:left w:val="nil"/>
              <w:bottom w:val="single" w:sz="8" w:space="0" w:color="000000"/>
              <w:right w:val="dotted" w:sz="4" w:space="0" w:color="000000"/>
            </w:tcBorders>
            <w:tcMar>
              <w:top w:w="15" w:type="dxa"/>
              <w:left w:w="15" w:type="dxa"/>
              <w:bottom w:w="0" w:type="dxa"/>
              <w:right w:w="15" w:type="dxa"/>
            </w:tcMar>
            <w:vAlign w:val="center"/>
          </w:tcPr>
          <w:p w14:paraId="22AF52F2"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合  计</w:t>
            </w:r>
          </w:p>
        </w:tc>
        <w:tc>
          <w:tcPr>
            <w:tcW w:w="1502" w:type="dxa"/>
            <w:tcBorders>
              <w:top w:val="dotted" w:sz="4" w:space="0" w:color="000000"/>
              <w:left w:val="dotted" w:sz="4" w:space="0" w:color="000000"/>
              <w:bottom w:val="single" w:sz="8" w:space="0" w:color="000000"/>
              <w:right w:val="nil"/>
            </w:tcBorders>
            <w:tcMar>
              <w:top w:w="15" w:type="dxa"/>
              <w:left w:w="15" w:type="dxa"/>
              <w:bottom w:w="0" w:type="dxa"/>
              <w:right w:w="15" w:type="dxa"/>
            </w:tcMar>
            <w:vAlign w:val="center"/>
          </w:tcPr>
          <w:p w14:paraId="3B0DE37C"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100.00</w:t>
            </w:r>
          </w:p>
        </w:tc>
      </w:tr>
    </w:tbl>
    <w:p w14:paraId="182A6CA5" w14:textId="77777777" w:rsidR="00C82845" w:rsidRDefault="00780B77">
      <w:pPr>
        <w:tabs>
          <w:tab w:val="left" w:pos="312"/>
        </w:tabs>
        <w:adjustRightInd w:val="0"/>
        <w:snapToGrid w:val="0"/>
        <w:spacing w:line="600" w:lineRule="exact"/>
        <w:ind w:left="480"/>
        <w:rPr>
          <w:rFonts w:asciiTheme="minorEastAsia" w:hAnsiTheme="minorEastAsia" w:cstheme="minorEastAsia"/>
          <w:sz w:val="28"/>
          <w:szCs w:val="28"/>
        </w:rPr>
      </w:pPr>
      <w:r>
        <w:rPr>
          <w:rFonts w:asciiTheme="minorEastAsia" w:hAnsiTheme="minorEastAsia" w:cstheme="minorEastAsia" w:hint="eastAsia"/>
          <w:sz w:val="28"/>
          <w:szCs w:val="28"/>
        </w:rPr>
        <w:t>5.城乡一体化工程</w:t>
      </w:r>
    </w:p>
    <w:tbl>
      <w:tblPr>
        <w:tblW w:w="8336" w:type="dxa"/>
        <w:tblLayout w:type="fixed"/>
        <w:tblCellMar>
          <w:left w:w="0" w:type="dxa"/>
          <w:right w:w="0" w:type="dxa"/>
        </w:tblCellMar>
        <w:tblLook w:val="04A0" w:firstRow="1" w:lastRow="0" w:firstColumn="1" w:lastColumn="0" w:noHBand="0" w:noVBand="1"/>
      </w:tblPr>
      <w:tblGrid>
        <w:gridCol w:w="702"/>
        <w:gridCol w:w="1263"/>
        <w:gridCol w:w="4869"/>
        <w:gridCol w:w="1502"/>
      </w:tblGrid>
      <w:tr w:rsidR="00C82845" w14:paraId="0F9B3EA0" w14:textId="77777777">
        <w:trPr>
          <w:trHeight w:val="454"/>
          <w:tblHeader/>
        </w:trPr>
        <w:tc>
          <w:tcPr>
            <w:tcW w:w="702" w:type="dxa"/>
            <w:tcBorders>
              <w:top w:val="nil"/>
              <w:left w:val="nil"/>
              <w:bottom w:val="single" w:sz="8" w:space="0" w:color="000000"/>
              <w:right w:val="nil"/>
            </w:tcBorders>
            <w:tcMar>
              <w:top w:w="15" w:type="dxa"/>
              <w:left w:w="15" w:type="dxa"/>
              <w:bottom w:w="0" w:type="dxa"/>
              <w:right w:w="15" w:type="dxa"/>
            </w:tcMar>
            <w:vAlign w:val="center"/>
          </w:tcPr>
          <w:p w14:paraId="2E96AED0" w14:textId="77777777" w:rsidR="00C82845" w:rsidRDefault="00C82845">
            <w:pPr>
              <w:jc w:val="right"/>
              <w:rPr>
                <w:rFonts w:asciiTheme="minorEastAsia" w:hAnsiTheme="minorEastAsia" w:cstheme="minorEastAsia"/>
                <w:color w:val="000000"/>
                <w:sz w:val="20"/>
                <w:szCs w:val="20"/>
              </w:rPr>
            </w:pPr>
          </w:p>
        </w:tc>
        <w:tc>
          <w:tcPr>
            <w:tcW w:w="1263" w:type="dxa"/>
            <w:tcBorders>
              <w:top w:val="nil"/>
              <w:left w:val="nil"/>
              <w:bottom w:val="single" w:sz="8" w:space="0" w:color="000000"/>
              <w:right w:val="nil"/>
            </w:tcBorders>
            <w:tcMar>
              <w:top w:w="15" w:type="dxa"/>
              <w:left w:w="15" w:type="dxa"/>
              <w:bottom w:w="0" w:type="dxa"/>
              <w:right w:w="15" w:type="dxa"/>
            </w:tcMar>
            <w:vAlign w:val="center"/>
          </w:tcPr>
          <w:p w14:paraId="65BD363B" w14:textId="77777777" w:rsidR="00C82845" w:rsidRDefault="00C82845">
            <w:pPr>
              <w:jc w:val="right"/>
              <w:rPr>
                <w:rFonts w:asciiTheme="minorEastAsia" w:hAnsiTheme="minorEastAsia" w:cstheme="minorEastAsia"/>
                <w:color w:val="000000"/>
                <w:sz w:val="20"/>
                <w:szCs w:val="20"/>
              </w:rPr>
            </w:pPr>
          </w:p>
        </w:tc>
        <w:tc>
          <w:tcPr>
            <w:tcW w:w="4869" w:type="dxa"/>
            <w:tcBorders>
              <w:top w:val="nil"/>
              <w:left w:val="nil"/>
              <w:bottom w:val="single" w:sz="8" w:space="0" w:color="000000"/>
              <w:right w:val="nil"/>
            </w:tcBorders>
            <w:tcMar>
              <w:top w:w="15" w:type="dxa"/>
              <w:left w:w="15" w:type="dxa"/>
              <w:bottom w:w="0" w:type="dxa"/>
              <w:right w:w="15" w:type="dxa"/>
            </w:tcMar>
            <w:vAlign w:val="center"/>
          </w:tcPr>
          <w:p w14:paraId="26D65904" w14:textId="77777777" w:rsidR="00C82845" w:rsidRDefault="00C82845">
            <w:pPr>
              <w:jc w:val="right"/>
              <w:rPr>
                <w:rFonts w:asciiTheme="minorEastAsia" w:hAnsiTheme="minorEastAsia" w:cstheme="minorEastAsia"/>
                <w:color w:val="000000"/>
                <w:sz w:val="20"/>
                <w:szCs w:val="20"/>
              </w:rPr>
            </w:pPr>
          </w:p>
        </w:tc>
        <w:tc>
          <w:tcPr>
            <w:tcW w:w="1502" w:type="dxa"/>
            <w:tcBorders>
              <w:top w:val="nil"/>
              <w:left w:val="nil"/>
              <w:bottom w:val="single" w:sz="8" w:space="0" w:color="000000"/>
              <w:right w:val="nil"/>
            </w:tcBorders>
            <w:tcMar>
              <w:top w:w="15" w:type="dxa"/>
              <w:left w:w="15" w:type="dxa"/>
              <w:bottom w:w="0" w:type="dxa"/>
              <w:right w:w="15" w:type="dxa"/>
            </w:tcMar>
            <w:vAlign w:val="center"/>
          </w:tcPr>
          <w:p w14:paraId="0821B14B" w14:textId="77777777" w:rsidR="00C82845" w:rsidRDefault="00780B77">
            <w:pPr>
              <w:jc w:val="righ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 金额单位：万元 </w:t>
            </w:r>
          </w:p>
        </w:tc>
      </w:tr>
      <w:tr w:rsidR="00C82845" w14:paraId="22F11827" w14:textId="77777777">
        <w:trPr>
          <w:trHeight w:val="454"/>
          <w:tblHeader/>
        </w:trPr>
        <w:tc>
          <w:tcPr>
            <w:tcW w:w="702"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51BE3254"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序 号</w:t>
            </w:r>
          </w:p>
        </w:tc>
        <w:tc>
          <w:tcPr>
            <w:tcW w:w="1263"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089D8ED2"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日 期</w:t>
            </w:r>
          </w:p>
        </w:tc>
        <w:tc>
          <w:tcPr>
            <w:tcW w:w="4869"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1F7CBAA6"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摘  要</w:t>
            </w:r>
          </w:p>
        </w:tc>
        <w:tc>
          <w:tcPr>
            <w:tcW w:w="1502" w:type="dxa"/>
            <w:tcBorders>
              <w:top w:val="single" w:sz="8" w:space="0" w:color="000000"/>
              <w:left w:val="nil"/>
              <w:bottom w:val="dotted" w:sz="4" w:space="0" w:color="000000"/>
              <w:right w:val="nil"/>
            </w:tcBorders>
            <w:tcMar>
              <w:top w:w="15" w:type="dxa"/>
              <w:left w:w="15" w:type="dxa"/>
              <w:bottom w:w="0" w:type="dxa"/>
              <w:right w:w="15" w:type="dxa"/>
            </w:tcMar>
            <w:vAlign w:val="center"/>
          </w:tcPr>
          <w:p w14:paraId="0F113A2A"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金 额</w:t>
            </w:r>
          </w:p>
        </w:tc>
      </w:tr>
      <w:tr w:rsidR="00C82845" w14:paraId="5A2662CA"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1638612B"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0BF46FAA"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3B6C7359"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支付技术服务费</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4A91E5B6"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25.00</w:t>
            </w:r>
          </w:p>
        </w:tc>
      </w:tr>
      <w:tr w:rsidR="00C82845" w14:paraId="4F0DC8A5" w14:textId="77777777">
        <w:trPr>
          <w:trHeight w:val="454"/>
        </w:trPr>
        <w:tc>
          <w:tcPr>
            <w:tcW w:w="6834" w:type="dxa"/>
            <w:gridSpan w:val="3"/>
            <w:tcBorders>
              <w:top w:val="dotted" w:sz="4" w:space="0" w:color="000000"/>
              <w:left w:val="nil"/>
              <w:bottom w:val="single" w:sz="8" w:space="0" w:color="000000"/>
              <w:right w:val="dotted" w:sz="4" w:space="0" w:color="000000"/>
            </w:tcBorders>
            <w:tcMar>
              <w:top w:w="15" w:type="dxa"/>
              <w:left w:w="15" w:type="dxa"/>
              <w:bottom w:w="0" w:type="dxa"/>
              <w:right w:w="15" w:type="dxa"/>
            </w:tcMar>
            <w:vAlign w:val="center"/>
          </w:tcPr>
          <w:p w14:paraId="0DA8B9E6"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合  计</w:t>
            </w:r>
          </w:p>
        </w:tc>
        <w:tc>
          <w:tcPr>
            <w:tcW w:w="1502" w:type="dxa"/>
            <w:tcBorders>
              <w:top w:val="dotted" w:sz="4" w:space="0" w:color="000000"/>
              <w:left w:val="dotted" w:sz="4" w:space="0" w:color="000000"/>
              <w:bottom w:val="single" w:sz="8" w:space="0" w:color="000000"/>
              <w:right w:val="nil"/>
            </w:tcBorders>
            <w:tcMar>
              <w:top w:w="15" w:type="dxa"/>
              <w:left w:w="15" w:type="dxa"/>
              <w:bottom w:w="0" w:type="dxa"/>
              <w:right w:w="15" w:type="dxa"/>
            </w:tcMar>
            <w:vAlign w:val="center"/>
          </w:tcPr>
          <w:p w14:paraId="1CF07038"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25.00</w:t>
            </w:r>
          </w:p>
        </w:tc>
      </w:tr>
    </w:tbl>
    <w:p w14:paraId="5ED73389" w14:textId="77777777" w:rsidR="00C82845" w:rsidRDefault="00780B77">
      <w:pPr>
        <w:tabs>
          <w:tab w:val="left" w:pos="312"/>
        </w:tabs>
        <w:adjustRightInd w:val="0"/>
        <w:snapToGrid w:val="0"/>
        <w:spacing w:line="600" w:lineRule="exact"/>
        <w:ind w:left="480"/>
        <w:rPr>
          <w:rFonts w:asciiTheme="minorEastAsia" w:hAnsiTheme="minorEastAsia" w:cstheme="minorEastAsia"/>
          <w:sz w:val="28"/>
          <w:szCs w:val="28"/>
        </w:rPr>
      </w:pPr>
      <w:r>
        <w:rPr>
          <w:rFonts w:asciiTheme="minorEastAsia" w:hAnsiTheme="minorEastAsia" w:cstheme="minorEastAsia" w:hint="eastAsia"/>
          <w:sz w:val="28"/>
          <w:szCs w:val="28"/>
        </w:rPr>
        <w:t>6.朝阳堡工程</w:t>
      </w:r>
    </w:p>
    <w:tbl>
      <w:tblPr>
        <w:tblW w:w="8336" w:type="dxa"/>
        <w:tblLayout w:type="fixed"/>
        <w:tblCellMar>
          <w:left w:w="0" w:type="dxa"/>
          <w:right w:w="0" w:type="dxa"/>
        </w:tblCellMar>
        <w:tblLook w:val="04A0" w:firstRow="1" w:lastRow="0" w:firstColumn="1" w:lastColumn="0" w:noHBand="0" w:noVBand="1"/>
      </w:tblPr>
      <w:tblGrid>
        <w:gridCol w:w="702"/>
        <w:gridCol w:w="1263"/>
        <w:gridCol w:w="4869"/>
        <w:gridCol w:w="1502"/>
      </w:tblGrid>
      <w:tr w:rsidR="00C82845" w14:paraId="0A3C39AB" w14:textId="77777777">
        <w:trPr>
          <w:trHeight w:val="454"/>
          <w:tblHeader/>
        </w:trPr>
        <w:tc>
          <w:tcPr>
            <w:tcW w:w="702" w:type="dxa"/>
            <w:tcBorders>
              <w:top w:val="nil"/>
              <w:left w:val="nil"/>
              <w:bottom w:val="single" w:sz="8" w:space="0" w:color="000000"/>
              <w:right w:val="nil"/>
            </w:tcBorders>
            <w:tcMar>
              <w:top w:w="15" w:type="dxa"/>
              <w:left w:w="15" w:type="dxa"/>
              <w:bottom w:w="0" w:type="dxa"/>
              <w:right w:w="15" w:type="dxa"/>
            </w:tcMar>
            <w:vAlign w:val="center"/>
          </w:tcPr>
          <w:p w14:paraId="00E1078F" w14:textId="77777777" w:rsidR="00C82845" w:rsidRDefault="00C82845">
            <w:pPr>
              <w:jc w:val="right"/>
              <w:rPr>
                <w:rFonts w:asciiTheme="minorEastAsia" w:hAnsiTheme="minorEastAsia" w:cstheme="minorEastAsia"/>
                <w:color w:val="000000"/>
                <w:sz w:val="20"/>
                <w:szCs w:val="20"/>
              </w:rPr>
            </w:pPr>
          </w:p>
        </w:tc>
        <w:tc>
          <w:tcPr>
            <w:tcW w:w="1263" w:type="dxa"/>
            <w:tcBorders>
              <w:top w:val="nil"/>
              <w:left w:val="nil"/>
              <w:bottom w:val="single" w:sz="8" w:space="0" w:color="000000"/>
              <w:right w:val="nil"/>
            </w:tcBorders>
            <w:tcMar>
              <w:top w:w="15" w:type="dxa"/>
              <w:left w:w="15" w:type="dxa"/>
              <w:bottom w:w="0" w:type="dxa"/>
              <w:right w:w="15" w:type="dxa"/>
            </w:tcMar>
            <w:vAlign w:val="center"/>
          </w:tcPr>
          <w:p w14:paraId="53EBA4EE" w14:textId="77777777" w:rsidR="00C82845" w:rsidRDefault="00C82845">
            <w:pPr>
              <w:jc w:val="right"/>
              <w:rPr>
                <w:rFonts w:asciiTheme="minorEastAsia" w:hAnsiTheme="minorEastAsia" w:cstheme="minorEastAsia"/>
                <w:color w:val="000000"/>
                <w:sz w:val="20"/>
                <w:szCs w:val="20"/>
              </w:rPr>
            </w:pPr>
          </w:p>
        </w:tc>
        <w:tc>
          <w:tcPr>
            <w:tcW w:w="4869" w:type="dxa"/>
            <w:tcBorders>
              <w:top w:val="nil"/>
              <w:left w:val="nil"/>
              <w:bottom w:val="single" w:sz="8" w:space="0" w:color="000000"/>
              <w:right w:val="nil"/>
            </w:tcBorders>
            <w:tcMar>
              <w:top w:w="15" w:type="dxa"/>
              <w:left w:w="15" w:type="dxa"/>
              <w:bottom w:w="0" w:type="dxa"/>
              <w:right w:w="15" w:type="dxa"/>
            </w:tcMar>
            <w:vAlign w:val="center"/>
          </w:tcPr>
          <w:p w14:paraId="12233035" w14:textId="77777777" w:rsidR="00C82845" w:rsidRDefault="00C82845">
            <w:pPr>
              <w:jc w:val="right"/>
              <w:rPr>
                <w:rFonts w:asciiTheme="minorEastAsia" w:hAnsiTheme="minorEastAsia" w:cstheme="minorEastAsia"/>
                <w:color w:val="000000"/>
                <w:sz w:val="20"/>
                <w:szCs w:val="20"/>
              </w:rPr>
            </w:pPr>
          </w:p>
        </w:tc>
        <w:tc>
          <w:tcPr>
            <w:tcW w:w="1502" w:type="dxa"/>
            <w:tcBorders>
              <w:top w:val="nil"/>
              <w:left w:val="nil"/>
              <w:bottom w:val="single" w:sz="8" w:space="0" w:color="000000"/>
              <w:right w:val="nil"/>
            </w:tcBorders>
            <w:tcMar>
              <w:top w:w="15" w:type="dxa"/>
              <w:left w:w="15" w:type="dxa"/>
              <w:bottom w:w="0" w:type="dxa"/>
              <w:right w:w="15" w:type="dxa"/>
            </w:tcMar>
            <w:vAlign w:val="center"/>
          </w:tcPr>
          <w:p w14:paraId="6AFD15DA" w14:textId="77777777" w:rsidR="00C82845" w:rsidRDefault="00780B77">
            <w:pPr>
              <w:jc w:val="righ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 金额单位：万元 </w:t>
            </w:r>
          </w:p>
        </w:tc>
      </w:tr>
      <w:tr w:rsidR="00C82845" w14:paraId="45611831" w14:textId="77777777">
        <w:trPr>
          <w:trHeight w:val="454"/>
          <w:tblHeader/>
        </w:trPr>
        <w:tc>
          <w:tcPr>
            <w:tcW w:w="702"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437D1722"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序 号</w:t>
            </w:r>
          </w:p>
        </w:tc>
        <w:tc>
          <w:tcPr>
            <w:tcW w:w="1263"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30ED4E2A"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日 期</w:t>
            </w:r>
          </w:p>
        </w:tc>
        <w:tc>
          <w:tcPr>
            <w:tcW w:w="4869"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1ADC80CB"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摘  要</w:t>
            </w:r>
          </w:p>
        </w:tc>
        <w:tc>
          <w:tcPr>
            <w:tcW w:w="1502" w:type="dxa"/>
            <w:tcBorders>
              <w:top w:val="single" w:sz="8" w:space="0" w:color="000000"/>
              <w:left w:val="nil"/>
              <w:bottom w:val="dotted" w:sz="4" w:space="0" w:color="000000"/>
              <w:right w:val="nil"/>
            </w:tcBorders>
            <w:tcMar>
              <w:top w:w="15" w:type="dxa"/>
              <w:left w:w="15" w:type="dxa"/>
              <w:bottom w:w="0" w:type="dxa"/>
              <w:right w:w="15" w:type="dxa"/>
            </w:tcMar>
            <w:vAlign w:val="center"/>
          </w:tcPr>
          <w:p w14:paraId="1845B5EE"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金 额</w:t>
            </w:r>
          </w:p>
        </w:tc>
      </w:tr>
      <w:tr w:rsidR="00C82845" w14:paraId="6E2A6A9D"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38E9FA80"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033BCD28"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2018.9.12</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283A240A"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支付工程款</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5985696D"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50.00</w:t>
            </w:r>
          </w:p>
        </w:tc>
      </w:tr>
      <w:tr w:rsidR="00C82845" w14:paraId="6FCAC74B"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6C48F814"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4661F899"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2018.9.12</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378ADDA0"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支付监理费</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65650702"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2.00</w:t>
            </w:r>
          </w:p>
        </w:tc>
      </w:tr>
      <w:tr w:rsidR="00C82845" w14:paraId="3BD45EDA"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514C73D8"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7D04F903"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2018.9.12</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42D1D63C"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支付设计费</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0714963D"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2.00</w:t>
            </w:r>
          </w:p>
        </w:tc>
      </w:tr>
      <w:tr w:rsidR="00C82845" w14:paraId="333DC8BA" w14:textId="77777777">
        <w:trPr>
          <w:trHeight w:val="454"/>
        </w:trPr>
        <w:tc>
          <w:tcPr>
            <w:tcW w:w="6834" w:type="dxa"/>
            <w:gridSpan w:val="3"/>
            <w:tcBorders>
              <w:top w:val="dotted" w:sz="4" w:space="0" w:color="000000"/>
              <w:left w:val="nil"/>
              <w:bottom w:val="single" w:sz="8" w:space="0" w:color="000000"/>
              <w:right w:val="dotted" w:sz="4" w:space="0" w:color="000000"/>
            </w:tcBorders>
            <w:tcMar>
              <w:top w:w="15" w:type="dxa"/>
              <w:left w:w="15" w:type="dxa"/>
              <w:bottom w:w="0" w:type="dxa"/>
              <w:right w:w="15" w:type="dxa"/>
            </w:tcMar>
            <w:vAlign w:val="center"/>
          </w:tcPr>
          <w:p w14:paraId="5D47AFFA"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合  计</w:t>
            </w:r>
          </w:p>
        </w:tc>
        <w:tc>
          <w:tcPr>
            <w:tcW w:w="1502" w:type="dxa"/>
            <w:tcBorders>
              <w:top w:val="dotted" w:sz="4" w:space="0" w:color="000000"/>
              <w:left w:val="dotted" w:sz="4" w:space="0" w:color="000000"/>
              <w:bottom w:val="single" w:sz="8" w:space="0" w:color="000000"/>
              <w:right w:val="nil"/>
            </w:tcBorders>
            <w:tcMar>
              <w:top w:w="15" w:type="dxa"/>
              <w:left w:w="15" w:type="dxa"/>
              <w:bottom w:w="0" w:type="dxa"/>
              <w:right w:w="15" w:type="dxa"/>
            </w:tcMar>
            <w:vAlign w:val="center"/>
          </w:tcPr>
          <w:p w14:paraId="22370168"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bCs/>
                <w:color w:val="000000"/>
                <w:sz w:val="20"/>
                <w:szCs w:val="20"/>
              </w:rPr>
              <w:t>54.00</w:t>
            </w:r>
          </w:p>
        </w:tc>
      </w:tr>
    </w:tbl>
    <w:p w14:paraId="644A4828" w14:textId="77777777" w:rsidR="00C82845" w:rsidRDefault="00780B77">
      <w:pPr>
        <w:tabs>
          <w:tab w:val="left" w:pos="312"/>
        </w:tabs>
        <w:adjustRightInd w:val="0"/>
        <w:snapToGrid w:val="0"/>
        <w:spacing w:line="600" w:lineRule="exact"/>
        <w:ind w:left="480"/>
        <w:rPr>
          <w:rFonts w:asciiTheme="minorEastAsia" w:hAnsiTheme="minorEastAsia" w:cstheme="minorEastAsia"/>
          <w:sz w:val="28"/>
          <w:szCs w:val="28"/>
        </w:rPr>
      </w:pPr>
      <w:r>
        <w:rPr>
          <w:rFonts w:asciiTheme="minorEastAsia" w:hAnsiTheme="minorEastAsia" w:cstheme="minorEastAsia" w:hint="eastAsia"/>
          <w:sz w:val="28"/>
          <w:szCs w:val="28"/>
        </w:rPr>
        <w:t>7.完善提质工程</w:t>
      </w:r>
    </w:p>
    <w:tbl>
      <w:tblPr>
        <w:tblW w:w="8336" w:type="dxa"/>
        <w:tblLayout w:type="fixed"/>
        <w:tblCellMar>
          <w:left w:w="0" w:type="dxa"/>
          <w:right w:w="0" w:type="dxa"/>
        </w:tblCellMar>
        <w:tblLook w:val="04A0" w:firstRow="1" w:lastRow="0" w:firstColumn="1" w:lastColumn="0" w:noHBand="0" w:noVBand="1"/>
      </w:tblPr>
      <w:tblGrid>
        <w:gridCol w:w="702"/>
        <w:gridCol w:w="1263"/>
        <w:gridCol w:w="4869"/>
        <w:gridCol w:w="1502"/>
      </w:tblGrid>
      <w:tr w:rsidR="00C82845" w14:paraId="65812BBD" w14:textId="77777777">
        <w:trPr>
          <w:trHeight w:val="454"/>
          <w:tblHeader/>
        </w:trPr>
        <w:tc>
          <w:tcPr>
            <w:tcW w:w="702" w:type="dxa"/>
            <w:tcBorders>
              <w:top w:val="nil"/>
              <w:left w:val="nil"/>
              <w:bottom w:val="single" w:sz="8" w:space="0" w:color="000000"/>
              <w:right w:val="nil"/>
            </w:tcBorders>
            <w:tcMar>
              <w:top w:w="15" w:type="dxa"/>
              <w:left w:w="15" w:type="dxa"/>
              <w:bottom w:w="0" w:type="dxa"/>
              <w:right w:w="15" w:type="dxa"/>
            </w:tcMar>
            <w:vAlign w:val="center"/>
          </w:tcPr>
          <w:p w14:paraId="10BF1667" w14:textId="77777777" w:rsidR="00C82845" w:rsidRDefault="00C82845">
            <w:pPr>
              <w:jc w:val="right"/>
              <w:rPr>
                <w:rFonts w:asciiTheme="minorEastAsia" w:hAnsiTheme="minorEastAsia" w:cstheme="minorEastAsia"/>
                <w:color w:val="000000"/>
                <w:sz w:val="20"/>
                <w:szCs w:val="20"/>
              </w:rPr>
            </w:pPr>
          </w:p>
        </w:tc>
        <w:tc>
          <w:tcPr>
            <w:tcW w:w="1263" w:type="dxa"/>
            <w:tcBorders>
              <w:top w:val="nil"/>
              <w:left w:val="nil"/>
              <w:bottom w:val="single" w:sz="8" w:space="0" w:color="000000"/>
              <w:right w:val="nil"/>
            </w:tcBorders>
            <w:tcMar>
              <w:top w:w="15" w:type="dxa"/>
              <w:left w:w="15" w:type="dxa"/>
              <w:bottom w:w="0" w:type="dxa"/>
              <w:right w:w="15" w:type="dxa"/>
            </w:tcMar>
            <w:vAlign w:val="center"/>
          </w:tcPr>
          <w:p w14:paraId="0DCB282A" w14:textId="77777777" w:rsidR="00C82845" w:rsidRDefault="00C82845">
            <w:pPr>
              <w:jc w:val="right"/>
              <w:rPr>
                <w:rFonts w:asciiTheme="minorEastAsia" w:hAnsiTheme="minorEastAsia" w:cstheme="minorEastAsia"/>
                <w:color w:val="000000"/>
                <w:sz w:val="20"/>
                <w:szCs w:val="20"/>
              </w:rPr>
            </w:pPr>
          </w:p>
        </w:tc>
        <w:tc>
          <w:tcPr>
            <w:tcW w:w="4869" w:type="dxa"/>
            <w:tcBorders>
              <w:top w:val="nil"/>
              <w:left w:val="nil"/>
              <w:bottom w:val="single" w:sz="8" w:space="0" w:color="000000"/>
              <w:right w:val="nil"/>
            </w:tcBorders>
            <w:tcMar>
              <w:top w:w="15" w:type="dxa"/>
              <w:left w:w="15" w:type="dxa"/>
              <w:bottom w:w="0" w:type="dxa"/>
              <w:right w:w="15" w:type="dxa"/>
            </w:tcMar>
            <w:vAlign w:val="center"/>
          </w:tcPr>
          <w:p w14:paraId="45D09652" w14:textId="77777777" w:rsidR="00C82845" w:rsidRDefault="00C82845">
            <w:pPr>
              <w:jc w:val="right"/>
              <w:rPr>
                <w:rFonts w:asciiTheme="minorEastAsia" w:hAnsiTheme="minorEastAsia" w:cstheme="minorEastAsia"/>
                <w:color w:val="000000"/>
                <w:sz w:val="20"/>
                <w:szCs w:val="20"/>
              </w:rPr>
            </w:pPr>
          </w:p>
        </w:tc>
        <w:tc>
          <w:tcPr>
            <w:tcW w:w="1502" w:type="dxa"/>
            <w:tcBorders>
              <w:top w:val="nil"/>
              <w:left w:val="nil"/>
              <w:bottom w:val="single" w:sz="8" w:space="0" w:color="000000"/>
              <w:right w:val="nil"/>
            </w:tcBorders>
            <w:tcMar>
              <w:top w:w="15" w:type="dxa"/>
              <w:left w:w="15" w:type="dxa"/>
              <w:bottom w:w="0" w:type="dxa"/>
              <w:right w:w="15" w:type="dxa"/>
            </w:tcMar>
            <w:vAlign w:val="center"/>
          </w:tcPr>
          <w:p w14:paraId="6E239111" w14:textId="77777777" w:rsidR="00C82845" w:rsidRDefault="00780B77">
            <w:pPr>
              <w:jc w:val="righ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金额单位：万元 </w:t>
            </w:r>
          </w:p>
        </w:tc>
      </w:tr>
      <w:tr w:rsidR="00C82845" w14:paraId="6AFC9633" w14:textId="77777777">
        <w:trPr>
          <w:trHeight w:val="454"/>
          <w:tblHeader/>
        </w:trPr>
        <w:tc>
          <w:tcPr>
            <w:tcW w:w="702"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2777E786"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序 号</w:t>
            </w:r>
          </w:p>
        </w:tc>
        <w:tc>
          <w:tcPr>
            <w:tcW w:w="1263"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3DF9CECE"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日 期</w:t>
            </w:r>
          </w:p>
        </w:tc>
        <w:tc>
          <w:tcPr>
            <w:tcW w:w="4869"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337F877C"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摘  要</w:t>
            </w:r>
          </w:p>
        </w:tc>
        <w:tc>
          <w:tcPr>
            <w:tcW w:w="1502" w:type="dxa"/>
            <w:tcBorders>
              <w:top w:val="single" w:sz="8" w:space="0" w:color="000000"/>
              <w:left w:val="nil"/>
              <w:bottom w:val="dotted" w:sz="4" w:space="0" w:color="000000"/>
              <w:right w:val="nil"/>
            </w:tcBorders>
            <w:tcMar>
              <w:top w:w="15" w:type="dxa"/>
              <w:left w:w="15" w:type="dxa"/>
              <w:bottom w:w="0" w:type="dxa"/>
              <w:right w:w="15" w:type="dxa"/>
            </w:tcMar>
            <w:vAlign w:val="center"/>
          </w:tcPr>
          <w:p w14:paraId="3E7D60EF"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金 额</w:t>
            </w:r>
          </w:p>
        </w:tc>
      </w:tr>
      <w:tr w:rsidR="00C82845" w14:paraId="4453D605"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771B1983"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65AEA183"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2018.9.12</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77770038"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付完善提质工程款</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2B50582F"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50.00</w:t>
            </w:r>
          </w:p>
        </w:tc>
      </w:tr>
      <w:tr w:rsidR="00C82845" w14:paraId="4187463F"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5F465A93"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290DB4A9"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2018.9.12</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0DD88985"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付完善提质工程款</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472069CA"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80.00</w:t>
            </w:r>
          </w:p>
        </w:tc>
      </w:tr>
      <w:tr w:rsidR="00C82845" w14:paraId="5837083F"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7D9EACE2"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4B5B5DAD"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2018.9.12</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0B258E31"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支付提质工程款</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3ACCA732"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70.00</w:t>
            </w:r>
          </w:p>
        </w:tc>
      </w:tr>
      <w:tr w:rsidR="00C82845" w14:paraId="0622C476"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524445FB"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203D9A02"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764A00CF"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付完善提质工程款</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100E0D59"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100.00</w:t>
            </w:r>
          </w:p>
        </w:tc>
      </w:tr>
      <w:tr w:rsidR="00C82845" w14:paraId="315C7C7A"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7ED78E06"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2E706DFF"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2A38A62E"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付完善提质工程款</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5A4C04AE"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150.00</w:t>
            </w:r>
          </w:p>
        </w:tc>
      </w:tr>
      <w:tr w:rsidR="00C82845" w14:paraId="499EF311" w14:textId="77777777">
        <w:trPr>
          <w:trHeight w:val="454"/>
        </w:trPr>
        <w:tc>
          <w:tcPr>
            <w:tcW w:w="6834" w:type="dxa"/>
            <w:gridSpan w:val="3"/>
            <w:tcBorders>
              <w:top w:val="dotted" w:sz="4" w:space="0" w:color="000000"/>
              <w:left w:val="nil"/>
              <w:bottom w:val="single" w:sz="8" w:space="0" w:color="000000"/>
              <w:right w:val="dotted" w:sz="4" w:space="0" w:color="000000"/>
            </w:tcBorders>
            <w:tcMar>
              <w:top w:w="15" w:type="dxa"/>
              <w:left w:w="15" w:type="dxa"/>
              <w:bottom w:w="0" w:type="dxa"/>
              <w:right w:w="15" w:type="dxa"/>
            </w:tcMar>
            <w:vAlign w:val="center"/>
          </w:tcPr>
          <w:p w14:paraId="44201210"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合  计</w:t>
            </w:r>
          </w:p>
        </w:tc>
        <w:tc>
          <w:tcPr>
            <w:tcW w:w="1502" w:type="dxa"/>
            <w:tcBorders>
              <w:top w:val="dotted" w:sz="4" w:space="0" w:color="000000"/>
              <w:left w:val="dotted" w:sz="4" w:space="0" w:color="000000"/>
              <w:bottom w:val="single" w:sz="8" w:space="0" w:color="000000"/>
              <w:right w:val="nil"/>
            </w:tcBorders>
            <w:tcMar>
              <w:top w:w="15" w:type="dxa"/>
              <w:left w:w="15" w:type="dxa"/>
              <w:bottom w:w="0" w:type="dxa"/>
              <w:right w:w="15" w:type="dxa"/>
            </w:tcMar>
            <w:vAlign w:val="center"/>
          </w:tcPr>
          <w:p w14:paraId="1D61BD11"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bCs/>
                <w:color w:val="000000"/>
                <w:sz w:val="20"/>
                <w:szCs w:val="20"/>
              </w:rPr>
              <w:t>450.00</w:t>
            </w:r>
          </w:p>
        </w:tc>
      </w:tr>
    </w:tbl>
    <w:p w14:paraId="71DFAE5C" w14:textId="77777777" w:rsidR="00C82845" w:rsidRDefault="00780B77">
      <w:pPr>
        <w:tabs>
          <w:tab w:val="left" w:pos="312"/>
        </w:tabs>
        <w:adjustRightInd w:val="0"/>
        <w:snapToGrid w:val="0"/>
        <w:spacing w:line="600" w:lineRule="exact"/>
        <w:ind w:left="480"/>
        <w:rPr>
          <w:rFonts w:asciiTheme="minorEastAsia" w:hAnsiTheme="minorEastAsia" w:cstheme="minorEastAsia"/>
          <w:sz w:val="28"/>
          <w:szCs w:val="28"/>
        </w:rPr>
      </w:pPr>
      <w:r>
        <w:rPr>
          <w:rFonts w:asciiTheme="minorEastAsia" w:hAnsiTheme="minorEastAsia" w:cstheme="minorEastAsia" w:hint="eastAsia"/>
          <w:sz w:val="28"/>
          <w:szCs w:val="28"/>
        </w:rPr>
        <w:t>8.零星小修工程</w:t>
      </w:r>
    </w:p>
    <w:tbl>
      <w:tblPr>
        <w:tblW w:w="8336" w:type="dxa"/>
        <w:tblLayout w:type="fixed"/>
        <w:tblCellMar>
          <w:left w:w="0" w:type="dxa"/>
          <w:right w:w="0" w:type="dxa"/>
        </w:tblCellMar>
        <w:tblLook w:val="04A0" w:firstRow="1" w:lastRow="0" w:firstColumn="1" w:lastColumn="0" w:noHBand="0" w:noVBand="1"/>
      </w:tblPr>
      <w:tblGrid>
        <w:gridCol w:w="702"/>
        <w:gridCol w:w="1263"/>
        <w:gridCol w:w="4869"/>
        <w:gridCol w:w="1502"/>
      </w:tblGrid>
      <w:tr w:rsidR="00C82845" w14:paraId="4066C606" w14:textId="77777777">
        <w:trPr>
          <w:trHeight w:val="454"/>
          <w:tblHeader/>
        </w:trPr>
        <w:tc>
          <w:tcPr>
            <w:tcW w:w="702" w:type="dxa"/>
            <w:tcBorders>
              <w:top w:val="nil"/>
              <w:left w:val="nil"/>
              <w:bottom w:val="single" w:sz="8" w:space="0" w:color="000000"/>
              <w:right w:val="nil"/>
            </w:tcBorders>
            <w:tcMar>
              <w:top w:w="15" w:type="dxa"/>
              <w:left w:w="15" w:type="dxa"/>
              <w:bottom w:w="0" w:type="dxa"/>
              <w:right w:w="15" w:type="dxa"/>
            </w:tcMar>
            <w:vAlign w:val="center"/>
          </w:tcPr>
          <w:p w14:paraId="2D3101CC" w14:textId="77777777" w:rsidR="00C82845" w:rsidRDefault="00C82845">
            <w:pPr>
              <w:jc w:val="right"/>
              <w:rPr>
                <w:rFonts w:asciiTheme="minorEastAsia" w:hAnsiTheme="minorEastAsia" w:cstheme="minorEastAsia"/>
                <w:color w:val="000000"/>
                <w:sz w:val="20"/>
                <w:szCs w:val="20"/>
              </w:rPr>
            </w:pPr>
          </w:p>
        </w:tc>
        <w:tc>
          <w:tcPr>
            <w:tcW w:w="1263" w:type="dxa"/>
            <w:tcBorders>
              <w:top w:val="nil"/>
              <w:left w:val="nil"/>
              <w:bottom w:val="single" w:sz="8" w:space="0" w:color="000000"/>
              <w:right w:val="nil"/>
            </w:tcBorders>
            <w:tcMar>
              <w:top w:w="15" w:type="dxa"/>
              <w:left w:w="15" w:type="dxa"/>
              <w:bottom w:w="0" w:type="dxa"/>
              <w:right w:w="15" w:type="dxa"/>
            </w:tcMar>
            <w:vAlign w:val="center"/>
          </w:tcPr>
          <w:p w14:paraId="4C1ECB0C" w14:textId="77777777" w:rsidR="00C82845" w:rsidRDefault="00C82845">
            <w:pPr>
              <w:jc w:val="right"/>
              <w:rPr>
                <w:rFonts w:asciiTheme="minorEastAsia" w:hAnsiTheme="minorEastAsia" w:cstheme="minorEastAsia"/>
                <w:color w:val="000000"/>
                <w:sz w:val="20"/>
                <w:szCs w:val="20"/>
              </w:rPr>
            </w:pPr>
          </w:p>
        </w:tc>
        <w:tc>
          <w:tcPr>
            <w:tcW w:w="4869" w:type="dxa"/>
            <w:tcBorders>
              <w:top w:val="nil"/>
              <w:left w:val="nil"/>
              <w:bottom w:val="single" w:sz="8" w:space="0" w:color="000000"/>
              <w:right w:val="nil"/>
            </w:tcBorders>
            <w:tcMar>
              <w:top w:w="15" w:type="dxa"/>
              <w:left w:w="15" w:type="dxa"/>
              <w:bottom w:w="0" w:type="dxa"/>
              <w:right w:w="15" w:type="dxa"/>
            </w:tcMar>
            <w:vAlign w:val="center"/>
          </w:tcPr>
          <w:p w14:paraId="54606054" w14:textId="77777777" w:rsidR="00C82845" w:rsidRDefault="00C82845">
            <w:pPr>
              <w:jc w:val="right"/>
              <w:rPr>
                <w:rFonts w:asciiTheme="minorEastAsia" w:hAnsiTheme="minorEastAsia" w:cstheme="minorEastAsia"/>
                <w:color w:val="000000"/>
                <w:sz w:val="20"/>
                <w:szCs w:val="20"/>
              </w:rPr>
            </w:pPr>
          </w:p>
        </w:tc>
        <w:tc>
          <w:tcPr>
            <w:tcW w:w="1502" w:type="dxa"/>
            <w:tcBorders>
              <w:top w:val="nil"/>
              <w:left w:val="nil"/>
              <w:bottom w:val="single" w:sz="8" w:space="0" w:color="000000"/>
              <w:right w:val="nil"/>
            </w:tcBorders>
            <w:tcMar>
              <w:top w:w="15" w:type="dxa"/>
              <w:left w:w="15" w:type="dxa"/>
              <w:bottom w:w="0" w:type="dxa"/>
              <w:right w:w="15" w:type="dxa"/>
            </w:tcMar>
            <w:vAlign w:val="center"/>
          </w:tcPr>
          <w:p w14:paraId="105C4F9C" w14:textId="77777777" w:rsidR="00C82845" w:rsidRDefault="00780B77">
            <w:pPr>
              <w:jc w:val="righ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金额单位：万元 </w:t>
            </w:r>
          </w:p>
        </w:tc>
      </w:tr>
      <w:tr w:rsidR="00C82845" w14:paraId="3A984F97" w14:textId="77777777">
        <w:trPr>
          <w:trHeight w:val="454"/>
          <w:tblHeader/>
        </w:trPr>
        <w:tc>
          <w:tcPr>
            <w:tcW w:w="702"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41C7B06B"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序号</w:t>
            </w:r>
          </w:p>
        </w:tc>
        <w:tc>
          <w:tcPr>
            <w:tcW w:w="1263" w:type="dxa"/>
            <w:tcBorders>
              <w:top w:val="single" w:sz="8" w:space="0" w:color="000000"/>
              <w:left w:val="dotted" w:sz="4" w:space="0" w:color="000000"/>
              <w:bottom w:val="dotted" w:sz="4" w:space="0" w:color="000000"/>
              <w:right w:val="dotted" w:sz="4" w:space="0" w:color="000000"/>
            </w:tcBorders>
            <w:tcMar>
              <w:top w:w="15" w:type="dxa"/>
              <w:left w:w="15" w:type="dxa"/>
              <w:bottom w:w="0" w:type="dxa"/>
              <w:right w:w="15" w:type="dxa"/>
            </w:tcMar>
            <w:vAlign w:val="center"/>
          </w:tcPr>
          <w:p w14:paraId="24C7C35A"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日 期</w:t>
            </w:r>
          </w:p>
        </w:tc>
        <w:tc>
          <w:tcPr>
            <w:tcW w:w="4869" w:type="dxa"/>
            <w:tcBorders>
              <w:top w:val="single" w:sz="8" w:space="0" w:color="000000"/>
              <w:left w:val="dotted" w:sz="4" w:space="0" w:color="000000"/>
              <w:bottom w:val="dotted" w:sz="4" w:space="0" w:color="000000"/>
              <w:right w:val="dotted" w:sz="4" w:space="0" w:color="000000"/>
            </w:tcBorders>
            <w:tcMar>
              <w:top w:w="15" w:type="dxa"/>
              <w:left w:w="15" w:type="dxa"/>
              <w:bottom w:w="0" w:type="dxa"/>
              <w:right w:w="15" w:type="dxa"/>
            </w:tcMar>
            <w:vAlign w:val="center"/>
          </w:tcPr>
          <w:p w14:paraId="1E9E1C4E"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摘 要</w:t>
            </w:r>
          </w:p>
        </w:tc>
        <w:tc>
          <w:tcPr>
            <w:tcW w:w="1502" w:type="dxa"/>
            <w:tcBorders>
              <w:top w:val="single" w:sz="8" w:space="0" w:color="000000"/>
              <w:left w:val="dotted" w:sz="4" w:space="0" w:color="000000"/>
              <w:bottom w:val="dotted" w:sz="4" w:space="0" w:color="000000"/>
              <w:right w:val="nil"/>
            </w:tcBorders>
            <w:tcMar>
              <w:top w:w="15" w:type="dxa"/>
              <w:left w:w="15" w:type="dxa"/>
              <w:bottom w:w="0" w:type="dxa"/>
              <w:right w:w="15" w:type="dxa"/>
            </w:tcMar>
            <w:vAlign w:val="center"/>
          </w:tcPr>
          <w:p w14:paraId="32B09030"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金 额</w:t>
            </w:r>
          </w:p>
        </w:tc>
      </w:tr>
      <w:tr w:rsidR="00C82845" w14:paraId="7489BB7F"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003218A5"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lastRenderedPageBreak/>
              <w:t>1</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1CE81BAE"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0F7A9C5C"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支付小修费用</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6DCD357C"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50.00</w:t>
            </w:r>
          </w:p>
        </w:tc>
      </w:tr>
      <w:tr w:rsidR="00C82845" w14:paraId="2624461E" w14:textId="77777777">
        <w:trPr>
          <w:trHeight w:val="454"/>
        </w:trPr>
        <w:tc>
          <w:tcPr>
            <w:tcW w:w="6834" w:type="dxa"/>
            <w:gridSpan w:val="3"/>
            <w:tcBorders>
              <w:top w:val="dotted" w:sz="4" w:space="0" w:color="000000"/>
              <w:left w:val="nil"/>
              <w:bottom w:val="single" w:sz="8" w:space="0" w:color="000000"/>
              <w:right w:val="dotted" w:sz="4" w:space="0" w:color="000000"/>
            </w:tcBorders>
            <w:tcMar>
              <w:top w:w="15" w:type="dxa"/>
              <w:left w:w="15" w:type="dxa"/>
              <w:bottom w:w="0" w:type="dxa"/>
              <w:right w:w="15" w:type="dxa"/>
            </w:tcMar>
            <w:vAlign w:val="center"/>
          </w:tcPr>
          <w:p w14:paraId="62EAF53D"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合  计</w:t>
            </w:r>
          </w:p>
        </w:tc>
        <w:tc>
          <w:tcPr>
            <w:tcW w:w="1502" w:type="dxa"/>
            <w:tcBorders>
              <w:top w:val="dotted" w:sz="4" w:space="0" w:color="000000"/>
              <w:left w:val="dotted" w:sz="4" w:space="0" w:color="000000"/>
              <w:bottom w:val="single" w:sz="8" w:space="0" w:color="000000"/>
              <w:right w:val="nil"/>
            </w:tcBorders>
            <w:tcMar>
              <w:top w:w="15" w:type="dxa"/>
              <w:left w:w="15" w:type="dxa"/>
              <w:bottom w:w="0" w:type="dxa"/>
              <w:right w:w="15" w:type="dxa"/>
            </w:tcMar>
            <w:vAlign w:val="center"/>
          </w:tcPr>
          <w:p w14:paraId="6ACF19F9"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bCs/>
                <w:color w:val="000000"/>
                <w:sz w:val="20"/>
                <w:szCs w:val="20"/>
              </w:rPr>
              <w:t>50.00</w:t>
            </w:r>
          </w:p>
        </w:tc>
      </w:tr>
    </w:tbl>
    <w:p w14:paraId="58A2ACA9" w14:textId="77777777" w:rsidR="00C82845" w:rsidRDefault="00780B77">
      <w:pPr>
        <w:tabs>
          <w:tab w:val="left" w:pos="312"/>
        </w:tabs>
        <w:adjustRightInd w:val="0"/>
        <w:snapToGrid w:val="0"/>
        <w:spacing w:line="600" w:lineRule="exact"/>
        <w:ind w:left="480"/>
        <w:rPr>
          <w:rFonts w:asciiTheme="minorEastAsia" w:hAnsiTheme="minorEastAsia" w:cstheme="minorEastAsia"/>
          <w:sz w:val="28"/>
          <w:szCs w:val="28"/>
        </w:rPr>
      </w:pPr>
      <w:r>
        <w:rPr>
          <w:rFonts w:asciiTheme="minorEastAsia" w:hAnsiTheme="minorEastAsia" w:cstheme="minorEastAsia" w:hint="eastAsia"/>
          <w:sz w:val="28"/>
          <w:szCs w:val="28"/>
        </w:rPr>
        <w:t>9.西入园路工程</w:t>
      </w:r>
    </w:p>
    <w:tbl>
      <w:tblPr>
        <w:tblW w:w="8522" w:type="dxa"/>
        <w:jc w:val="center"/>
        <w:tblLayout w:type="fixed"/>
        <w:tblLook w:val="04A0" w:firstRow="1" w:lastRow="0" w:firstColumn="1" w:lastColumn="0" w:noHBand="0" w:noVBand="1"/>
      </w:tblPr>
      <w:tblGrid>
        <w:gridCol w:w="844"/>
        <w:gridCol w:w="1144"/>
        <w:gridCol w:w="4818"/>
        <w:gridCol w:w="1716"/>
      </w:tblGrid>
      <w:tr w:rsidR="00C82845" w14:paraId="0ABA346E" w14:textId="77777777">
        <w:trPr>
          <w:trHeight w:hRule="exact" w:val="454"/>
          <w:jc w:val="center"/>
        </w:trPr>
        <w:tc>
          <w:tcPr>
            <w:tcW w:w="844" w:type="dxa"/>
            <w:tcBorders>
              <w:top w:val="nil"/>
              <w:left w:val="nil"/>
              <w:bottom w:val="single" w:sz="8" w:space="0" w:color="000000"/>
              <w:right w:val="nil"/>
            </w:tcBorders>
            <w:shd w:val="clear" w:color="auto" w:fill="auto"/>
            <w:vAlign w:val="center"/>
          </w:tcPr>
          <w:p w14:paraId="73C6BF56" w14:textId="77777777" w:rsidR="00C82845" w:rsidRDefault="00780B77">
            <w:pPr>
              <w:jc w:val="right"/>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　</w:t>
            </w:r>
          </w:p>
        </w:tc>
        <w:tc>
          <w:tcPr>
            <w:tcW w:w="1144" w:type="dxa"/>
            <w:tcBorders>
              <w:top w:val="nil"/>
              <w:left w:val="nil"/>
              <w:bottom w:val="single" w:sz="8" w:space="0" w:color="000000"/>
              <w:right w:val="nil"/>
            </w:tcBorders>
            <w:shd w:val="clear" w:color="auto" w:fill="auto"/>
            <w:vAlign w:val="center"/>
          </w:tcPr>
          <w:p w14:paraId="2AA72E52" w14:textId="77777777" w:rsidR="00C82845" w:rsidRDefault="00780B77">
            <w:pPr>
              <w:jc w:val="right"/>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　</w:t>
            </w:r>
          </w:p>
        </w:tc>
        <w:tc>
          <w:tcPr>
            <w:tcW w:w="4818" w:type="dxa"/>
            <w:tcBorders>
              <w:top w:val="nil"/>
              <w:left w:val="nil"/>
              <w:bottom w:val="single" w:sz="8" w:space="0" w:color="000000"/>
              <w:right w:val="nil"/>
            </w:tcBorders>
            <w:shd w:val="clear" w:color="auto" w:fill="auto"/>
            <w:vAlign w:val="center"/>
          </w:tcPr>
          <w:p w14:paraId="6AA8BECD" w14:textId="77777777" w:rsidR="00C82845" w:rsidRDefault="00780B77">
            <w:pPr>
              <w:jc w:val="right"/>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　</w:t>
            </w:r>
          </w:p>
        </w:tc>
        <w:tc>
          <w:tcPr>
            <w:tcW w:w="1716" w:type="dxa"/>
            <w:tcBorders>
              <w:top w:val="nil"/>
              <w:left w:val="nil"/>
              <w:bottom w:val="single" w:sz="8" w:space="0" w:color="000000"/>
              <w:right w:val="nil"/>
            </w:tcBorders>
            <w:shd w:val="clear" w:color="auto" w:fill="auto"/>
            <w:vAlign w:val="center"/>
          </w:tcPr>
          <w:p w14:paraId="66ACB575" w14:textId="77777777" w:rsidR="00C82845" w:rsidRDefault="00780B77">
            <w:pPr>
              <w:jc w:val="right"/>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 金额单位：万元 </w:t>
            </w:r>
          </w:p>
        </w:tc>
      </w:tr>
      <w:tr w:rsidR="00C82845" w14:paraId="5686E424" w14:textId="77777777">
        <w:trPr>
          <w:trHeight w:hRule="exact" w:val="454"/>
          <w:jc w:val="center"/>
        </w:trPr>
        <w:tc>
          <w:tcPr>
            <w:tcW w:w="844" w:type="dxa"/>
            <w:tcBorders>
              <w:top w:val="nil"/>
              <w:left w:val="nil"/>
              <w:bottom w:val="dotted" w:sz="4" w:space="0" w:color="000000"/>
              <w:right w:val="dotted" w:sz="4" w:space="0" w:color="000000"/>
            </w:tcBorders>
            <w:shd w:val="clear" w:color="auto" w:fill="auto"/>
            <w:vAlign w:val="center"/>
          </w:tcPr>
          <w:p w14:paraId="247A1B28"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序 号</w:t>
            </w:r>
          </w:p>
        </w:tc>
        <w:tc>
          <w:tcPr>
            <w:tcW w:w="1144" w:type="dxa"/>
            <w:tcBorders>
              <w:top w:val="nil"/>
              <w:left w:val="nil"/>
              <w:bottom w:val="dotted" w:sz="4" w:space="0" w:color="000000"/>
              <w:right w:val="dotted" w:sz="4" w:space="0" w:color="000000"/>
            </w:tcBorders>
            <w:shd w:val="clear" w:color="auto" w:fill="auto"/>
            <w:vAlign w:val="center"/>
          </w:tcPr>
          <w:p w14:paraId="7B709409"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日 期</w:t>
            </w:r>
          </w:p>
        </w:tc>
        <w:tc>
          <w:tcPr>
            <w:tcW w:w="4818" w:type="dxa"/>
            <w:tcBorders>
              <w:top w:val="nil"/>
              <w:left w:val="nil"/>
              <w:bottom w:val="dotted" w:sz="4" w:space="0" w:color="000000"/>
              <w:right w:val="dotted" w:sz="4" w:space="0" w:color="000000"/>
            </w:tcBorders>
            <w:shd w:val="clear" w:color="auto" w:fill="auto"/>
            <w:vAlign w:val="center"/>
          </w:tcPr>
          <w:p w14:paraId="28EC1A8D"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摘  要</w:t>
            </w:r>
          </w:p>
        </w:tc>
        <w:tc>
          <w:tcPr>
            <w:tcW w:w="1716" w:type="dxa"/>
            <w:tcBorders>
              <w:top w:val="nil"/>
              <w:left w:val="nil"/>
              <w:bottom w:val="dotted" w:sz="4" w:space="0" w:color="000000"/>
              <w:right w:val="nil"/>
            </w:tcBorders>
            <w:shd w:val="clear" w:color="auto" w:fill="auto"/>
            <w:vAlign w:val="center"/>
          </w:tcPr>
          <w:p w14:paraId="04C361AD"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金 额</w:t>
            </w:r>
          </w:p>
        </w:tc>
      </w:tr>
      <w:tr w:rsidR="00C82845" w14:paraId="40839755" w14:textId="77777777">
        <w:trPr>
          <w:trHeight w:hRule="exact" w:val="454"/>
          <w:jc w:val="center"/>
        </w:trPr>
        <w:tc>
          <w:tcPr>
            <w:tcW w:w="844" w:type="dxa"/>
            <w:tcBorders>
              <w:top w:val="nil"/>
              <w:left w:val="nil"/>
              <w:bottom w:val="dotted" w:sz="4" w:space="0" w:color="000000"/>
              <w:right w:val="dotted" w:sz="4" w:space="0" w:color="000000"/>
            </w:tcBorders>
            <w:shd w:val="clear" w:color="auto" w:fill="auto"/>
            <w:vAlign w:val="center"/>
          </w:tcPr>
          <w:p w14:paraId="0FEB1F0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144" w:type="dxa"/>
            <w:tcBorders>
              <w:top w:val="nil"/>
              <w:left w:val="nil"/>
              <w:bottom w:val="dotted" w:sz="4" w:space="0" w:color="000000"/>
              <w:right w:val="dotted" w:sz="4" w:space="0" w:color="000000"/>
            </w:tcBorders>
            <w:shd w:val="clear" w:color="auto" w:fill="auto"/>
            <w:vAlign w:val="center"/>
          </w:tcPr>
          <w:p w14:paraId="4A133E18"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818" w:type="dxa"/>
            <w:tcBorders>
              <w:top w:val="nil"/>
              <w:left w:val="nil"/>
              <w:bottom w:val="dotted" w:sz="4" w:space="0" w:color="000000"/>
              <w:right w:val="dotted" w:sz="4" w:space="0" w:color="000000"/>
            </w:tcBorders>
            <w:shd w:val="clear" w:color="auto" w:fill="auto"/>
            <w:vAlign w:val="center"/>
          </w:tcPr>
          <w:p w14:paraId="5F41E8AC"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支付工程进度款</w:t>
            </w:r>
          </w:p>
        </w:tc>
        <w:tc>
          <w:tcPr>
            <w:tcW w:w="1716" w:type="dxa"/>
            <w:tcBorders>
              <w:top w:val="nil"/>
              <w:left w:val="nil"/>
              <w:bottom w:val="dotted" w:sz="4" w:space="0" w:color="000000"/>
              <w:right w:val="nil"/>
            </w:tcBorders>
            <w:shd w:val="clear" w:color="auto" w:fill="auto"/>
            <w:vAlign w:val="center"/>
          </w:tcPr>
          <w:p w14:paraId="7E87F309"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850.00</w:t>
            </w:r>
          </w:p>
        </w:tc>
      </w:tr>
      <w:tr w:rsidR="00C82845" w14:paraId="123355CF" w14:textId="77777777">
        <w:trPr>
          <w:trHeight w:hRule="exact" w:val="454"/>
          <w:jc w:val="center"/>
        </w:trPr>
        <w:tc>
          <w:tcPr>
            <w:tcW w:w="844" w:type="dxa"/>
            <w:tcBorders>
              <w:top w:val="nil"/>
              <w:left w:val="nil"/>
              <w:bottom w:val="dotted" w:sz="4" w:space="0" w:color="000000"/>
              <w:right w:val="dotted" w:sz="4" w:space="0" w:color="000000"/>
            </w:tcBorders>
            <w:shd w:val="clear" w:color="auto" w:fill="auto"/>
            <w:vAlign w:val="center"/>
          </w:tcPr>
          <w:p w14:paraId="1351637C"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w:t>
            </w:r>
          </w:p>
        </w:tc>
        <w:tc>
          <w:tcPr>
            <w:tcW w:w="1144" w:type="dxa"/>
            <w:tcBorders>
              <w:top w:val="nil"/>
              <w:left w:val="nil"/>
              <w:bottom w:val="dotted" w:sz="4" w:space="0" w:color="000000"/>
              <w:right w:val="dotted" w:sz="4" w:space="0" w:color="000000"/>
            </w:tcBorders>
            <w:shd w:val="clear" w:color="auto" w:fill="auto"/>
            <w:vAlign w:val="center"/>
          </w:tcPr>
          <w:p w14:paraId="34624A17"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818" w:type="dxa"/>
            <w:tcBorders>
              <w:top w:val="nil"/>
              <w:left w:val="nil"/>
              <w:bottom w:val="dotted" w:sz="4" w:space="0" w:color="000000"/>
              <w:right w:val="dotted" w:sz="4" w:space="0" w:color="000000"/>
            </w:tcBorders>
            <w:shd w:val="clear" w:color="auto" w:fill="auto"/>
            <w:vAlign w:val="center"/>
          </w:tcPr>
          <w:p w14:paraId="39C1171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支付造价咨询费</w:t>
            </w:r>
          </w:p>
        </w:tc>
        <w:tc>
          <w:tcPr>
            <w:tcW w:w="1716" w:type="dxa"/>
            <w:tcBorders>
              <w:top w:val="nil"/>
              <w:left w:val="nil"/>
              <w:bottom w:val="dotted" w:sz="4" w:space="0" w:color="000000"/>
              <w:right w:val="nil"/>
            </w:tcBorders>
            <w:shd w:val="clear" w:color="auto" w:fill="auto"/>
            <w:vAlign w:val="center"/>
          </w:tcPr>
          <w:p w14:paraId="3FA0ADAB"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10.00</w:t>
            </w:r>
          </w:p>
        </w:tc>
      </w:tr>
      <w:tr w:rsidR="00C82845" w14:paraId="002E5932" w14:textId="77777777">
        <w:trPr>
          <w:trHeight w:hRule="exact" w:val="454"/>
          <w:jc w:val="center"/>
        </w:trPr>
        <w:tc>
          <w:tcPr>
            <w:tcW w:w="844" w:type="dxa"/>
            <w:tcBorders>
              <w:top w:val="nil"/>
              <w:left w:val="nil"/>
              <w:bottom w:val="dotted" w:sz="4" w:space="0" w:color="000000"/>
              <w:right w:val="dotted" w:sz="4" w:space="0" w:color="000000"/>
            </w:tcBorders>
            <w:shd w:val="clear" w:color="auto" w:fill="auto"/>
            <w:vAlign w:val="center"/>
          </w:tcPr>
          <w:p w14:paraId="566FB420"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w:t>
            </w:r>
          </w:p>
        </w:tc>
        <w:tc>
          <w:tcPr>
            <w:tcW w:w="1144" w:type="dxa"/>
            <w:tcBorders>
              <w:top w:val="nil"/>
              <w:left w:val="nil"/>
              <w:bottom w:val="dotted" w:sz="4" w:space="0" w:color="000000"/>
              <w:right w:val="dotted" w:sz="4" w:space="0" w:color="000000"/>
            </w:tcBorders>
            <w:shd w:val="clear" w:color="auto" w:fill="auto"/>
            <w:vAlign w:val="center"/>
          </w:tcPr>
          <w:p w14:paraId="165E05D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818" w:type="dxa"/>
            <w:tcBorders>
              <w:top w:val="nil"/>
              <w:left w:val="nil"/>
              <w:bottom w:val="dotted" w:sz="4" w:space="0" w:color="000000"/>
              <w:right w:val="dotted" w:sz="4" w:space="0" w:color="000000"/>
            </w:tcBorders>
            <w:shd w:val="clear" w:color="auto" w:fill="auto"/>
            <w:vAlign w:val="center"/>
          </w:tcPr>
          <w:p w14:paraId="3013F21C"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支付审计费</w:t>
            </w:r>
          </w:p>
        </w:tc>
        <w:tc>
          <w:tcPr>
            <w:tcW w:w="1716" w:type="dxa"/>
            <w:tcBorders>
              <w:top w:val="nil"/>
              <w:left w:val="nil"/>
              <w:bottom w:val="dotted" w:sz="4" w:space="0" w:color="000000"/>
              <w:right w:val="nil"/>
            </w:tcBorders>
            <w:shd w:val="clear" w:color="auto" w:fill="auto"/>
            <w:vAlign w:val="center"/>
          </w:tcPr>
          <w:p w14:paraId="083BFB8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10.00</w:t>
            </w:r>
          </w:p>
        </w:tc>
      </w:tr>
      <w:tr w:rsidR="00C82845" w14:paraId="6DA1ABD4" w14:textId="77777777">
        <w:trPr>
          <w:trHeight w:hRule="exact" w:val="454"/>
          <w:jc w:val="center"/>
        </w:trPr>
        <w:tc>
          <w:tcPr>
            <w:tcW w:w="6806" w:type="dxa"/>
            <w:gridSpan w:val="3"/>
            <w:tcBorders>
              <w:top w:val="dotted" w:sz="4" w:space="0" w:color="000000"/>
              <w:left w:val="nil"/>
              <w:bottom w:val="single" w:sz="8" w:space="0" w:color="000000"/>
              <w:right w:val="dotted" w:sz="4" w:space="0" w:color="000000"/>
            </w:tcBorders>
            <w:shd w:val="clear" w:color="auto" w:fill="auto"/>
            <w:vAlign w:val="center"/>
          </w:tcPr>
          <w:p w14:paraId="0D208824"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合  计</w:t>
            </w:r>
          </w:p>
        </w:tc>
        <w:tc>
          <w:tcPr>
            <w:tcW w:w="1716" w:type="dxa"/>
            <w:tcBorders>
              <w:top w:val="nil"/>
              <w:left w:val="nil"/>
              <w:bottom w:val="single" w:sz="8" w:space="0" w:color="000000"/>
              <w:right w:val="nil"/>
            </w:tcBorders>
            <w:shd w:val="clear" w:color="auto" w:fill="auto"/>
            <w:vAlign w:val="center"/>
          </w:tcPr>
          <w:p w14:paraId="341390AA"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870.00</w:t>
            </w:r>
          </w:p>
        </w:tc>
      </w:tr>
    </w:tbl>
    <w:p w14:paraId="6E49CC0D" w14:textId="77777777" w:rsidR="00C82845" w:rsidRDefault="00780B77">
      <w:pPr>
        <w:tabs>
          <w:tab w:val="left" w:pos="312"/>
        </w:tabs>
        <w:adjustRightInd w:val="0"/>
        <w:snapToGrid w:val="0"/>
        <w:spacing w:line="600" w:lineRule="exact"/>
        <w:ind w:left="480"/>
        <w:rPr>
          <w:rFonts w:asciiTheme="minorEastAsia" w:hAnsiTheme="minorEastAsia" w:cstheme="minorEastAsia"/>
          <w:sz w:val="28"/>
          <w:szCs w:val="28"/>
        </w:rPr>
      </w:pPr>
      <w:r>
        <w:rPr>
          <w:rFonts w:asciiTheme="minorEastAsia" w:hAnsiTheme="minorEastAsia" w:cstheme="minorEastAsia" w:hint="eastAsia"/>
          <w:sz w:val="28"/>
          <w:szCs w:val="28"/>
        </w:rPr>
        <w:t>10.庄窝到赵家段工程</w:t>
      </w:r>
    </w:p>
    <w:tbl>
      <w:tblPr>
        <w:tblW w:w="8522" w:type="dxa"/>
        <w:jc w:val="center"/>
        <w:tblLayout w:type="fixed"/>
        <w:tblLook w:val="04A0" w:firstRow="1" w:lastRow="0" w:firstColumn="1" w:lastColumn="0" w:noHBand="0" w:noVBand="1"/>
      </w:tblPr>
      <w:tblGrid>
        <w:gridCol w:w="877"/>
        <w:gridCol w:w="1178"/>
        <w:gridCol w:w="4851"/>
        <w:gridCol w:w="1616"/>
      </w:tblGrid>
      <w:tr w:rsidR="00C82845" w14:paraId="69DD6684" w14:textId="77777777">
        <w:trPr>
          <w:trHeight w:hRule="exact" w:val="454"/>
          <w:jc w:val="center"/>
        </w:trPr>
        <w:tc>
          <w:tcPr>
            <w:tcW w:w="877" w:type="dxa"/>
            <w:tcBorders>
              <w:top w:val="nil"/>
              <w:left w:val="nil"/>
              <w:bottom w:val="single" w:sz="8" w:space="0" w:color="000000"/>
              <w:right w:val="nil"/>
            </w:tcBorders>
            <w:shd w:val="clear" w:color="auto" w:fill="auto"/>
            <w:vAlign w:val="center"/>
          </w:tcPr>
          <w:p w14:paraId="202603D6" w14:textId="77777777" w:rsidR="00C82845" w:rsidRDefault="00780B77">
            <w:pPr>
              <w:jc w:val="right"/>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　</w:t>
            </w:r>
          </w:p>
        </w:tc>
        <w:tc>
          <w:tcPr>
            <w:tcW w:w="1178" w:type="dxa"/>
            <w:tcBorders>
              <w:top w:val="nil"/>
              <w:left w:val="nil"/>
              <w:bottom w:val="single" w:sz="8" w:space="0" w:color="000000"/>
              <w:right w:val="nil"/>
            </w:tcBorders>
            <w:shd w:val="clear" w:color="auto" w:fill="auto"/>
            <w:vAlign w:val="center"/>
          </w:tcPr>
          <w:p w14:paraId="6D6DFEFB" w14:textId="77777777" w:rsidR="00C82845" w:rsidRDefault="00780B77">
            <w:pPr>
              <w:jc w:val="right"/>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　</w:t>
            </w:r>
          </w:p>
        </w:tc>
        <w:tc>
          <w:tcPr>
            <w:tcW w:w="4851" w:type="dxa"/>
            <w:tcBorders>
              <w:top w:val="nil"/>
              <w:left w:val="nil"/>
              <w:bottom w:val="single" w:sz="8" w:space="0" w:color="000000"/>
              <w:right w:val="nil"/>
            </w:tcBorders>
            <w:shd w:val="clear" w:color="auto" w:fill="auto"/>
            <w:vAlign w:val="center"/>
          </w:tcPr>
          <w:p w14:paraId="2FDBE602" w14:textId="77777777" w:rsidR="00C82845" w:rsidRDefault="00780B77">
            <w:pPr>
              <w:jc w:val="right"/>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　</w:t>
            </w:r>
          </w:p>
        </w:tc>
        <w:tc>
          <w:tcPr>
            <w:tcW w:w="1616" w:type="dxa"/>
            <w:tcBorders>
              <w:top w:val="nil"/>
              <w:left w:val="nil"/>
              <w:bottom w:val="single" w:sz="8" w:space="0" w:color="000000"/>
              <w:right w:val="nil"/>
            </w:tcBorders>
            <w:shd w:val="clear" w:color="auto" w:fill="auto"/>
            <w:vAlign w:val="center"/>
          </w:tcPr>
          <w:p w14:paraId="2213BA43" w14:textId="77777777" w:rsidR="00C82845" w:rsidRDefault="00780B77">
            <w:pPr>
              <w:jc w:val="right"/>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金额单位：万元 </w:t>
            </w:r>
          </w:p>
        </w:tc>
      </w:tr>
      <w:tr w:rsidR="00C82845" w14:paraId="67F66603" w14:textId="77777777">
        <w:trPr>
          <w:trHeight w:hRule="exact" w:val="454"/>
          <w:jc w:val="center"/>
        </w:trPr>
        <w:tc>
          <w:tcPr>
            <w:tcW w:w="877" w:type="dxa"/>
            <w:tcBorders>
              <w:top w:val="nil"/>
              <w:left w:val="nil"/>
              <w:bottom w:val="dotted" w:sz="4" w:space="0" w:color="000000"/>
              <w:right w:val="dotted" w:sz="4" w:space="0" w:color="000000"/>
            </w:tcBorders>
            <w:shd w:val="clear" w:color="auto" w:fill="auto"/>
            <w:vAlign w:val="center"/>
          </w:tcPr>
          <w:p w14:paraId="6DB2CF69"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序号</w:t>
            </w:r>
          </w:p>
        </w:tc>
        <w:tc>
          <w:tcPr>
            <w:tcW w:w="1178" w:type="dxa"/>
            <w:tcBorders>
              <w:top w:val="nil"/>
              <w:left w:val="nil"/>
              <w:bottom w:val="dotted" w:sz="4" w:space="0" w:color="000000"/>
              <w:right w:val="dotted" w:sz="4" w:space="0" w:color="000000"/>
            </w:tcBorders>
            <w:shd w:val="clear" w:color="auto" w:fill="auto"/>
            <w:vAlign w:val="center"/>
          </w:tcPr>
          <w:p w14:paraId="7FCBD9D7"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日 期</w:t>
            </w:r>
          </w:p>
        </w:tc>
        <w:tc>
          <w:tcPr>
            <w:tcW w:w="4851" w:type="dxa"/>
            <w:tcBorders>
              <w:top w:val="nil"/>
              <w:left w:val="nil"/>
              <w:bottom w:val="dotted" w:sz="4" w:space="0" w:color="000000"/>
              <w:right w:val="dotted" w:sz="4" w:space="0" w:color="000000"/>
            </w:tcBorders>
            <w:shd w:val="clear" w:color="auto" w:fill="auto"/>
            <w:vAlign w:val="center"/>
          </w:tcPr>
          <w:p w14:paraId="4A71001F"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摘 要</w:t>
            </w:r>
          </w:p>
        </w:tc>
        <w:tc>
          <w:tcPr>
            <w:tcW w:w="1616" w:type="dxa"/>
            <w:tcBorders>
              <w:top w:val="nil"/>
              <w:left w:val="nil"/>
              <w:bottom w:val="dotted" w:sz="4" w:space="0" w:color="000000"/>
              <w:right w:val="nil"/>
            </w:tcBorders>
            <w:shd w:val="clear" w:color="auto" w:fill="auto"/>
            <w:vAlign w:val="center"/>
          </w:tcPr>
          <w:p w14:paraId="6C1E7834"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金 额</w:t>
            </w:r>
          </w:p>
        </w:tc>
      </w:tr>
      <w:tr w:rsidR="00C82845" w14:paraId="70EE0617" w14:textId="77777777">
        <w:trPr>
          <w:trHeight w:hRule="exact" w:val="454"/>
          <w:jc w:val="center"/>
        </w:trPr>
        <w:tc>
          <w:tcPr>
            <w:tcW w:w="877" w:type="dxa"/>
            <w:tcBorders>
              <w:top w:val="nil"/>
              <w:left w:val="nil"/>
              <w:bottom w:val="dotted" w:sz="4" w:space="0" w:color="000000"/>
              <w:right w:val="dotted" w:sz="4" w:space="0" w:color="000000"/>
            </w:tcBorders>
            <w:shd w:val="clear" w:color="auto" w:fill="auto"/>
            <w:vAlign w:val="center"/>
          </w:tcPr>
          <w:p w14:paraId="72B47C7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178" w:type="dxa"/>
            <w:tcBorders>
              <w:top w:val="nil"/>
              <w:left w:val="nil"/>
              <w:bottom w:val="dotted" w:sz="4" w:space="0" w:color="000000"/>
              <w:right w:val="dotted" w:sz="4" w:space="0" w:color="000000"/>
            </w:tcBorders>
            <w:shd w:val="clear" w:color="auto" w:fill="auto"/>
            <w:vAlign w:val="center"/>
          </w:tcPr>
          <w:p w14:paraId="1118F433"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851" w:type="dxa"/>
            <w:tcBorders>
              <w:top w:val="nil"/>
              <w:left w:val="nil"/>
              <w:bottom w:val="dotted" w:sz="4" w:space="0" w:color="000000"/>
              <w:right w:val="dotted" w:sz="4" w:space="0" w:color="000000"/>
            </w:tcBorders>
            <w:shd w:val="clear" w:color="auto" w:fill="auto"/>
            <w:vAlign w:val="center"/>
          </w:tcPr>
          <w:p w14:paraId="055CF6E9"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支付工程进度款</w:t>
            </w:r>
          </w:p>
        </w:tc>
        <w:tc>
          <w:tcPr>
            <w:tcW w:w="1616" w:type="dxa"/>
            <w:tcBorders>
              <w:top w:val="nil"/>
              <w:left w:val="nil"/>
              <w:bottom w:val="dotted" w:sz="4" w:space="0" w:color="000000"/>
              <w:right w:val="nil"/>
            </w:tcBorders>
            <w:shd w:val="clear" w:color="auto" w:fill="auto"/>
            <w:vAlign w:val="center"/>
          </w:tcPr>
          <w:p w14:paraId="5A790CD4"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3.53</w:t>
            </w:r>
          </w:p>
        </w:tc>
      </w:tr>
      <w:tr w:rsidR="00C82845" w14:paraId="23F1A3C2" w14:textId="77777777">
        <w:trPr>
          <w:trHeight w:hRule="exact" w:val="454"/>
          <w:jc w:val="center"/>
        </w:trPr>
        <w:tc>
          <w:tcPr>
            <w:tcW w:w="877" w:type="dxa"/>
            <w:tcBorders>
              <w:top w:val="nil"/>
              <w:left w:val="nil"/>
              <w:bottom w:val="dotted" w:sz="4" w:space="0" w:color="000000"/>
              <w:right w:val="dotted" w:sz="4" w:space="0" w:color="000000"/>
            </w:tcBorders>
            <w:shd w:val="clear" w:color="auto" w:fill="auto"/>
            <w:vAlign w:val="center"/>
          </w:tcPr>
          <w:p w14:paraId="766CA1D4"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w:t>
            </w:r>
          </w:p>
        </w:tc>
        <w:tc>
          <w:tcPr>
            <w:tcW w:w="1178" w:type="dxa"/>
            <w:tcBorders>
              <w:top w:val="nil"/>
              <w:left w:val="nil"/>
              <w:bottom w:val="dotted" w:sz="4" w:space="0" w:color="000000"/>
              <w:right w:val="dotted" w:sz="4" w:space="0" w:color="000000"/>
            </w:tcBorders>
            <w:shd w:val="clear" w:color="auto" w:fill="auto"/>
            <w:vAlign w:val="center"/>
          </w:tcPr>
          <w:p w14:paraId="40893D6C"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851" w:type="dxa"/>
            <w:tcBorders>
              <w:top w:val="nil"/>
              <w:left w:val="nil"/>
              <w:bottom w:val="dotted" w:sz="4" w:space="0" w:color="000000"/>
              <w:right w:val="dotted" w:sz="4" w:space="0" w:color="000000"/>
            </w:tcBorders>
            <w:shd w:val="clear" w:color="auto" w:fill="auto"/>
            <w:vAlign w:val="center"/>
          </w:tcPr>
          <w:p w14:paraId="6C06385D"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支付防洪评价费</w:t>
            </w:r>
          </w:p>
        </w:tc>
        <w:tc>
          <w:tcPr>
            <w:tcW w:w="1616" w:type="dxa"/>
            <w:tcBorders>
              <w:top w:val="nil"/>
              <w:left w:val="nil"/>
              <w:bottom w:val="dotted" w:sz="4" w:space="0" w:color="000000"/>
              <w:right w:val="nil"/>
            </w:tcBorders>
            <w:shd w:val="clear" w:color="auto" w:fill="auto"/>
            <w:vAlign w:val="center"/>
          </w:tcPr>
          <w:p w14:paraId="45AD49B6"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19.50</w:t>
            </w:r>
          </w:p>
        </w:tc>
      </w:tr>
      <w:tr w:rsidR="00C82845" w14:paraId="66576951" w14:textId="77777777">
        <w:trPr>
          <w:trHeight w:hRule="exact" w:val="454"/>
          <w:jc w:val="center"/>
        </w:trPr>
        <w:tc>
          <w:tcPr>
            <w:tcW w:w="877" w:type="dxa"/>
            <w:tcBorders>
              <w:top w:val="nil"/>
              <w:left w:val="nil"/>
              <w:bottom w:val="dotted" w:sz="4" w:space="0" w:color="000000"/>
              <w:right w:val="dotted" w:sz="4" w:space="0" w:color="000000"/>
            </w:tcBorders>
            <w:shd w:val="clear" w:color="auto" w:fill="auto"/>
            <w:vAlign w:val="center"/>
          </w:tcPr>
          <w:p w14:paraId="08241EC0"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w:t>
            </w:r>
          </w:p>
        </w:tc>
        <w:tc>
          <w:tcPr>
            <w:tcW w:w="1178" w:type="dxa"/>
            <w:tcBorders>
              <w:top w:val="nil"/>
              <w:left w:val="nil"/>
              <w:bottom w:val="dotted" w:sz="4" w:space="0" w:color="000000"/>
              <w:right w:val="dotted" w:sz="4" w:space="0" w:color="000000"/>
            </w:tcBorders>
            <w:shd w:val="clear" w:color="auto" w:fill="auto"/>
            <w:vAlign w:val="center"/>
          </w:tcPr>
          <w:p w14:paraId="6CBC53FC"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851" w:type="dxa"/>
            <w:tcBorders>
              <w:top w:val="nil"/>
              <w:left w:val="nil"/>
              <w:bottom w:val="dotted" w:sz="4" w:space="0" w:color="000000"/>
              <w:right w:val="dotted" w:sz="4" w:space="0" w:color="000000"/>
            </w:tcBorders>
            <w:shd w:val="clear" w:color="auto" w:fill="auto"/>
            <w:vAlign w:val="center"/>
          </w:tcPr>
          <w:p w14:paraId="0FEED925"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支付设计费</w:t>
            </w:r>
          </w:p>
        </w:tc>
        <w:tc>
          <w:tcPr>
            <w:tcW w:w="1616" w:type="dxa"/>
            <w:tcBorders>
              <w:top w:val="nil"/>
              <w:left w:val="nil"/>
              <w:bottom w:val="dotted" w:sz="4" w:space="0" w:color="000000"/>
              <w:right w:val="nil"/>
            </w:tcBorders>
            <w:shd w:val="clear" w:color="auto" w:fill="auto"/>
            <w:vAlign w:val="center"/>
          </w:tcPr>
          <w:p w14:paraId="590D17D0"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17.00</w:t>
            </w:r>
          </w:p>
        </w:tc>
      </w:tr>
      <w:tr w:rsidR="00C82845" w14:paraId="1B96F23B" w14:textId="77777777">
        <w:trPr>
          <w:trHeight w:hRule="exact" w:val="454"/>
          <w:jc w:val="center"/>
        </w:trPr>
        <w:tc>
          <w:tcPr>
            <w:tcW w:w="877" w:type="dxa"/>
            <w:tcBorders>
              <w:top w:val="nil"/>
              <w:left w:val="nil"/>
              <w:bottom w:val="dotted" w:sz="4" w:space="0" w:color="000000"/>
              <w:right w:val="dotted" w:sz="4" w:space="0" w:color="000000"/>
            </w:tcBorders>
            <w:shd w:val="clear" w:color="auto" w:fill="auto"/>
            <w:vAlign w:val="center"/>
          </w:tcPr>
          <w:p w14:paraId="427031B3"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w:t>
            </w:r>
          </w:p>
        </w:tc>
        <w:tc>
          <w:tcPr>
            <w:tcW w:w="1178" w:type="dxa"/>
            <w:tcBorders>
              <w:top w:val="nil"/>
              <w:left w:val="nil"/>
              <w:bottom w:val="dotted" w:sz="4" w:space="0" w:color="000000"/>
              <w:right w:val="dotted" w:sz="4" w:space="0" w:color="000000"/>
            </w:tcBorders>
            <w:shd w:val="clear" w:color="auto" w:fill="auto"/>
            <w:vAlign w:val="center"/>
          </w:tcPr>
          <w:p w14:paraId="652F81BB"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851" w:type="dxa"/>
            <w:tcBorders>
              <w:top w:val="nil"/>
              <w:left w:val="nil"/>
              <w:bottom w:val="dotted" w:sz="4" w:space="0" w:color="000000"/>
              <w:right w:val="dotted" w:sz="4" w:space="0" w:color="000000"/>
            </w:tcBorders>
            <w:shd w:val="clear" w:color="auto" w:fill="auto"/>
            <w:vAlign w:val="center"/>
          </w:tcPr>
          <w:p w14:paraId="6A90DDBD"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支付工程进度款</w:t>
            </w:r>
          </w:p>
        </w:tc>
        <w:tc>
          <w:tcPr>
            <w:tcW w:w="1616" w:type="dxa"/>
            <w:tcBorders>
              <w:top w:val="nil"/>
              <w:left w:val="nil"/>
              <w:bottom w:val="dotted" w:sz="4" w:space="0" w:color="000000"/>
              <w:right w:val="nil"/>
            </w:tcBorders>
            <w:shd w:val="clear" w:color="auto" w:fill="auto"/>
            <w:vAlign w:val="center"/>
          </w:tcPr>
          <w:p w14:paraId="529790B3"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1.88</w:t>
            </w:r>
          </w:p>
        </w:tc>
      </w:tr>
      <w:tr w:rsidR="00C82845" w14:paraId="5E01F9D0" w14:textId="77777777">
        <w:trPr>
          <w:trHeight w:hRule="exact" w:val="454"/>
          <w:jc w:val="center"/>
        </w:trPr>
        <w:tc>
          <w:tcPr>
            <w:tcW w:w="877" w:type="dxa"/>
            <w:tcBorders>
              <w:top w:val="nil"/>
              <w:left w:val="nil"/>
              <w:bottom w:val="dotted" w:sz="4" w:space="0" w:color="000000"/>
              <w:right w:val="dotted" w:sz="4" w:space="0" w:color="000000"/>
            </w:tcBorders>
            <w:shd w:val="clear" w:color="auto" w:fill="auto"/>
            <w:vAlign w:val="center"/>
          </w:tcPr>
          <w:p w14:paraId="08D774B0"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w:t>
            </w:r>
          </w:p>
        </w:tc>
        <w:tc>
          <w:tcPr>
            <w:tcW w:w="1178" w:type="dxa"/>
            <w:tcBorders>
              <w:top w:val="nil"/>
              <w:left w:val="nil"/>
              <w:bottom w:val="dotted" w:sz="4" w:space="0" w:color="000000"/>
              <w:right w:val="dotted" w:sz="4" w:space="0" w:color="000000"/>
            </w:tcBorders>
            <w:shd w:val="clear" w:color="auto" w:fill="auto"/>
            <w:vAlign w:val="center"/>
          </w:tcPr>
          <w:p w14:paraId="4CA440B4"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851" w:type="dxa"/>
            <w:tcBorders>
              <w:top w:val="nil"/>
              <w:left w:val="nil"/>
              <w:bottom w:val="dotted" w:sz="4" w:space="0" w:color="000000"/>
              <w:right w:val="dotted" w:sz="4" w:space="0" w:color="000000"/>
            </w:tcBorders>
            <w:shd w:val="clear" w:color="auto" w:fill="auto"/>
            <w:vAlign w:val="center"/>
          </w:tcPr>
          <w:p w14:paraId="54531F24"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支付工程进度款</w:t>
            </w:r>
          </w:p>
        </w:tc>
        <w:tc>
          <w:tcPr>
            <w:tcW w:w="1616" w:type="dxa"/>
            <w:tcBorders>
              <w:top w:val="nil"/>
              <w:left w:val="nil"/>
              <w:bottom w:val="dotted" w:sz="4" w:space="0" w:color="000000"/>
              <w:right w:val="nil"/>
            </w:tcBorders>
            <w:shd w:val="clear" w:color="auto" w:fill="auto"/>
            <w:vAlign w:val="center"/>
          </w:tcPr>
          <w:p w14:paraId="13DE9B8C"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3.13</w:t>
            </w:r>
          </w:p>
        </w:tc>
      </w:tr>
      <w:tr w:rsidR="00C82845" w14:paraId="16EC5D06" w14:textId="77777777">
        <w:trPr>
          <w:trHeight w:hRule="exact" w:val="454"/>
          <w:jc w:val="center"/>
        </w:trPr>
        <w:tc>
          <w:tcPr>
            <w:tcW w:w="877" w:type="dxa"/>
            <w:tcBorders>
              <w:top w:val="nil"/>
              <w:left w:val="nil"/>
              <w:bottom w:val="dotted" w:sz="4" w:space="0" w:color="000000"/>
              <w:right w:val="dotted" w:sz="4" w:space="0" w:color="000000"/>
            </w:tcBorders>
            <w:shd w:val="clear" w:color="auto" w:fill="auto"/>
            <w:vAlign w:val="center"/>
          </w:tcPr>
          <w:p w14:paraId="0CD983F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6</w:t>
            </w:r>
          </w:p>
        </w:tc>
        <w:tc>
          <w:tcPr>
            <w:tcW w:w="1178" w:type="dxa"/>
            <w:tcBorders>
              <w:top w:val="nil"/>
              <w:left w:val="nil"/>
              <w:bottom w:val="dotted" w:sz="4" w:space="0" w:color="000000"/>
              <w:right w:val="dotted" w:sz="4" w:space="0" w:color="000000"/>
            </w:tcBorders>
            <w:shd w:val="clear" w:color="auto" w:fill="auto"/>
            <w:vAlign w:val="center"/>
          </w:tcPr>
          <w:p w14:paraId="0FA9828A"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851" w:type="dxa"/>
            <w:tcBorders>
              <w:top w:val="nil"/>
              <w:left w:val="nil"/>
              <w:bottom w:val="dotted" w:sz="4" w:space="0" w:color="000000"/>
              <w:right w:val="dotted" w:sz="4" w:space="0" w:color="000000"/>
            </w:tcBorders>
            <w:shd w:val="clear" w:color="auto" w:fill="auto"/>
            <w:vAlign w:val="center"/>
          </w:tcPr>
          <w:p w14:paraId="7501A4B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支付工程进度款</w:t>
            </w:r>
          </w:p>
        </w:tc>
        <w:tc>
          <w:tcPr>
            <w:tcW w:w="1616" w:type="dxa"/>
            <w:tcBorders>
              <w:top w:val="nil"/>
              <w:left w:val="nil"/>
              <w:bottom w:val="dotted" w:sz="4" w:space="0" w:color="000000"/>
              <w:right w:val="nil"/>
            </w:tcBorders>
            <w:shd w:val="clear" w:color="auto" w:fill="auto"/>
            <w:vAlign w:val="center"/>
          </w:tcPr>
          <w:p w14:paraId="5B1A3191"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8.65</w:t>
            </w:r>
          </w:p>
        </w:tc>
      </w:tr>
      <w:tr w:rsidR="00C82845" w14:paraId="018F7DD3" w14:textId="77777777">
        <w:trPr>
          <w:trHeight w:hRule="exact" w:val="454"/>
          <w:jc w:val="center"/>
        </w:trPr>
        <w:tc>
          <w:tcPr>
            <w:tcW w:w="877" w:type="dxa"/>
            <w:tcBorders>
              <w:top w:val="nil"/>
              <w:left w:val="nil"/>
              <w:bottom w:val="dotted" w:sz="4" w:space="0" w:color="000000"/>
              <w:right w:val="dotted" w:sz="4" w:space="0" w:color="000000"/>
            </w:tcBorders>
            <w:shd w:val="clear" w:color="auto" w:fill="auto"/>
            <w:vAlign w:val="center"/>
          </w:tcPr>
          <w:p w14:paraId="04B95E63"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7</w:t>
            </w:r>
          </w:p>
        </w:tc>
        <w:tc>
          <w:tcPr>
            <w:tcW w:w="1178" w:type="dxa"/>
            <w:tcBorders>
              <w:top w:val="nil"/>
              <w:left w:val="nil"/>
              <w:bottom w:val="dotted" w:sz="4" w:space="0" w:color="000000"/>
              <w:right w:val="dotted" w:sz="4" w:space="0" w:color="000000"/>
            </w:tcBorders>
            <w:shd w:val="clear" w:color="auto" w:fill="auto"/>
            <w:vAlign w:val="center"/>
          </w:tcPr>
          <w:p w14:paraId="5666C013"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851" w:type="dxa"/>
            <w:tcBorders>
              <w:top w:val="nil"/>
              <w:left w:val="nil"/>
              <w:bottom w:val="dotted" w:sz="4" w:space="0" w:color="000000"/>
              <w:right w:val="dotted" w:sz="4" w:space="0" w:color="000000"/>
            </w:tcBorders>
            <w:shd w:val="clear" w:color="auto" w:fill="auto"/>
            <w:vAlign w:val="center"/>
          </w:tcPr>
          <w:p w14:paraId="3EE37703"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支付弃土场补偿费</w:t>
            </w:r>
          </w:p>
        </w:tc>
        <w:tc>
          <w:tcPr>
            <w:tcW w:w="1616" w:type="dxa"/>
            <w:tcBorders>
              <w:top w:val="nil"/>
              <w:left w:val="nil"/>
              <w:bottom w:val="dotted" w:sz="4" w:space="0" w:color="000000"/>
              <w:right w:val="nil"/>
            </w:tcBorders>
            <w:shd w:val="clear" w:color="auto" w:fill="auto"/>
            <w:vAlign w:val="center"/>
          </w:tcPr>
          <w:p w14:paraId="37598D53"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17.00</w:t>
            </w:r>
          </w:p>
        </w:tc>
      </w:tr>
      <w:tr w:rsidR="00C82845" w14:paraId="0CDD4CB8" w14:textId="77777777">
        <w:trPr>
          <w:trHeight w:hRule="exact" w:val="454"/>
          <w:jc w:val="center"/>
        </w:trPr>
        <w:tc>
          <w:tcPr>
            <w:tcW w:w="877" w:type="dxa"/>
            <w:tcBorders>
              <w:top w:val="nil"/>
              <w:left w:val="nil"/>
              <w:bottom w:val="dotted" w:sz="4" w:space="0" w:color="000000"/>
              <w:right w:val="dotted" w:sz="4" w:space="0" w:color="000000"/>
            </w:tcBorders>
            <w:shd w:val="clear" w:color="auto" w:fill="auto"/>
            <w:vAlign w:val="center"/>
          </w:tcPr>
          <w:p w14:paraId="78DAC4D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8</w:t>
            </w:r>
          </w:p>
        </w:tc>
        <w:tc>
          <w:tcPr>
            <w:tcW w:w="1178" w:type="dxa"/>
            <w:tcBorders>
              <w:top w:val="nil"/>
              <w:left w:val="nil"/>
              <w:bottom w:val="dotted" w:sz="4" w:space="0" w:color="000000"/>
              <w:right w:val="dotted" w:sz="4" w:space="0" w:color="000000"/>
            </w:tcBorders>
            <w:shd w:val="clear" w:color="auto" w:fill="auto"/>
            <w:vAlign w:val="center"/>
          </w:tcPr>
          <w:p w14:paraId="7BBF61D8"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2018.2.9</w:t>
            </w:r>
          </w:p>
        </w:tc>
        <w:tc>
          <w:tcPr>
            <w:tcW w:w="4851" w:type="dxa"/>
            <w:tcBorders>
              <w:top w:val="nil"/>
              <w:left w:val="nil"/>
              <w:bottom w:val="dotted" w:sz="4" w:space="0" w:color="000000"/>
              <w:right w:val="dotted" w:sz="4" w:space="0" w:color="000000"/>
            </w:tcBorders>
            <w:shd w:val="clear" w:color="auto" w:fill="auto"/>
            <w:vAlign w:val="center"/>
          </w:tcPr>
          <w:p w14:paraId="7819A81B"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支付拆迁款</w:t>
            </w:r>
          </w:p>
        </w:tc>
        <w:tc>
          <w:tcPr>
            <w:tcW w:w="1616" w:type="dxa"/>
            <w:tcBorders>
              <w:top w:val="nil"/>
              <w:left w:val="nil"/>
              <w:bottom w:val="dotted" w:sz="4" w:space="0" w:color="000000"/>
              <w:right w:val="nil"/>
            </w:tcBorders>
            <w:shd w:val="clear" w:color="auto" w:fill="auto"/>
            <w:vAlign w:val="center"/>
          </w:tcPr>
          <w:p w14:paraId="0B5311C4"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33.65</w:t>
            </w:r>
          </w:p>
        </w:tc>
      </w:tr>
      <w:tr w:rsidR="00C82845" w14:paraId="5287ED47" w14:textId="77777777">
        <w:trPr>
          <w:trHeight w:hRule="exact" w:val="454"/>
          <w:jc w:val="center"/>
        </w:trPr>
        <w:tc>
          <w:tcPr>
            <w:tcW w:w="6906" w:type="dxa"/>
            <w:gridSpan w:val="3"/>
            <w:tcBorders>
              <w:top w:val="dotted" w:sz="4" w:space="0" w:color="000000"/>
              <w:left w:val="nil"/>
              <w:bottom w:val="single" w:sz="8" w:space="0" w:color="000000"/>
              <w:right w:val="dotted" w:sz="4" w:space="0" w:color="000000"/>
            </w:tcBorders>
            <w:shd w:val="clear" w:color="auto" w:fill="auto"/>
            <w:vAlign w:val="center"/>
          </w:tcPr>
          <w:p w14:paraId="20D4F162"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合  计</w:t>
            </w:r>
          </w:p>
        </w:tc>
        <w:tc>
          <w:tcPr>
            <w:tcW w:w="1616" w:type="dxa"/>
            <w:tcBorders>
              <w:top w:val="nil"/>
              <w:left w:val="nil"/>
              <w:bottom w:val="single" w:sz="8" w:space="0" w:color="000000"/>
              <w:right w:val="nil"/>
            </w:tcBorders>
            <w:shd w:val="clear" w:color="auto" w:fill="auto"/>
            <w:vAlign w:val="center"/>
          </w:tcPr>
          <w:p w14:paraId="243CFB78"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104.33</w:t>
            </w:r>
          </w:p>
        </w:tc>
      </w:tr>
    </w:tbl>
    <w:p w14:paraId="43A6AFF5" w14:textId="77777777" w:rsidR="00C82845" w:rsidRDefault="00780B77">
      <w:pPr>
        <w:tabs>
          <w:tab w:val="left" w:pos="312"/>
        </w:tabs>
        <w:adjustRightInd w:val="0"/>
        <w:snapToGrid w:val="0"/>
        <w:spacing w:line="600" w:lineRule="exact"/>
        <w:ind w:left="480"/>
        <w:rPr>
          <w:rFonts w:asciiTheme="minorEastAsia" w:hAnsiTheme="minorEastAsia" w:cstheme="minorEastAsia"/>
          <w:sz w:val="28"/>
          <w:szCs w:val="28"/>
        </w:rPr>
      </w:pPr>
      <w:r>
        <w:rPr>
          <w:rFonts w:asciiTheme="minorEastAsia" w:hAnsiTheme="minorEastAsia" w:cstheme="minorEastAsia" w:hint="eastAsia"/>
          <w:sz w:val="28"/>
          <w:szCs w:val="28"/>
        </w:rPr>
        <w:t>11.鹊山河下工程</w:t>
      </w:r>
    </w:p>
    <w:tbl>
      <w:tblPr>
        <w:tblW w:w="8336" w:type="dxa"/>
        <w:tblLayout w:type="fixed"/>
        <w:tblCellMar>
          <w:left w:w="0" w:type="dxa"/>
          <w:right w:w="0" w:type="dxa"/>
        </w:tblCellMar>
        <w:tblLook w:val="04A0" w:firstRow="1" w:lastRow="0" w:firstColumn="1" w:lastColumn="0" w:noHBand="0" w:noVBand="1"/>
      </w:tblPr>
      <w:tblGrid>
        <w:gridCol w:w="702"/>
        <w:gridCol w:w="1263"/>
        <w:gridCol w:w="4869"/>
        <w:gridCol w:w="1502"/>
      </w:tblGrid>
      <w:tr w:rsidR="00C82845" w14:paraId="5E9B213F" w14:textId="77777777">
        <w:trPr>
          <w:trHeight w:val="454"/>
          <w:tblHeader/>
        </w:trPr>
        <w:tc>
          <w:tcPr>
            <w:tcW w:w="702" w:type="dxa"/>
            <w:tcBorders>
              <w:top w:val="nil"/>
              <w:left w:val="nil"/>
              <w:bottom w:val="single" w:sz="8" w:space="0" w:color="000000"/>
              <w:right w:val="nil"/>
            </w:tcBorders>
            <w:tcMar>
              <w:top w:w="15" w:type="dxa"/>
              <w:left w:w="15" w:type="dxa"/>
              <w:bottom w:w="0" w:type="dxa"/>
              <w:right w:w="15" w:type="dxa"/>
            </w:tcMar>
            <w:vAlign w:val="center"/>
          </w:tcPr>
          <w:p w14:paraId="6CB92ACF" w14:textId="77777777" w:rsidR="00C82845" w:rsidRDefault="00C82845">
            <w:pPr>
              <w:jc w:val="right"/>
              <w:rPr>
                <w:rFonts w:asciiTheme="minorEastAsia" w:hAnsiTheme="minorEastAsia" w:cstheme="minorEastAsia"/>
                <w:color w:val="000000"/>
                <w:sz w:val="20"/>
                <w:szCs w:val="20"/>
              </w:rPr>
            </w:pPr>
          </w:p>
        </w:tc>
        <w:tc>
          <w:tcPr>
            <w:tcW w:w="1263" w:type="dxa"/>
            <w:tcBorders>
              <w:top w:val="nil"/>
              <w:left w:val="nil"/>
              <w:bottom w:val="single" w:sz="8" w:space="0" w:color="000000"/>
              <w:right w:val="nil"/>
            </w:tcBorders>
            <w:tcMar>
              <w:top w:w="15" w:type="dxa"/>
              <w:left w:w="15" w:type="dxa"/>
              <w:bottom w:w="0" w:type="dxa"/>
              <w:right w:w="15" w:type="dxa"/>
            </w:tcMar>
            <w:vAlign w:val="center"/>
          </w:tcPr>
          <w:p w14:paraId="16AC3B1E" w14:textId="77777777" w:rsidR="00C82845" w:rsidRDefault="00C82845">
            <w:pPr>
              <w:jc w:val="right"/>
              <w:rPr>
                <w:rFonts w:asciiTheme="minorEastAsia" w:hAnsiTheme="minorEastAsia" w:cstheme="minorEastAsia"/>
                <w:color w:val="000000"/>
                <w:sz w:val="20"/>
                <w:szCs w:val="20"/>
              </w:rPr>
            </w:pPr>
          </w:p>
        </w:tc>
        <w:tc>
          <w:tcPr>
            <w:tcW w:w="4869" w:type="dxa"/>
            <w:tcBorders>
              <w:top w:val="nil"/>
              <w:left w:val="nil"/>
              <w:bottom w:val="single" w:sz="8" w:space="0" w:color="000000"/>
              <w:right w:val="nil"/>
            </w:tcBorders>
            <w:tcMar>
              <w:top w:w="15" w:type="dxa"/>
              <w:left w:w="15" w:type="dxa"/>
              <w:bottom w:w="0" w:type="dxa"/>
              <w:right w:w="15" w:type="dxa"/>
            </w:tcMar>
            <w:vAlign w:val="center"/>
          </w:tcPr>
          <w:p w14:paraId="6864A15F" w14:textId="77777777" w:rsidR="00C82845" w:rsidRDefault="00C82845">
            <w:pPr>
              <w:jc w:val="right"/>
              <w:rPr>
                <w:rFonts w:asciiTheme="minorEastAsia" w:hAnsiTheme="minorEastAsia" w:cstheme="minorEastAsia"/>
                <w:color w:val="000000"/>
                <w:sz w:val="20"/>
                <w:szCs w:val="20"/>
              </w:rPr>
            </w:pPr>
          </w:p>
        </w:tc>
        <w:tc>
          <w:tcPr>
            <w:tcW w:w="1502" w:type="dxa"/>
            <w:tcBorders>
              <w:top w:val="nil"/>
              <w:left w:val="nil"/>
              <w:bottom w:val="single" w:sz="8" w:space="0" w:color="000000"/>
              <w:right w:val="nil"/>
            </w:tcBorders>
            <w:tcMar>
              <w:top w:w="15" w:type="dxa"/>
              <w:left w:w="15" w:type="dxa"/>
              <w:bottom w:w="0" w:type="dxa"/>
              <w:right w:w="15" w:type="dxa"/>
            </w:tcMar>
            <w:vAlign w:val="center"/>
          </w:tcPr>
          <w:p w14:paraId="778FB18B" w14:textId="77777777" w:rsidR="00C82845" w:rsidRDefault="00780B77">
            <w:pPr>
              <w:jc w:val="righ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 金额单位：万元 </w:t>
            </w:r>
          </w:p>
        </w:tc>
      </w:tr>
      <w:tr w:rsidR="00C82845" w14:paraId="10C6C8D3" w14:textId="77777777">
        <w:trPr>
          <w:trHeight w:val="454"/>
          <w:tblHeader/>
        </w:trPr>
        <w:tc>
          <w:tcPr>
            <w:tcW w:w="702"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0057628E"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序 号</w:t>
            </w:r>
          </w:p>
        </w:tc>
        <w:tc>
          <w:tcPr>
            <w:tcW w:w="1263"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336C8DF2"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日 期</w:t>
            </w:r>
          </w:p>
        </w:tc>
        <w:tc>
          <w:tcPr>
            <w:tcW w:w="4869"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668E44C5"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摘  要</w:t>
            </w:r>
          </w:p>
        </w:tc>
        <w:tc>
          <w:tcPr>
            <w:tcW w:w="1502" w:type="dxa"/>
            <w:tcBorders>
              <w:top w:val="single" w:sz="8" w:space="0" w:color="000000"/>
              <w:left w:val="nil"/>
              <w:bottom w:val="dotted" w:sz="4" w:space="0" w:color="000000"/>
              <w:right w:val="nil"/>
            </w:tcBorders>
            <w:tcMar>
              <w:top w:w="15" w:type="dxa"/>
              <w:left w:w="15" w:type="dxa"/>
              <w:bottom w:w="0" w:type="dxa"/>
              <w:right w:w="15" w:type="dxa"/>
            </w:tcMar>
            <w:vAlign w:val="center"/>
          </w:tcPr>
          <w:p w14:paraId="7AF12935"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金 额</w:t>
            </w:r>
          </w:p>
        </w:tc>
      </w:tr>
      <w:tr w:rsidR="00C82845" w14:paraId="7161B1B7" w14:textId="77777777">
        <w:trPr>
          <w:trHeight w:val="454"/>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3512EFCA"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3285E782"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2018.2.13</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560F38DF"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支付工程进度款</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2105AA44"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180.00</w:t>
            </w:r>
          </w:p>
        </w:tc>
      </w:tr>
      <w:tr w:rsidR="00C82845" w14:paraId="72BBA9B9" w14:textId="77777777">
        <w:trPr>
          <w:trHeight w:val="454"/>
        </w:trPr>
        <w:tc>
          <w:tcPr>
            <w:tcW w:w="6834" w:type="dxa"/>
            <w:gridSpan w:val="3"/>
            <w:tcBorders>
              <w:top w:val="dotted" w:sz="4" w:space="0" w:color="000000"/>
              <w:left w:val="nil"/>
              <w:bottom w:val="single" w:sz="8" w:space="0" w:color="000000"/>
              <w:right w:val="dotted" w:sz="4" w:space="0" w:color="000000"/>
            </w:tcBorders>
            <w:tcMar>
              <w:top w:w="15" w:type="dxa"/>
              <w:left w:w="15" w:type="dxa"/>
              <w:bottom w:w="0" w:type="dxa"/>
              <w:right w:w="15" w:type="dxa"/>
            </w:tcMar>
            <w:vAlign w:val="center"/>
          </w:tcPr>
          <w:p w14:paraId="4BEBB077"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合  计</w:t>
            </w:r>
          </w:p>
        </w:tc>
        <w:tc>
          <w:tcPr>
            <w:tcW w:w="1502" w:type="dxa"/>
            <w:tcBorders>
              <w:top w:val="dotted" w:sz="4" w:space="0" w:color="000000"/>
              <w:left w:val="dotted" w:sz="4" w:space="0" w:color="000000"/>
              <w:bottom w:val="single" w:sz="8" w:space="0" w:color="000000"/>
              <w:right w:val="nil"/>
            </w:tcBorders>
            <w:tcMar>
              <w:top w:w="15" w:type="dxa"/>
              <w:left w:w="15" w:type="dxa"/>
              <w:bottom w:w="0" w:type="dxa"/>
              <w:right w:w="15" w:type="dxa"/>
            </w:tcMar>
            <w:vAlign w:val="center"/>
          </w:tcPr>
          <w:p w14:paraId="2BDDB028"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180.00</w:t>
            </w:r>
          </w:p>
        </w:tc>
      </w:tr>
    </w:tbl>
    <w:p w14:paraId="246B0B14" w14:textId="77777777" w:rsidR="00C82845" w:rsidRDefault="00780B77">
      <w:pPr>
        <w:tabs>
          <w:tab w:val="left" w:pos="312"/>
        </w:tabs>
        <w:adjustRightInd w:val="0"/>
        <w:snapToGrid w:val="0"/>
        <w:spacing w:line="600" w:lineRule="exact"/>
        <w:ind w:left="480"/>
        <w:rPr>
          <w:rFonts w:asciiTheme="minorEastAsia" w:hAnsiTheme="minorEastAsia" w:cstheme="minorEastAsia"/>
          <w:sz w:val="28"/>
          <w:szCs w:val="28"/>
        </w:rPr>
      </w:pPr>
      <w:r>
        <w:rPr>
          <w:rFonts w:asciiTheme="minorEastAsia" w:hAnsiTheme="minorEastAsia" w:cstheme="minorEastAsia" w:hint="eastAsia"/>
          <w:sz w:val="28"/>
          <w:szCs w:val="28"/>
        </w:rPr>
        <w:lastRenderedPageBreak/>
        <w:t>12.危桥改造工程</w:t>
      </w:r>
    </w:p>
    <w:tbl>
      <w:tblPr>
        <w:tblW w:w="8336" w:type="dxa"/>
        <w:tblLayout w:type="fixed"/>
        <w:tblCellMar>
          <w:left w:w="0" w:type="dxa"/>
          <w:right w:w="0" w:type="dxa"/>
        </w:tblCellMar>
        <w:tblLook w:val="04A0" w:firstRow="1" w:lastRow="0" w:firstColumn="1" w:lastColumn="0" w:noHBand="0" w:noVBand="1"/>
      </w:tblPr>
      <w:tblGrid>
        <w:gridCol w:w="702"/>
        <w:gridCol w:w="1263"/>
        <w:gridCol w:w="4869"/>
        <w:gridCol w:w="1502"/>
      </w:tblGrid>
      <w:tr w:rsidR="00C82845" w14:paraId="22CBA1B9" w14:textId="77777777">
        <w:trPr>
          <w:trHeight w:val="454"/>
          <w:tblHeader/>
        </w:trPr>
        <w:tc>
          <w:tcPr>
            <w:tcW w:w="702" w:type="dxa"/>
            <w:tcBorders>
              <w:top w:val="nil"/>
              <w:left w:val="nil"/>
              <w:bottom w:val="single" w:sz="8" w:space="0" w:color="000000"/>
              <w:right w:val="nil"/>
            </w:tcBorders>
            <w:tcMar>
              <w:top w:w="15" w:type="dxa"/>
              <w:left w:w="15" w:type="dxa"/>
              <w:bottom w:w="0" w:type="dxa"/>
              <w:right w:w="15" w:type="dxa"/>
            </w:tcMar>
            <w:vAlign w:val="center"/>
          </w:tcPr>
          <w:p w14:paraId="3994D542" w14:textId="77777777" w:rsidR="00C82845" w:rsidRDefault="00C82845">
            <w:pPr>
              <w:jc w:val="right"/>
              <w:rPr>
                <w:rFonts w:asciiTheme="minorEastAsia" w:hAnsiTheme="minorEastAsia" w:cstheme="minorEastAsia"/>
                <w:color w:val="000000"/>
                <w:sz w:val="20"/>
                <w:szCs w:val="20"/>
              </w:rPr>
            </w:pPr>
          </w:p>
        </w:tc>
        <w:tc>
          <w:tcPr>
            <w:tcW w:w="1263" w:type="dxa"/>
            <w:tcBorders>
              <w:top w:val="nil"/>
              <w:left w:val="nil"/>
              <w:bottom w:val="single" w:sz="8" w:space="0" w:color="000000"/>
              <w:right w:val="nil"/>
            </w:tcBorders>
            <w:tcMar>
              <w:top w:w="15" w:type="dxa"/>
              <w:left w:w="15" w:type="dxa"/>
              <w:bottom w:w="0" w:type="dxa"/>
              <w:right w:w="15" w:type="dxa"/>
            </w:tcMar>
            <w:vAlign w:val="center"/>
          </w:tcPr>
          <w:p w14:paraId="1DC61A66" w14:textId="77777777" w:rsidR="00C82845" w:rsidRDefault="00C82845">
            <w:pPr>
              <w:jc w:val="right"/>
              <w:rPr>
                <w:rFonts w:asciiTheme="minorEastAsia" w:hAnsiTheme="minorEastAsia" w:cstheme="minorEastAsia"/>
                <w:color w:val="000000"/>
                <w:sz w:val="20"/>
                <w:szCs w:val="20"/>
              </w:rPr>
            </w:pPr>
          </w:p>
        </w:tc>
        <w:tc>
          <w:tcPr>
            <w:tcW w:w="4869" w:type="dxa"/>
            <w:tcBorders>
              <w:top w:val="nil"/>
              <w:left w:val="nil"/>
              <w:bottom w:val="single" w:sz="8" w:space="0" w:color="000000"/>
              <w:right w:val="nil"/>
            </w:tcBorders>
            <w:tcMar>
              <w:top w:w="15" w:type="dxa"/>
              <w:left w:w="15" w:type="dxa"/>
              <w:bottom w:w="0" w:type="dxa"/>
              <w:right w:w="15" w:type="dxa"/>
            </w:tcMar>
            <w:vAlign w:val="center"/>
          </w:tcPr>
          <w:p w14:paraId="53EF713A" w14:textId="77777777" w:rsidR="00C82845" w:rsidRDefault="00C82845">
            <w:pPr>
              <w:jc w:val="right"/>
              <w:rPr>
                <w:rFonts w:asciiTheme="minorEastAsia" w:hAnsiTheme="minorEastAsia" w:cstheme="minorEastAsia"/>
                <w:color w:val="000000"/>
                <w:sz w:val="20"/>
                <w:szCs w:val="20"/>
              </w:rPr>
            </w:pPr>
          </w:p>
        </w:tc>
        <w:tc>
          <w:tcPr>
            <w:tcW w:w="1502" w:type="dxa"/>
            <w:tcBorders>
              <w:top w:val="nil"/>
              <w:left w:val="nil"/>
              <w:bottom w:val="single" w:sz="8" w:space="0" w:color="000000"/>
              <w:right w:val="nil"/>
            </w:tcBorders>
            <w:tcMar>
              <w:top w:w="15" w:type="dxa"/>
              <w:left w:w="15" w:type="dxa"/>
              <w:bottom w:w="0" w:type="dxa"/>
              <w:right w:w="15" w:type="dxa"/>
            </w:tcMar>
            <w:vAlign w:val="center"/>
          </w:tcPr>
          <w:p w14:paraId="23D7A46D" w14:textId="77777777" w:rsidR="00C82845" w:rsidRDefault="00780B77">
            <w:pPr>
              <w:jc w:val="righ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 金额单位：万元 </w:t>
            </w:r>
          </w:p>
        </w:tc>
      </w:tr>
      <w:tr w:rsidR="00C82845" w14:paraId="282AF1B0" w14:textId="77777777">
        <w:trPr>
          <w:trHeight w:val="454"/>
          <w:tblHeader/>
        </w:trPr>
        <w:tc>
          <w:tcPr>
            <w:tcW w:w="702"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7907EB8E"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序 号</w:t>
            </w:r>
          </w:p>
        </w:tc>
        <w:tc>
          <w:tcPr>
            <w:tcW w:w="1263"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3FE48D03"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日 期</w:t>
            </w:r>
          </w:p>
        </w:tc>
        <w:tc>
          <w:tcPr>
            <w:tcW w:w="4869" w:type="dxa"/>
            <w:tcBorders>
              <w:top w:val="single" w:sz="8" w:space="0" w:color="000000"/>
              <w:left w:val="nil"/>
              <w:bottom w:val="dotted" w:sz="4" w:space="0" w:color="000000"/>
              <w:right w:val="dotted" w:sz="4" w:space="0" w:color="000000"/>
            </w:tcBorders>
            <w:tcMar>
              <w:top w:w="15" w:type="dxa"/>
              <w:left w:w="15" w:type="dxa"/>
              <w:bottom w:w="0" w:type="dxa"/>
              <w:right w:w="15" w:type="dxa"/>
            </w:tcMar>
            <w:vAlign w:val="center"/>
          </w:tcPr>
          <w:p w14:paraId="3E02919E"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摘  要</w:t>
            </w:r>
          </w:p>
        </w:tc>
        <w:tc>
          <w:tcPr>
            <w:tcW w:w="1502" w:type="dxa"/>
            <w:tcBorders>
              <w:top w:val="single" w:sz="8" w:space="0" w:color="000000"/>
              <w:left w:val="nil"/>
              <w:bottom w:val="dotted" w:sz="4" w:space="0" w:color="000000"/>
              <w:right w:val="nil"/>
            </w:tcBorders>
            <w:tcMar>
              <w:top w:w="15" w:type="dxa"/>
              <w:left w:w="15" w:type="dxa"/>
              <w:bottom w:w="0" w:type="dxa"/>
              <w:right w:w="15" w:type="dxa"/>
            </w:tcMar>
            <w:vAlign w:val="center"/>
          </w:tcPr>
          <w:p w14:paraId="039938F6"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金 额</w:t>
            </w:r>
          </w:p>
        </w:tc>
      </w:tr>
      <w:tr w:rsidR="00C82845" w14:paraId="0A06FBF0" w14:textId="77777777">
        <w:trPr>
          <w:trHeight w:val="454"/>
          <w:tblHeader/>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1286A8E2"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5309A591"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2018.9.12</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34217FBF"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支付改造设计费</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042E9496"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21.85</w:t>
            </w:r>
          </w:p>
        </w:tc>
      </w:tr>
      <w:tr w:rsidR="00C82845" w14:paraId="4B2CE59E" w14:textId="77777777">
        <w:trPr>
          <w:trHeight w:val="454"/>
          <w:tblHeader/>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48FBD791"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0089A40E"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2018.9.12</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3B67606A"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支付改造咨询费</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07EA863F"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5.00</w:t>
            </w:r>
          </w:p>
        </w:tc>
      </w:tr>
      <w:tr w:rsidR="00C82845" w14:paraId="27390BEE" w14:textId="77777777">
        <w:trPr>
          <w:trHeight w:val="454"/>
          <w:tblHeader/>
        </w:trPr>
        <w:tc>
          <w:tcPr>
            <w:tcW w:w="702"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1471CA39"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3</w:t>
            </w:r>
          </w:p>
        </w:tc>
        <w:tc>
          <w:tcPr>
            <w:tcW w:w="1263"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6C67AECB"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2018.7.18</w:t>
            </w:r>
          </w:p>
        </w:tc>
        <w:tc>
          <w:tcPr>
            <w:tcW w:w="4869" w:type="dxa"/>
            <w:tcBorders>
              <w:top w:val="dotted" w:sz="4" w:space="0" w:color="000000"/>
              <w:left w:val="nil"/>
              <w:bottom w:val="dotted" w:sz="4" w:space="0" w:color="000000"/>
              <w:right w:val="dotted" w:sz="4" w:space="0" w:color="000000"/>
            </w:tcBorders>
            <w:tcMar>
              <w:top w:w="15" w:type="dxa"/>
              <w:left w:w="15" w:type="dxa"/>
              <w:bottom w:w="0" w:type="dxa"/>
              <w:right w:w="15" w:type="dxa"/>
            </w:tcMar>
            <w:vAlign w:val="center"/>
          </w:tcPr>
          <w:p w14:paraId="60A98387"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支付危桥款</w:t>
            </w:r>
          </w:p>
        </w:tc>
        <w:tc>
          <w:tcPr>
            <w:tcW w:w="1502" w:type="dxa"/>
            <w:tcBorders>
              <w:top w:val="dotted" w:sz="4" w:space="0" w:color="000000"/>
              <w:left w:val="nil"/>
              <w:bottom w:val="dotted" w:sz="4" w:space="0" w:color="000000"/>
              <w:right w:val="nil"/>
            </w:tcBorders>
            <w:tcMar>
              <w:top w:w="15" w:type="dxa"/>
              <w:left w:w="15" w:type="dxa"/>
              <w:bottom w:w="0" w:type="dxa"/>
              <w:right w:w="15" w:type="dxa"/>
            </w:tcMar>
            <w:vAlign w:val="center"/>
          </w:tcPr>
          <w:p w14:paraId="6227AD87"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55.00</w:t>
            </w:r>
          </w:p>
        </w:tc>
      </w:tr>
      <w:tr w:rsidR="00C82845" w14:paraId="67F21252" w14:textId="77777777">
        <w:trPr>
          <w:trHeight w:val="454"/>
          <w:tblHeader/>
        </w:trPr>
        <w:tc>
          <w:tcPr>
            <w:tcW w:w="6834" w:type="dxa"/>
            <w:gridSpan w:val="3"/>
            <w:tcBorders>
              <w:top w:val="dotted" w:sz="4" w:space="0" w:color="000000"/>
              <w:left w:val="nil"/>
              <w:bottom w:val="single" w:sz="8" w:space="0" w:color="000000"/>
              <w:right w:val="dotted" w:sz="4" w:space="0" w:color="000000"/>
            </w:tcBorders>
            <w:tcMar>
              <w:top w:w="15" w:type="dxa"/>
              <w:left w:w="15" w:type="dxa"/>
              <w:bottom w:w="0" w:type="dxa"/>
              <w:right w:w="15" w:type="dxa"/>
            </w:tcMar>
            <w:vAlign w:val="center"/>
          </w:tcPr>
          <w:p w14:paraId="528B74EA"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合  计</w:t>
            </w:r>
          </w:p>
        </w:tc>
        <w:tc>
          <w:tcPr>
            <w:tcW w:w="1502" w:type="dxa"/>
            <w:tcBorders>
              <w:top w:val="dotted" w:sz="4" w:space="0" w:color="000000"/>
              <w:left w:val="dotted" w:sz="4" w:space="0" w:color="000000"/>
              <w:bottom w:val="single" w:sz="8" w:space="0" w:color="000000"/>
              <w:right w:val="nil"/>
            </w:tcBorders>
            <w:tcMar>
              <w:top w:w="15" w:type="dxa"/>
              <w:left w:w="15" w:type="dxa"/>
              <w:bottom w:w="0" w:type="dxa"/>
              <w:right w:w="15" w:type="dxa"/>
            </w:tcMar>
            <w:vAlign w:val="center"/>
          </w:tcPr>
          <w:p w14:paraId="4B110B7A"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bCs/>
                <w:color w:val="000000"/>
                <w:sz w:val="20"/>
                <w:szCs w:val="20"/>
              </w:rPr>
              <w:t>81.85</w:t>
            </w:r>
          </w:p>
        </w:tc>
      </w:tr>
    </w:tbl>
    <w:p w14:paraId="4CB5CD2C" w14:textId="77777777" w:rsidR="00C82845" w:rsidRDefault="00780B77">
      <w:pPr>
        <w:adjustRightInd w:val="0"/>
        <w:snapToGrid w:val="0"/>
        <w:spacing w:line="600" w:lineRule="exact"/>
        <w:ind w:firstLineChars="200" w:firstLine="560"/>
        <w:rPr>
          <w:rFonts w:asciiTheme="minorEastAsia" w:hAnsiTheme="minorEastAsia" w:cstheme="minorEastAsia"/>
          <w:b/>
          <w:bCs/>
          <w:sz w:val="28"/>
          <w:szCs w:val="28"/>
        </w:rPr>
      </w:pPr>
      <w:r>
        <w:rPr>
          <w:rFonts w:asciiTheme="minorEastAsia" w:hAnsiTheme="minorEastAsia" w:cstheme="minorEastAsia" w:hint="eastAsia"/>
          <w:b/>
          <w:bCs/>
          <w:sz w:val="28"/>
          <w:szCs w:val="28"/>
        </w:rPr>
        <w:t>（四）旅游路建设项目</w:t>
      </w:r>
    </w:p>
    <w:p w14:paraId="758CF4B6" w14:textId="77777777" w:rsidR="00C82845" w:rsidRDefault="00780B77">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1、截止2018年12月31日，平定县交通局旅游路建设项目本年度债券资金已支付工程进度款1,148.48万元，年末结转10,851.52万。</w:t>
      </w:r>
    </w:p>
    <w:p w14:paraId="3B94E141" w14:textId="77777777" w:rsidR="00C82845" w:rsidRDefault="00780B77">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2、截止2019年3月31日，平定县交通局旅游路建设项目债券资金结转10,851.52万未使用。原因</w:t>
      </w:r>
      <w:r>
        <w:rPr>
          <w:rFonts w:asciiTheme="minorEastAsia" w:hAnsiTheme="minorEastAsia" w:cstheme="minorEastAsia"/>
          <w:sz w:val="28"/>
          <w:szCs w:val="28"/>
        </w:rPr>
        <w:t>：</w:t>
      </w:r>
      <w:r>
        <w:rPr>
          <w:rFonts w:asciiTheme="minorEastAsia" w:hAnsiTheme="minorEastAsia" w:cstheme="minorEastAsia" w:hint="eastAsia"/>
          <w:sz w:val="28"/>
          <w:szCs w:val="28"/>
        </w:rPr>
        <w:t>红育-回城寺15公里目前初步设计已论证批复，正在进行施工招标前期准备;已开工项目按监理认定的工程进度计量支付;已完工项目正在进行工程结算审计，待审计结束后进行支付，今年年底全部付完。</w:t>
      </w:r>
    </w:p>
    <w:tbl>
      <w:tblPr>
        <w:tblW w:w="9107" w:type="dxa"/>
        <w:jc w:val="center"/>
        <w:tblLayout w:type="fixed"/>
        <w:tblLook w:val="04A0" w:firstRow="1" w:lastRow="0" w:firstColumn="1" w:lastColumn="0" w:noHBand="0" w:noVBand="1"/>
      </w:tblPr>
      <w:tblGrid>
        <w:gridCol w:w="878"/>
        <w:gridCol w:w="1350"/>
        <w:gridCol w:w="5269"/>
        <w:gridCol w:w="1610"/>
      </w:tblGrid>
      <w:tr w:rsidR="00C82845" w14:paraId="4CF529FA" w14:textId="77777777">
        <w:trPr>
          <w:trHeight w:val="454"/>
          <w:tblHeader/>
          <w:jc w:val="center"/>
        </w:trPr>
        <w:tc>
          <w:tcPr>
            <w:tcW w:w="878" w:type="dxa"/>
            <w:tcBorders>
              <w:top w:val="nil"/>
              <w:left w:val="nil"/>
              <w:bottom w:val="single" w:sz="8" w:space="0" w:color="000000"/>
              <w:right w:val="nil"/>
            </w:tcBorders>
            <w:shd w:val="clear" w:color="auto" w:fill="auto"/>
            <w:vAlign w:val="center"/>
          </w:tcPr>
          <w:p w14:paraId="59924D42" w14:textId="77777777" w:rsidR="00C82845" w:rsidRDefault="00C82845">
            <w:pPr>
              <w:jc w:val="right"/>
              <w:rPr>
                <w:rFonts w:asciiTheme="minorEastAsia" w:hAnsiTheme="minorEastAsia" w:cstheme="minorEastAsia"/>
                <w:color w:val="000000"/>
                <w:sz w:val="20"/>
                <w:szCs w:val="20"/>
              </w:rPr>
            </w:pPr>
          </w:p>
        </w:tc>
        <w:tc>
          <w:tcPr>
            <w:tcW w:w="1350" w:type="dxa"/>
            <w:tcBorders>
              <w:top w:val="nil"/>
              <w:left w:val="nil"/>
              <w:bottom w:val="single" w:sz="8" w:space="0" w:color="000000"/>
              <w:right w:val="nil"/>
            </w:tcBorders>
            <w:shd w:val="clear" w:color="auto" w:fill="auto"/>
            <w:vAlign w:val="center"/>
          </w:tcPr>
          <w:p w14:paraId="5CAAC43A" w14:textId="77777777" w:rsidR="00C82845" w:rsidRDefault="00C82845">
            <w:pPr>
              <w:jc w:val="right"/>
              <w:rPr>
                <w:rFonts w:asciiTheme="minorEastAsia" w:hAnsiTheme="minorEastAsia" w:cstheme="minorEastAsia"/>
                <w:color w:val="000000"/>
                <w:sz w:val="20"/>
                <w:szCs w:val="20"/>
              </w:rPr>
            </w:pPr>
          </w:p>
        </w:tc>
        <w:tc>
          <w:tcPr>
            <w:tcW w:w="5269" w:type="dxa"/>
            <w:tcBorders>
              <w:top w:val="nil"/>
              <w:left w:val="nil"/>
              <w:bottom w:val="single" w:sz="8" w:space="0" w:color="000000"/>
              <w:right w:val="nil"/>
            </w:tcBorders>
            <w:shd w:val="clear" w:color="auto" w:fill="auto"/>
            <w:vAlign w:val="center"/>
          </w:tcPr>
          <w:p w14:paraId="1E36CA73" w14:textId="77777777" w:rsidR="00C82845" w:rsidRDefault="00C82845">
            <w:pPr>
              <w:jc w:val="right"/>
              <w:rPr>
                <w:rFonts w:asciiTheme="minorEastAsia" w:hAnsiTheme="minorEastAsia" w:cstheme="minorEastAsia"/>
                <w:color w:val="000000"/>
                <w:sz w:val="20"/>
                <w:szCs w:val="20"/>
              </w:rPr>
            </w:pPr>
          </w:p>
        </w:tc>
        <w:tc>
          <w:tcPr>
            <w:tcW w:w="1610" w:type="dxa"/>
            <w:tcBorders>
              <w:top w:val="nil"/>
              <w:left w:val="nil"/>
              <w:bottom w:val="single" w:sz="8" w:space="0" w:color="000000"/>
              <w:right w:val="nil"/>
            </w:tcBorders>
            <w:shd w:val="clear" w:color="auto" w:fill="auto"/>
            <w:vAlign w:val="center"/>
          </w:tcPr>
          <w:p w14:paraId="37016E67" w14:textId="77777777" w:rsidR="00C82845" w:rsidRDefault="00780B77">
            <w:pPr>
              <w:jc w:val="right"/>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金额单位：万元</w:t>
            </w:r>
          </w:p>
        </w:tc>
      </w:tr>
      <w:tr w:rsidR="00C82845" w14:paraId="148F0D72" w14:textId="77777777">
        <w:trPr>
          <w:trHeight w:val="454"/>
          <w:tblHeader/>
          <w:jc w:val="center"/>
        </w:trPr>
        <w:tc>
          <w:tcPr>
            <w:tcW w:w="878" w:type="dxa"/>
            <w:tcBorders>
              <w:top w:val="single" w:sz="8" w:space="0" w:color="000000"/>
              <w:left w:val="nil"/>
              <w:bottom w:val="dotted" w:sz="4" w:space="0" w:color="000000"/>
              <w:right w:val="dotted" w:sz="4" w:space="0" w:color="000000"/>
            </w:tcBorders>
            <w:shd w:val="clear" w:color="auto" w:fill="auto"/>
            <w:vAlign w:val="center"/>
          </w:tcPr>
          <w:p w14:paraId="74583D60"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序 号</w:t>
            </w:r>
          </w:p>
        </w:tc>
        <w:tc>
          <w:tcPr>
            <w:tcW w:w="1350" w:type="dxa"/>
            <w:tcBorders>
              <w:top w:val="single" w:sz="8" w:space="0" w:color="000000"/>
              <w:left w:val="nil"/>
              <w:bottom w:val="dotted" w:sz="4" w:space="0" w:color="000000"/>
              <w:right w:val="dotted" w:sz="4" w:space="0" w:color="000000"/>
            </w:tcBorders>
            <w:shd w:val="clear" w:color="auto" w:fill="auto"/>
            <w:vAlign w:val="center"/>
          </w:tcPr>
          <w:p w14:paraId="783778BE"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日 期</w:t>
            </w:r>
          </w:p>
        </w:tc>
        <w:tc>
          <w:tcPr>
            <w:tcW w:w="5269" w:type="dxa"/>
            <w:tcBorders>
              <w:top w:val="single" w:sz="8" w:space="0" w:color="000000"/>
              <w:left w:val="nil"/>
              <w:bottom w:val="dotted" w:sz="4" w:space="0" w:color="000000"/>
              <w:right w:val="dotted" w:sz="4" w:space="0" w:color="000000"/>
            </w:tcBorders>
            <w:shd w:val="clear" w:color="auto" w:fill="auto"/>
            <w:vAlign w:val="center"/>
          </w:tcPr>
          <w:p w14:paraId="03200E62"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摘  要</w:t>
            </w:r>
          </w:p>
        </w:tc>
        <w:tc>
          <w:tcPr>
            <w:tcW w:w="1610" w:type="dxa"/>
            <w:tcBorders>
              <w:top w:val="single" w:sz="8" w:space="0" w:color="000000"/>
              <w:left w:val="nil"/>
              <w:bottom w:val="dotted" w:sz="4" w:space="0" w:color="000000"/>
              <w:right w:val="nil"/>
            </w:tcBorders>
            <w:shd w:val="clear" w:color="auto" w:fill="auto"/>
            <w:vAlign w:val="center"/>
          </w:tcPr>
          <w:p w14:paraId="7FD474BA"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金 额</w:t>
            </w:r>
          </w:p>
        </w:tc>
      </w:tr>
      <w:tr w:rsidR="00C82845" w14:paraId="3826AFE4" w14:textId="77777777">
        <w:trPr>
          <w:cantSplit/>
          <w:trHeight w:val="454"/>
          <w:jc w:val="center"/>
        </w:trPr>
        <w:tc>
          <w:tcPr>
            <w:tcW w:w="878" w:type="dxa"/>
            <w:tcBorders>
              <w:top w:val="dotted" w:sz="4" w:space="0" w:color="000000"/>
              <w:left w:val="nil"/>
              <w:bottom w:val="dotted" w:sz="4" w:space="0" w:color="000000"/>
              <w:right w:val="dotted" w:sz="4" w:space="0" w:color="000000"/>
            </w:tcBorders>
            <w:shd w:val="clear" w:color="auto" w:fill="auto"/>
            <w:vAlign w:val="center"/>
          </w:tcPr>
          <w:p w14:paraId="4F037AF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350" w:type="dxa"/>
            <w:tcBorders>
              <w:top w:val="dotted" w:sz="4" w:space="0" w:color="000000"/>
              <w:left w:val="dotted" w:sz="4" w:space="0" w:color="000000"/>
              <w:bottom w:val="dotted" w:sz="4" w:space="0" w:color="000000"/>
              <w:right w:val="dotted" w:sz="4" w:space="0" w:color="000000"/>
            </w:tcBorders>
            <w:shd w:val="clear" w:color="000000" w:fill="FFFFFF"/>
            <w:vAlign w:val="center"/>
          </w:tcPr>
          <w:p w14:paraId="53926566"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2018.7.2</w:t>
            </w:r>
          </w:p>
        </w:tc>
        <w:tc>
          <w:tcPr>
            <w:tcW w:w="5269" w:type="dxa"/>
            <w:tcBorders>
              <w:top w:val="dotted" w:sz="4" w:space="0" w:color="000000"/>
              <w:left w:val="dotted" w:sz="4" w:space="0" w:color="000000"/>
              <w:bottom w:val="dotted" w:sz="4" w:space="0" w:color="000000"/>
              <w:right w:val="dotted" w:sz="4" w:space="0" w:color="000000"/>
            </w:tcBorders>
            <w:shd w:val="clear" w:color="000000" w:fill="FFFFFF"/>
            <w:vAlign w:val="center"/>
          </w:tcPr>
          <w:p w14:paraId="3248CEF3"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支付平定县冠山镇宋家庄村拆迁费</w:t>
            </w:r>
          </w:p>
        </w:tc>
        <w:tc>
          <w:tcPr>
            <w:tcW w:w="1610" w:type="dxa"/>
            <w:tcBorders>
              <w:top w:val="dotted" w:sz="4" w:space="0" w:color="000000"/>
              <w:left w:val="dotted" w:sz="4" w:space="0" w:color="000000"/>
              <w:bottom w:val="dotted" w:sz="4" w:space="0" w:color="000000"/>
            </w:tcBorders>
            <w:shd w:val="clear" w:color="000000" w:fill="FFFFFF"/>
            <w:vAlign w:val="center"/>
          </w:tcPr>
          <w:p w14:paraId="2E381266"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60.00</w:t>
            </w:r>
          </w:p>
        </w:tc>
      </w:tr>
      <w:tr w:rsidR="00C82845" w14:paraId="38C2A544" w14:textId="77777777">
        <w:trPr>
          <w:cantSplit/>
          <w:trHeight w:val="454"/>
          <w:jc w:val="center"/>
        </w:trPr>
        <w:tc>
          <w:tcPr>
            <w:tcW w:w="878" w:type="dxa"/>
            <w:tcBorders>
              <w:top w:val="dotted" w:sz="4" w:space="0" w:color="000000"/>
              <w:left w:val="nil"/>
              <w:bottom w:val="dotted" w:sz="4" w:space="0" w:color="000000"/>
              <w:right w:val="dotted" w:sz="4" w:space="0" w:color="000000"/>
            </w:tcBorders>
            <w:shd w:val="clear" w:color="auto" w:fill="auto"/>
            <w:vAlign w:val="center"/>
          </w:tcPr>
          <w:p w14:paraId="3F3699B1"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w:t>
            </w:r>
          </w:p>
        </w:tc>
        <w:tc>
          <w:tcPr>
            <w:tcW w:w="1350" w:type="dxa"/>
            <w:tcBorders>
              <w:top w:val="dotted" w:sz="4" w:space="0" w:color="000000"/>
              <w:left w:val="dotted" w:sz="4" w:space="0" w:color="000000"/>
              <w:bottom w:val="dotted" w:sz="4" w:space="0" w:color="000000"/>
              <w:right w:val="dotted" w:sz="4" w:space="0" w:color="000000"/>
            </w:tcBorders>
            <w:shd w:val="clear" w:color="000000" w:fill="FFFFFF"/>
            <w:vAlign w:val="center"/>
          </w:tcPr>
          <w:p w14:paraId="2CB2E94D"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2018.8.13</w:t>
            </w:r>
          </w:p>
        </w:tc>
        <w:tc>
          <w:tcPr>
            <w:tcW w:w="5269" w:type="dxa"/>
            <w:tcBorders>
              <w:top w:val="dotted" w:sz="4" w:space="0" w:color="000000"/>
              <w:left w:val="dotted" w:sz="4" w:space="0" w:color="000000"/>
              <w:bottom w:val="dotted" w:sz="4" w:space="0" w:color="000000"/>
              <w:right w:val="dotted" w:sz="4" w:space="0" w:color="000000"/>
            </w:tcBorders>
            <w:shd w:val="clear" w:color="000000" w:fill="FFFFFF"/>
            <w:vAlign w:val="center"/>
          </w:tcPr>
          <w:p w14:paraId="66AD0C2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支付技术服务费</w:t>
            </w:r>
          </w:p>
        </w:tc>
        <w:tc>
          <w:tcPr>
            <w:tcW w:w="1610" w:type="dxa"/>
            <w:tcBorders>
              <w:top w:val="dotted" w:sz="4" w:space="0" w:color="000000"/>
              <w:left w:val="dotted" w:sz="4" w:space="0" w:color="000000"/>
              <w:bottom w:val="dotted" w:sz="4" w:space="0" w:color="000000"/>
            </w:tcBorders>
            <w:shd w:val="clear" w:color="000000" w:fill="FFFFFF"/>
            <w:vAlign w:val="center"/>
          </w:tcPr>
          <w:p w14:paraId="17B93F6B"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color w:val="000000"/>
                <w:sz w:val="20"/>
                <w:szCs w:val="20"/>
              </w:rPr>
              <w:t>8</w:t>
            </w:r>
            <w:r>
              <w:rPr>
                <w:rFonts w:asciiTheme="minorEastAsia" w:hAnsiTheme="minorEastAsia" w:cstheme="minorEastAsia" w:hint="eastAsia"/>
                <w:color w:val="000000"/>
                <w:sz w:val="20"/>
                <w:szCs w:val="20"/>
              </w:rPr>
              <w:t>.8</w:t>
            </w:r>
            <w:r>
              <w:rPr>
                <w:rFonts w:asciiTheme="minorEastAsia" w:hAnsiTheme="minorEastAsia" w:cstheme="minorEastAsia"/>
                <w:color w:val="000000"/>
                <w:sz w:val="20"/>
                <w:szCs w:val="20"/>
              </w:rPr>
              <w:t>8</w:t>
            </w:r>
          </w:p>
        </w:tc>
      </w:tr>
      <w:tr w:rsidR="00C82845" w14:paraId="159B7C03" w14:textId="77777777">
        <w:trPr>
          <w:cantSplit/>
          <w:trHeight w:val="454"/>
          <w:jc w:val="center"/>
        </w:trPr>
        <w:tc>
          <w:tcPr>
            <w:tcW w:w="878" w:type="dxa"/>
            <w:tcBorders>
              <w:top w:val="dotted" w:sz="4" w:space="0" w:color="000000"/>
              <w:left w:val="nil"/>
              <w:bottom w:val="dotted" w:sz="4" w:space="0" w:color="000000"/>
              <w:right w:val="dotted" w:sz="4" w:space="0" w:color="000000"/>
            </w:tcBorders>
            <w:shd w:val="clear" w:color="auto" w:fill="auto"/>
            <w:vAlign w:val="center"/>
          </w:tcPr>
          <w:p w14:paraId="1E4B00CA"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color w:val="000000"/>
                <w:sz w:val="20"/>
                <w:szCs w:val="20"/>
              </w:rPr>
              <w:t>3</w:t>
            </w:r>
          </w:p>
        </w:tc>
        <w:tc>
          <w:tcPr>
            <w:tcW w:w="1350" w:type="dxa"/>
            <w:tcBorders>
              <w:top w:val="dotted" w:sz="4" w:space="0" w:color="000000"/>
              <w:left w:val="dotted" w:sz="4" w:space="0" w:color="000000"/>
              <w:bottom w:val="dotted" w:sz="4" w:space="0" w:color="000000"/>
              <w:right w:val="dotted" w:sz="4" w:space="0" w:color="000000"/>
            </w:tcBorders>
            <w:shd w:val="clear" w:color="000000" w:fill="FFFFFF"/>
            <w:vAlign w:val="center"/>
          </w:tcPr>
          <w:p w14:paraId="3E6A0C1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2018.9.12</w:t>
            </w:r>
          </w:p>
        </w:tc>
        <w:tc>
          <w:tcPr>
            <w:tcW w:w="5269" w:type="dxa"/>
            <w:tcBorders>
              <w:top w:val="dotted" w:sz="4" w:space="0" w:color="000000"/>
              <w:left w:val="dotted" w:sz="4" w:space="0" w:color="000000"/>
              <w:bottom w:val="dotted" w:sz="4" w:space="0" w:color="000000"/>
              <w:right w:val="dotted" w:sz="4" w:space="0" w:color="000000"/>
            </w:tcBorders>
            <w:shd w:val="clear" w:color="000000" w:fill="FFFFFF"/>
            <w:vAlign w:val="center"/>
          </w:tcPr>
          <w:p w14:paraId="055FA05C"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付娘子关镇旅游路征地拆迁补偿款</w:t>
            </w:r>
          </w:p>
        </w:tc>
        <w:tc>
          <w:tcPr>
            <w:tcW w:w="1610" w:type="dxa"/>
            <w:tcBorders>
              <w:top w:val="dotted" w:sz="4" w:space="0" w:color="000000"/>
              <w:left w:val="dotted" w:sz="4" w:space="0" w:color="000000"/>
              <w:bottom w:val="dotted" w:sz="4" w:space="0" w:color="000000"/>
            </w:tcBorders>
            <w:shd w:val="clear" w:color="000000" w:fill="FFFFFF"/>
            <w:vAlign w:val="center"/>
          </w:tcPr>
          <w:p w14:paraId="4097AB82"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261.00</w:t>
            </w:r>
          </w:p>
        </w:tc>
      </w:tr>
      <w:tr w:rsidR="00C82845" w14:paraId="366898D4" w14:textId="77777777">
        <w:trPr>
          <w:cantSplit/>
          <w:trHeight w:val="454"/>
          <w:jc w:val="center"/>
        </w:trPr>
        <w:tc>
          <w:tcPr>
            <w:tcW w:w="878" w:type="dxa"/>
            <w:tcBorders>
              <w:top w:val="dotted" w:sz="4" w:space="0" w:color="000000"/>
              <w:left w:val="nil"/>
              <w:bottom w:val="dotted" w:sz="4" w:space="0" w:color="000000"/>
              <w:right w:val="dotted" w:sz="4" w:space="0" w:color="000000"/>
            </w:tcBorders>
            <w:shd w:val="clear" w:color="auto" w:fill="auto"/>
            <w:vAlign w:val="center"/>
          </w:tcPr>
          <w:p w14:paraId="08F13425"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color w:val="000000"/>
                <w:sz w:val="20"/>
                <w:szCs w:val="20"/>
              </w:rPr>
              <w:t>4</w:t>
            </w:r>
          </w:p>
        </w:tc>
        <w:tc>
          <w:tcPr>
            <w:tcW w:w="1350" w:type="dxa"/>
            <w:tcBorders>
              <w:top w:val="dotted" w:sz="4" w:space="0" w:color="000000"/>
              <w:left w:val="dotted" w:sz="4" w:space="0" w:color="000000"/>
              <w:bottom w:val="dotted" w:sz="4" w:space="0" w:color="000000"/>
              <w:right w:val="dotted" w:sz="4" w:space="0" w:color="000000"/>
            </w:tcBorders>
            <w:shd w:val="clear" w:color="000000" w:fill="FFFFFF"/>
            <w:vAlign w:val="center"/>
          </w:tcPr>
          <w:p w14:paraId="286A13A2"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2018.11.16</w:t>
            </w:r>
          </w:p>
        </w:tc>
        <w:tc>
          <w:tcPr>
            <w:tcW w:w="5269" w:type="dxa"/>
            <w:tcBorders>
              <w:top w:val="dotted" w:sz="4" w:space="0" w:color="000000"/>
              <w:left w:val="dotted" w:sz="4" w:space="0" w:color="000000"/>
              <w:bottom w:val="dotted" w:sz="4" w:space="0" w:color="000000"/>
              <w:right w:val="dotted" w:sz="4" w:space="0" w:color="000000"/>
            </w:tcBorders>
            <w:shd w:val="clear" w:color="000000" w:fill="FFFFFF"/>
            <w:vAlign w:val="center"/>
          </w:tcPr>
          <w:p w14:paraId="087FFD6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付拆迁款（冠山镇）</w:t>
            </w:r>
          </w:p>
        </w:tc>
        <w:tc>
          <w:tcPr>
            <w:tcW w:w="1610" w:type="dxa"/>
            <w:tcBorders>
              <w:top w:val="dotted" w:sz="4" w:space="0" w:color="000000"/>
              <w:left w:val="dotted" w:sz="4" w:space="0" w:color="000000"/>
              <w:bottom w:val="dotted" w:sz="4" w:space="0" w:color="000000"/>
            </w:tcBorders>
            <w:shd w:val="clear" w:color="000000" w:fill="FFFFFF"/>
            <w:vAlign w:val="center"/>
          </w:tcPr>
          <w:p w14:paraId="312A14B1"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40.00</w:t>
            </w:r>
          </w:p>
        </w:tc>
      </w:tr>
      <w:tr w:rsidR="00C82845" w14:paraId="14EFC355" w14:textId="77777777">
        <w:trPr>
          <w:cantSplit/>
          <w:trHeight w:val="454"/>
          <w:jc w:val="center"/>
        </w:trPr>
        <w:tc>
          <w:tcPr>
            <w:tcW w:w="878" w:type="dxa"/>
            <w:tcBorders>
              <w:top w:val="dotted" w:sz="4" w:space="0" w:color="000000"/>
              <w:left w:val="nil"/>
              <w:bottom w:val="dotted" w:sz="4" w:space="0" w:color="000000"/>
              <w:right w:val="dotted" w:sz="4" w:space="0" w:color="000000"/>
            </w:tcBorders>
            <w:shd w:val="clear" w:color="auto" w:fill="auto"/>
            <w:vAlign w:val="center"/>
          </w:tcPr>
          <w:p w14:paraId="65BBBE47"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color w:val="000000"/>
                <w:sz w:val="20"/>
                <w:szCs w:val="20"/>
              </w:rPr>
              <w:t>5</w:t>
            </w:r>
          </w:p>
        </w:tc>
        <w:tc>
          <w:tcPr>
            <w:tcW w:w="1350" w:type="dxa"/>
            <w:tcBorders>
              <w:top w:val="dotted" w:sz="4" w:space="0" w:color="000000"/>
              <w:left w:val="dotted" w:sz="4" w:space="0" w:color="000000"/>
              <w:bottom w:val="dotted" w:sz="4" w:space="0" w:color="000000"/>
              <w:right w:val="dotted" w:sz="4" w:space="0" w:color="000000"/>
            </w:tcBorders>
            <w:shd w:val="clear" w:color="000000" w:fill="FFFFFF"/>
            <w:vAlign w:val="center"/>
          </w:tcPr>
          <w:p w14:paraId="6E7F8BA6"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2018.12.24</w:t>
            </w:r>
          </w:p>
        </w:tc>
        <w:tc>
          <w:tcPr>
            <w:tcW w:w="5269" w:type="dxa"/>
            <w:tcBorders>
              <w:top w:val="dotted" w:sz="4" w:space="0" w:color="000000"/>
              <w:left w:val="dotted" w:sz="4" w:space="0" w:color="000000"/>
              <w:bottom w:val="dotted" w:sz="4" w:space="0" w:color="000000"/>
              <w:right w:val="dotted" w:sz="4" w:space="0" w:color="000000"/>
            </w:tcBorders>
            <w:shd w:val="clear" w:color="000000" w:fill="FFFFFF"/>
            <w:vAlign w:val="center"/>
          </w:tcPr>
          <w:p w14:paraId="2E1D41B0"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付旅游路拆迁款</w:t>
            </w:r>
          </w:p>
        </w:tc>
        <w:tc>
          <w:tcPr>
            <w:tcW w:w="1610" w:type="dxa"/>
            <w:tcBorders>
              <w:top w:val="dotted" w:sz="4" w:space="0" w:color="000000"/>
              <w:left w:val="dotted" w:sz="4" w:space="0" w:color="000000"/>
              <w:bottom w:val="dotted" w:sz="4" w:space="0" w:color="000000"/>
            </w:tcBorders>
            <w:shd w:val="clear" w:color="000000" w:fill="FFFFFF"/>
            <w:vAlign w:val="center"/>
          </w:tcPr>
          <w:p w14:paraId="336DC372"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146.48</w:t>
            </w:r>
          </w:p>
        </w:tc>
      </w:tr>
      <w:tr w:rsidR="00C82845" w14:paraId="0E8809D5" w14:textId="77777777">
        <w:trPr>
          <w:cantSplit/>
          <w:trHeight w:val="454"/>
          <w:jc w:val="center"/>
        </w:trPr>
        <w:tc>
          <w:tcPr>
            <w:tcW w:w="878" w:type="dxa"/>
            <w:tcBorders>
              <w:top w:val="dotted" w:sz="4" w:space="0" w:color="000000"/>
              <w:left w:val="nil"/>
              <w:bottom w:val="dotted" w:sz="4" w:space="0" w:color="000000"/>
              <w:right w:val="dotted" w:sz="4" w:space="0" w:color="000000"/>
            </w:tcBorders>
            <w:shd w:val="clear" w:color="auto" w:fill="auto"/>
            <w:vAlign w:val="center"/>
          </w:tcPr>
          <w:p w14:paraId="4D256254"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color w:val="000000"/>
                <w:sz w:val="20"/>
                <w:szCs w:val="20"/>
              </w:rPr>
              <w:t>6</w:t>
            </w:r>
          </w:p>
        </w:tc>
        <w:tc>
          <w:tcPr>
            <w:tcW w:w="1350" w:type="dxa"/>
            <w:tcBorders>
              <w:top w:val="dotted" w:sz="4" w:space="0" w:color="000000"/>
              <w:left w:val="dotted" w:sz="4" w:space="0" w:color="000000"/>
              <w:bottom w:val="dotted" w:sz="4" w:space="0" w:color="000000"/>
              <w:right w:val="dotted" w:sz="4" w:space="0" w:color="000000"/>
            </w:tcBorders>
            <w:shd w:val="clear" w:color="000000" w:fill="FFFFFF"/>
            <w:vAlign w:val="center"/>
          </w:tcPr>
          <w:p w14:paraId="2E3A112D"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2018.12.26</w:t>
            </w:r>
          </w:p>
        </w:tc>
        <w:tc>
          <w:tcPr>
            <w:tcW w:w="5269" w:type="dxa"/>
            <w:tcBorders>
              <w:top w:val="dotted" w:sz="4" w:space="0" w:color="000000"/>
              <w:left w:val="dotted" w:sz="4" w:space="0" w:color="000000"/>
              <w:bottom w:val="dotted" w:sz="4" w:space="0" w:color="000000"/>
              <w:right w:val="dotted" w:sz="4" w:space="0" w:color="000000"/>
            </w:tcBorders>
            <w:shd w:val="clear" w:color="000000" w:fill="FFFFFF"/>
            <w:vAlign w:val="center"/>
          </w:tcPr>
          <w:p w14:paraId="04B1AAF7"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付旅游路庄赵线征迁费</w:t>
            </w:r>
          </w:p>
        </w:tc>
        <w:tc>
          <w:tcPr>
            <w:tcW w:w="1610" w:type="dxa"/>
            <w:tcBorders>
              <w:top w:val="dotted" w:sz="4" w:space="0" w:color="000000"/>
              <w:left w:val="dotted" w:sz="4" w:space="0" w:color="000000"/>
              <w:bottom w:val="dotted" w:sz="4" w:space="0" w:color="000000"/>
            </w:tcBorders>
            <w:shd w:val="clear" w:color="000000" w:fill="FFFFFF"/>
            <w:vAlign w:val="center"/>
          </w:tcPr>
          <w:p w14:paraId="2EF88160"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color w:val="000000"/>
                <w:sz w:val="20"/>
                <w:szCs w:val="20"/>
              </w:rPr>
              <w:t>54</w:t>
            </w:r>
            <w:r>
              <w:rPr>
                <w:rFonts w:asciiTheme="minorEastAsia" w:hAnsiTheme="minorEastAsia" w:cstheme="minorEastAsia" w:hint="eastAsia"/>
                <w:color w:val="000000"/>
                <w:sz w:val="20"/>
                <w:szCs w:val="20"/>
              </w:rPr>
              <w:t>.</w:t>
            </w:r>
            <w:r>
              <w:rPr>
                <w:rFonts w:asciiTheme="minorEastAsia" w:hAnsiTheme="minorEastAsia" w:cstheme="minorEastAsia"/>
                <w:color w:val="000000"/>
                <w:sz w:val="20"/>
                <w:szCs w:val="20"/>
              </w:rPr>
              <w:t>51</w:t>
            </w:r>
          </w:p>
        </w:tc>
      </w:tr>
      <w:tr w:rsidR="00C82845" w14:paraId="40F0BF55" w14:textId="77777777">
        <w:trPr>
          <w:cantSplit/>
          <w:trHeight w:val="454"/>
          <w:jc w:val="center"/>
        </w:trPr>
        <w:tc>
          <w:tcPr>
            <w:tcW w:w="878" w:type="dxa"/>
            <w:tcBorders>
              <w:top w:val="dotted" w:sz="4" w:space="0" w:color="000000"/>
              <w:left w:val="nil"/>
              <w:bottom w:val="dotted" w:sz="4" w:space="0" w:color="000000"/>
              <w:right w:val="dotted" w:sz="4" w:space="0" w:color="000000"/>
            </w:tcBorders>
            <w:shd w:val="clear" w:color="auto" w:fill="auto"/>
            <w:vAlign w:val="center"/>
          </w:tcPr>
          <w:p w14:paraId="13EDEE93"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color w:val="000000"/>
                <w:sz w:val="20"/>
                <w:szCs w:val="20"/>
              </w:rPr>
              <w:t>7</w:t>
            </w:r>
          </w:p>
        </w:tc>
        <w:tc>
          <w:tcPr>
            <w:tcW w:w="1350" w:type="dxa"/>
            <w:tcBorders>
              <w:top w:val="dotted" w:sz="4" w:space="0" w:color="000000"/>
              <w:left w:val="dotted" w:sz="4" w:space="0" w:color="000000"/>
              <w:bottom w:val="dotted" w:sz="4" w:space="0" w:color="000000"/>
              <w:right w:val="dotted" w:sz="4" w:space="0" w:color="000000"/>
            </w:tcBorders>
            <w:shd w:val="clear" w:color="000000" w:fill="FFFFFF"/>
            <w:vAlign w:val="center"/>
          </w:tcPr>
          <w:p w14:paraId="29E627BD"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2018.12.26</w:t>
            </w:r>
          </w:p>
        </w:tc>
        <w:tc>
          <w:tcPr>
            <w:tcW w:w="5269" w:type="dxa"/>
            <w:tcBorders>
              <w:top w:val="dotted" w:sz="4" w:space="0" w:color="000000"/>
              <w:left w:val="dotted" w:sz="4" w:space="0" w:color="000000"/>
              <w:bottom w:val="dotted" w:sz="4" w:space="0" w:color="000000"/>
              <w:right w:val="dotted" w:sz="4" w:space="0" w:color="000000"/>
            </w:tcBorders>
            <w:shd w:val="clear" w:color="000000" w:fill="FFFFFF"/>
            <w:vAlign w:val="center"/>
          </w:tcPr>
          <w:p w14:paraId="7D8F492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杨家沟至冠山庙门段拆迁费</w:t>
            </w:r>
          </w:p>
        </w:tc>
        <w:tc>
          <w:tcPr>
            <w:tcW w:w="1610" w:type="dxa"/>
            <w:tcBorders>
              <w:top w:val="dotted" w:sz="4" w:space="0" w:color="000000"/>
              <w:left w:val="dotted" w:sz="4" w:space="0" w:color="000000"/>
              <w:bottom w:val="dotted" w:sz="4" w:space="0" w:color="000000"/>
            </w:tcBorders>
            <w:shd w:val="clear" w:color="000000" w:fill="FFFFFF"/>
            <w:vAlign w:val="center"/>
          </w:tcPr>
          <w:p w14:paraId="7CF793D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500.00</w:t>
            </w:r>
          </w:p>
        </w:tc>
      </w:tr>
      <w:tr w:rsidR="00C82845" w14:paraId="4D97A485" w14:textId="77777777">
        <w:trPr>
          <w:cantSplit/>
          <w:trHeight w:val="454"/>
          <w:jc w:val="center"/>
        </w:trPr>
        <w:tc>
          <w:tcPr>
            <w:tcW w:w="878" w:type="dxa"/>
            <w:tcBorders>
              <w:top w:val="dotted" w:sz="4" w:space="0" w:color="000000"/>
              <w:left w:val="nil"/>
              <w:bottom w:val="dotted" w:sz="4" w:space="0" w:color="000000"/>
              <w:right w:val="dotted" w:sz="4" w:space="0" w:color="000000"/>
            </w:tcBorders>
            <w:shd w:val="clear" w:color="auto" w:fill="auto"/>
            <w:vAlign w:val="center"/>
          </w:tcPr>
          <w:p w14:paraId="6EE8FA51"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color w:val="000000"/>
                <w:sz w:val="20"/>
                <w:szCs w:val="20"/>
              </w:rPr>
              <w:t>8</w:t>
            </w:r>
          </w:p>
        </w:tc>
        <w:tc>
          <w:tcPr>
            <w:tcW w:w="1350" w:type="dxa"/>
            <w:tcBorders>
              <w:top w:val="dotted" w:sz="4" w:space="0" w:color="000000"/>
              <w:left w:val="dotted" w:sz="4" w:space="0" w:color="000000"/>
              <w:bottom w:val="dotted" w:sz="4" w:space="0" w:color="000000"/>
              <w:right w:val="dotted" w:sz="4" w:space="0" w:color="000000"/>
            </w:tcBorders>
            <w:shd w:val="clear" w:color="000000" w:fill="FFFFFF"/>
            <w:vAlign w:val="center"/>
          </w:tcPr>
          <w:p w14:paraId="7AD7D87A"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2018.12.26</w:t>
            </w:r>
          </w:p>
        </w:tc>
        <w:tc>
          <w:tcPr>
            <w:tcW w:w="5269" w:type="dxa"/>
            <w:tcBorders>
              <w:top w:val="dotted" w:sz="4" w:space="0" w:color="000000"/>
              <w:left w:val="dotted" w:sz="4" w:space="0" w:color="000000"/>
              <w:bottom w:val="dotted" w:sz="4" w:space="0" w:color="000000"/>
              <w:right w:val="dotted" w:sz="4" w:space="0" w:color="000000"/>
            </w:tcBorders>
            <w:shd w:val="clear" w:color="000000" w:fill="FFFFFF"/>
            <w:vAlign w:val="center"/>
          </w:tcPr>
          <w:p w14:paraId="4598C59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付旅游路征迁费（冠山镇）</w:t>
            </w:r>
          </w:p>
        </w:tc>
        <w:tc>
          <w:tcPr>
            <w:tcW w:w="1610" w:type="dxa"/>
            <w:tcBorders>
              <w:top w:val="dotted" w:sz="4" w:space="0" w:color="000000"/>
              <w:left w:val="dotted" w:sz="4" w:space="0" w:color="000000"/>
              <w:bottom w:val="dotted" w:sz="4" w:space="0" w:color="000000"/>
            </w:tcBorders>
            <w:shd w:val="clear" w:color="000000" w:fill="FFFFFF"/>
            <w:vAlign w:val="center"/>
          </w:tcPr>
          <w:p w14:paraId="10E21DA3"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62.53</w:t>
            </w:r>
          </w:p>
        </w:tc>
      </w:tr>
      <w:tr w:rsidR="00C82845" w14:paraId="57200153" w14:textId="77777777">
        <w:trPr>
          <w:cantSplit/>
          <w:trHeight w:val="454"/>
          <w:jc w:val="center"/>
        </w:trPr>
        <w:tc>
          <w:tcPr>
            <w:tcW w:w="878" w:type="dxa"/>
            <w:tcBorders>
              <w:top w:val="dotted" w:sz="4" w:space="0" w:color="000000"/>
              <w:left w:val="nil"/>
              <w:bottom w:val="dotted" w:sz="4" w:space="0" w:color="000000"/>
              <w:right w:val="dotted" w:sz="4" w:space="0" w:color="000000"/>
            </w:tcBorders>
            <w:shd w:val="clear" w:color="auto" w:fill="auto"/>
            <w:vAlign w:val="center"/>
          </w:tcPr>
          <w:p w14:paraId="4D8F65E5"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color w:val="000000"/>
                <w:sz w:val="20"/>
                <w:szCs w:val="20"/>
              </w:rPr>
              <w:lastRenderedPageBreak/>
              <w:t>9</w:t>
            </w:r>
          </w:p>
        </w:tc>
        <w:tc>
          <w:tcPr>
            <w:tcW w:w="1350" w:type="dxa"/>
            <w:tcBorders>
              <w:top w:val="dotted" w:sz="4" w:space="0" w:color="000000"/>
              <w:left w:val="dotted" w:sz="4" w:space="0" w:color="000000"/>
              <w:bottom w:val="dotted" w:sz="4" w:space="0" w:color="000000"/>
              <w:right w:val="dotted" w:sz="4" w:space="0" w:color="000000"/>
            </w:tcBorders>
            <w:shd w:val="clear" w:color="000000" w:fill="FFFFFF"/>
            <w:vAlign w:val="center"/>
          </w:tcPr>
          <w:p w14:paraId="1144EB65"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2019.1.24</w:t>
            </w:r>
          </w:p>
        </w:tc>
        <w:tc>
          <w:tcPr>
            <w:tcW w:w="5269" w:type="dxa"/>
            <w:tcBorders>
              <w:top w:val="dotted" w:sz="4" w:space="0" w:color="000000"/>
              <w:left w:val="dotted" w:sz="4" w:space="0" w:color="000000"/>
              <w:bottom w:val="dotted" w:sz="4" w:space="0" w:color="000000"/>
              <w:right w:val="dotted" w:sz="4" w:space="0" w:color="000000"/>
            </w:tcBorders>
            <w:shd w:val="clear" w:color="000000" w:fill="FFFFFF"/>
            <w:vAlign w:val="center"/>
          </w:tcPr>
          <w:p w14:paraId="1C073612"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支付技术服务费</w:t>
            </w:r>
          </w:p>
        </w:tc>
        <w:tc>
          <w:tcPr>
            <w:tcW w:w="1610" w:type="dxa"/>
            <w:tcBorders>
              <w:top w:val="dotted" w:sz="4" w:space="0" w:color="000000"/>
              <w:left w:val="dotted" w:sz="4" w:space="0" w:color="000000"/>
              <w:bottom w:val="dotted" w:sz="4" w:space="0" w:color="000000"/>
            </w:tcBorders>
            <w:shd w:val="clear" w:color="000000" w:fill="FFFFFF"/>
            <w:vAlign w:val="center"/>
          </w:tcPr>
          <w:p w14:paraId="5BB202BD"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8.88</w:t>
            </w:r>
          </w:p>
        </w:tc>
      </w:tr>
      <w:tr w:rsidR="00C82845" w14:paraId="60A1422D" w14:textId="77777777">
        <w:trPr>
          <w:cantSplit/>
          <w:trHeight w:val="454"/>
          <w:jc w:val="center"/>
        </w:trPr>
        <w:tc>
          <w:tcPr>
            <w:tcW w:w="878" w:type="dxa"/>
            <w:tcBorders>
              <w:top w:val="dotted" w:sz="4" w:space="0" w:color="000000"/>
              <w:left w:val="nil"/>
              <w:bottom w:val="dotted" w:sz="4" w:space="0" w:color="000000"/>
              <w:right w:val="dotted" w:sz="4" w:space="0" w:color="000000"/>
            </w:tcBorders>
            <w:shd w:val="clear" w:color="auto" w:fill="auto"/>
            <w:vAlign w:val="center"/>
          </w:tcPr>
          <w:p w14:paraId="01DF9FE1"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r>
              <w:rPr>
                <w:rFonts w:asciiTheme="minorEastAsia" w:hAnsiTheme="minorEastAsia" w:cstheme="minorEastAsia"/>
                <w:color w:val="000000"/>
                <w:sz w:val="20"/>
                <w:szCs w:val="20"/>
              </w:rPr>
              <w:t>0</w:t>
            </w:r>
          </w:p>
        </w:tc>
        <w:tc>
          <w:tcPr>
            <w:tcW w:w="1350" w:type="dxa"/>
            <w:tcBorders>
              <w:top w:val="dotted" w:sz="4" w:space="0" w:color="000000"/>
              <w:left w:val="dotted" w:sz="4" w:space="0" w:color="000000"/>
              <w:bottom w:val="dotted" w:sz="4" w:space="0" w:color="000000"/>
              <w:right w:val="dotted" w:sz="4" w:space="0" w:color="000000"/>
            </w:tcBorders>
            <w:shd w:val="clear" w:color="000000" w:fill="FFFFFF"/>
            <w:vAlign w:val="center"/>
          </w:tcPr>
          <w:p w14:paraId="7B051C3A"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2019.1.24</w:t>
            </w:r>
          </w:p>
        </w:tc>
        <w:tc>
          <w:tcPr>
            <w:tcW w:w="5269" w:type="dxa"/>
            <w:tcBorders>
              <w:top w:val="dotted" w:sz="4" w:space="0" w:color="000000"/>
              <w:left w:val="dotted" w:sz="4" w:space="0" w:color="000000"/>
              <w:bottom w:val="dotted" w:sz="4" w:space="0" w:color="000000"/>
              <w:right w:val="dotted" w:sz="4" w:space="0" w:color="000000"/>
            </w:tcBorders>
            <w:shd w:val="clear" w:color="000000" w:fill="FFFFFF"/>
            <w:vAlign w:val="center"/>
          </w:tcPr>
          <w:p w14:paraId="0E18E4B2"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支付旅游资料费</w:t>
            </w:r>
          </w:p>
        </w:tc>
        <w:tc>
          <w:tcPr>
            <w:tcW w:w="1610" w:type="dxa"/>
            <w:tcBorders>
              <w:top w:val="dotted" w:sz="4" w:space="0" w:color="000000"/>
              <w:left w:val="dotted" w:sz="4" w:space="0" w:color="000000"/>
              <w:bottom w:val="dotted" w:sz="4" w:space="0" w:color="000000"/>
            </w:tcBorders>
            <w:shd w:val="clear" w:color="000000" w:fill="FFFFFF"/>
            <w:vAlign w:val="center"/>
          </w:tcPr>
          <w:p w14:paraId="6C0A4260"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6.20</w:t>
            </w:r>
          </w:p>
        </w:tc>
      </w:tr>
      <w:tr w:rsidR="00C82845" w14:paraId="2349FD1C" w14:textId="77777777">
        <w:trPr>
          <w:cantSplit/>
          <w:trHeight w:val="454"/>
          <w:jc w:val="center"/>
        </w:trPr>
        <w:tc>
          <w:tcPr>
            <w:tcW w:w="878" w:type="dxa"/>
            <w:tcBorders>
              <w:top w:val="dotted" w:sz="4" w:space="0" w:color="000000"/>
              <w:left w:val="nil"/>
              <w:bottom w:val="dotted" w:sz="4" w:space="0" w:color="000000"/>
              <w:right w:val="dotted" w:sz="4" w:space="0" w:color="000000"/>
            </w:tcBorders>
            <w:shd w:val="clear" w:color="auto" w:fill="auto"/>
            <w:vAlign w:val="center"/>
          </w:tcPr>
          <w:p w14:paraId="2574A85E"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r>
              <w:rPr>
                <w:rFonts w:asciiTheme="minorEastAsia" w:hAnsiTheme="minorEastAsia" w:cstheme="minorEastAsia"/>
                <w:color w:val="000000"/>
                <w:sz w:val="20"/>
                <w:szCs w:val="20"/>
              </w:rPr>
              <w:t>1</w:t>
            </w:r>
          </w:p>
        </w:tc>
        <w:tc>
          <w:tcPr>
            <w:tcW w:w="1350" w:type="dxa"/>
            <w:tcBorders>
              <w:top w:val="dotted" w:sz="4" w:space="0" w:color="000000"/>
              <w:left w:val="dotted" w:sz="4" w:space="0" w:color="000000"/>
              <w:bottom w:val="dotted" w:sz="4" w:space="0" w:color="000000"/>
              <w:right w:val="dotted" w:sz="4" w:space="0" w:color="000000"/>
            </w:tcBorders>
            <w:shd w:val="clear" w:color="000000" w:fill="FFFFFF"/>
            <w:vAlign w:val="center"/>
          </w:tcPr>
          <w:p w14:paraId="076BE6D5"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2019.3.31</w:t>
            </w:r>
          </w:p>
        </w:tc>
        <w:tc>
          <w:tcPr>
            <w:tcW w:w="5269" w:type="dxa"/>
            <w:tcBorders>
              <w:top w:val="dotted" w:sz="4" w:space="0" w:color="000000"/>
              <w:left w:val="dotted" w:sz="4" w:space="0" w:color="000000"/>
              <w:bottom w:val="dotted" w:sz="4" w:space="0" w:color="000000"/>
              <w:right w:val="dotted" w:sz="4" w:space="0" w:color="000000"/>
            </w:tcBorders>
            <w:shd w:val="clear" w:color="000000" w:fill="FFFFFF"/>
            <w:vAlign w:val="center"/>
          </w:tcPr>
          <w:p w14:paraId="51833432"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剩余债券资金</w:t>
            </w:r>
          </w:p>
        </w:tc>
        <w:tc>
          <w:tcPr>
            <w:tcW w:w="1610" w:type="dxa"/>
            <w:tcBorders>
              <w:top w:val="dotted" w:sz="4" w:space="0" w:color="000000"/>
              <w:left w:val="dotted" w:sz="4" w:space="0" w:color="000000"/>
              <w:bottom w:val="dotted" w:sz="4" w:space="0" w:color="000000"/>
              <w:right w:val="nil"/>
            </w:tcBorders>
            <w:shd w:val="clear" w:color="auto" w:fill="auto"/>
            <w:vAlign w:val="center"/>
          </w:tcPr>
          <w:p w14:paraId="3176528F" w14:textId="77777777" w:rsidR="00C82845" w:rsidRDefault="00780B77">
            <w:pPr>
              <w:jc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10,851.52</w:t>
            </w:r>
          </w:p>
        </w:tc>
      </w:tr>
      <w:tr w:rsidR="00C82845" w14:paraId="77BCEC94" w14:textId="77777777">
        <w:trPr>
          <w:cantSplit/>
          <w:trHeight w:val="454"/>
          <w:jc w:val="center"/>
        </w:trPr>
        <w:tc>
          <w:tcPr>
            <w:tcW w:w="7497" w:type="dxa"/>
            <w:gridSpan w:val="3"/>
            <w:tcBorders>
              <w:top w:val="dotted" w:sz="4" w:space="0" w:color="000000"/>
              <w:left w:val="nil"/>
              <w:bottom w:val="single" w:sz="8" w:space="0" w:color="000000"/>
              <w:right w:val="dotted" w:sz="4" w:space="0" w:color="000000"/>
            </w:tcBorders>
            <w:shd w:val="clear" w:color="auto" w:fill="auto"/>
            <w:vAlign w:val="center"/>
          </w:tcPr>
          <w:p w14:paraId="687FE7BF"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合  计</w:t>
            </w:r>
          </w:p>
        </w:tc>
        <w:tc>
          <w:tcPr>
            <w:tcW w:w="1610" w:type="dxa"/>
            <w:tcBorders>
              <w:top w:val="dotted" w:sz="4" w:space="0" w:color="000000"/>
              <w:left w:val="nil"/>
              <w:bottom w:val="single" w:sz="8" w:space="0" w:color="000000"/>
              <w:right w:val="nil"/>
            </w:tcBorders>
            <w:shd w:val="clear" w:color="auto" w:fill="auto"/>
            <w:vAlign w:val="center"/>
          </w:tcPr>
          <w:p w14:paraId="0DEA7CA8" w14:textId="77777777" w:rsidR="00C82845" w:rsidRDefault="00780B77">
            <w:pPr>
              <w:jc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sz w:val="20"/>
                <w:szCs w:val="20"/>
              </w:rPr>
              <w:t>12,000.00</w:t>
            </w:r>
          </w:p>
        </w:tc>
      </w:tr>
    </w:tbl>
    <w:p w14:paraId="25CCE8C5" w14:textId="77777777" w:rsidR="00C82845" w:rsidRPr="008C1933" w:rsidRDefault="00780B77">
      <w:pPr>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本单位严格按照一般债券资金和普通专项债券资金规定用途使用，不存在资金用途调整情况。</w:t>
      </w:r>
      <w:bookmarkStart w:id="99" w:name="_Toc6260321"/>
    </w:p>
    <w:bookmarkEnd w:id="99"/>
    <w:p w14:paraId="410AA2E9"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
          <w:bCs/>
          <w:sz w:val="28"/>
          <w:szCs w:val="28"/>
        </w:rPr>
      </w:pPr>
      <w:r w:rsidRPr="008C1933">
        <w:rPr>
          <w:rFonts w:asciiTheme="minorEastAsia" w:eastAsiaTheme="minorEastAsia" w:hAnsiTheme="minorEastAsia" w:cstheme="minorEastAsia" w:hint="eastAsia"/>
          <w:b/>
          <w:bCs/>
          <w:sz w:val="28"/>
          <w:szCs w:val="28"/>
        </w:rPr>
        <w:t>四、债券资金</w:t>
      </w:r>
      <w:r w:rsidRPr="008C1933">
        <w:rPr>
          <w:rFonts w:asciiTheme="minorEastAsia" w:eastAsiaTheme="minorEastAsia" w:hAnsiTheme="minorEastAsia" w:cstheme="minorEastAsia"/>
          <w:b/>
          <w:bCs/>
          <w:sz w:val="28"/>
          <w:szCs w:val="28"/>
        </w:rPr>
        <w:t>对应的</w:t>
      </w:r>
      <w:r w:rsidRPr="008C1933">
        <w:rPr>
          <w:rFonts w:asciiTheme="minorEastAsia" w:eastAsiaTheme="minorEastAsia" w:hAnsiTheme="minorEastAsia" w:cstheme="minorEastAsia" w:hint="eastAsia"/>
          <w:b/>
          <w:bCs/>
          <w:sz w:val="28"/>
          <w:szCs w:val="28"/>
        </w:rPr>
        <w:t>投资项目</w:t>
      </w:r>
    </w:p>
    <w:p w14:paraId="50189A36"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一般债券和普通专项债券投资项目为：阳泉客运南站项目、园区主干道项目、零星工程项目和旅游路建设项目。</w:t>
      </w:r>
    </w:p>
    <w:p w14:paraId="5AE0F417"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
          <w:bCs/>
          <w:sz w:val="28"/>
          <w:szCs w:val="28"/>
        </w:rPr>
      </w:pPr>
      <w:r w:rsidRPr="008C1933">
        <w:rPr>
          <w:rFonts w:asciiTheme="minorEastAsia" w:eastAsiaTheme="minorEastAsia" w:hAnsiTheme="minorEastAsia" w:cstheme="minorEastAsia" w:hint="eastAsia"/>
          <w:b/>
          <w:bCs/>
          <w:sz w:val="28"/>
          <w:szCs w:val="28"/>
        </w:rPr>
        <w:t>（一）阳泉客运南站项目</w:t>
      </w:r>
    </w:p>
    <w:p w14:paraId="0300F478" w14:textId="77777777" w:rsidR="00C82845" w:rsidRPr="008C1933" w:rsidRDefault="00780B77">
      <w:pPr>
        <w:numPr>
          <w:ilvl w:val="255"/>
          <w:numId w:val="0"/>
        </w:numPr>
        <w:adjustRightInd w:val="0"/>
        <w:snapToGrid w:val="0"/>
        <w:spacing w:line="600" w:lineRule="exact"/>
        <w:ind w:firstLineChars="200" w:firstLine="560"/>
        <w:outlineLvl w:val="1"/>
        <w:rPr>
          <w:rFonts w:asciiTheme="minorEastAsia" w:eastAsiaTheme="minorEastAsia" w:hAnsiTheme="minorEastAsia" w:cstheme="minorEastAsia"/>
          <w:b/>
          <w:sz w:val="28"/>
          <w:szCs w:val="28"/>
        </w:rPr>
      </w:pPr>
      <w:bookmarkStart w:id="100" w:name="_Toc2083910875"/>
      <w:bookmarkStart w:id="101" w:name="_Toc54830130"/>
      <w:r w:rsidRPr="008C1933">
        <w:rPr>
          <w:rFonts w:asciiTheme="minorEastAsia" w:eastAsiaTheme="minorEastAsia" w:hAnsiTheme="minorEastAsia" w:cstheme="minorEastAsia" w:hint="eastAsia"/>
          <w:b/>
          <w:sz w:val="28"/>
          <w:szCs w:val="28"/>
        </w:rPr>
        <w:t>1、项目基本情况</w:t>
      </w:r>
      <w:bookmarkEnd w:id="100"/>
      <w:bookmarkEnd w:id="101"/>
    </w:p>
    <w:p w14:paraId="56AF5877" w14:textId="77777777" w:rsidR="00C82845" w:rsidRPr="008C1933" w:rsidRDefault="00780B77">
      <w:pPr>
        <w:numPr>
          <w:ilvl w:val="255"/>
          <w:numId w:val="0"/>
        </w:numPr>
        <w:adjustRightInd w:val="0"/>
        <w:snapToGrid w:val="0"/>
        <w:spacing w:line="600" w:lineRule="exact"/>
        <w:ind w:firstLineChars="200" w:firstLine="560"/>
        <w:outlineLvl w:val="1"/>
        <w:rPr>
          <w:rFonts w:asciiTheme="minorEastAsia" w:eastAsiaTheme="minorEastAsia" w:hAnsiTheme="minorEastAsia" w:cstheme="minorEastAsia"/>
          <w:bCs/>
          <w:sz w:val="28"/>
          <w:szCs w:val="28"/>
        </w:rPr>
      </w:pPr>
      <w:bookmarkStart w:id="102" w:name="_Toc979277202"/>
      <w:bookmarkStart w:id="103" w:name="_Toc259510347"/>
      <w:r w:rsidRPr="008C1933">
        <w:rPr>
          <w:rFonts w:asciiTheme="minorEastAsia" w:eastAsiaTheme="minorEastAsia" w:hAnsiTheme="minorEastAsia" w:cstheme="minorEastAsia" w:hint="eastAsia"/>
          <w:bCs/>
          <w:sz w:val="28"/>
          <w:szCs w:val="28"/>
        </w:rPr>
        <w:t>阳泉汽车客运南站项目是山西省和阳泉市的重点站场建设工程，位于阳泉市广阳路南端东侧（平定县冠山镇庙沟村），总占地227亩，建设标准为一级汽车站，兼具长途客运、城乡公交、出租客运、汽车充电、加油、加气、物流配送、汽车修理检测、旅游集散、大型停车场、交通指挥调度和配套服务设施等功能的综合枢纽中心。总建筑面积32464㎡。建设工期两年。</w:t>
      </w:r>
      <w:bookmarkEnd w:id="102"/>
      <w:bookmarkEnd w:id="103"/>
    </w:p>
    <w:p w14:paraId="1FE1A1E7" w14:textId="77777777" w:rsidR="00C82845" w:rsidRPr="008C1933" w:rsidRDefault="00780B77">
      <w:pPr>
        <w:numPr>
          <w:ilvl w:val="255"/>
          <w:numId w:val="0"/>
        </w:numPr>
        <w:tabs>
          <w:tab w:val="left" w:pos="1065"/>
        </w:tabs>
        <w:adjustRightInd w:val="0"/>
        <w:snapToGrid w:val="0"/>
        <w:spacing w:line="600" w:lineRule="exact"/>
        <w:ind w:firstLineChars="200" w:firstLine="560"/>
        <w:outlineLvl w:val="1"/>
        <w:rPr>
          <w:rFonts w:asciiTheme="minorEastAsia" w:eastAsiaTheme="minorEastAsia" w:hAnsiTheme="minorEastAsia" w:cstheme="minorEastAsia"/>
          <w:b/>
          <w:color w:val="000000"/>
          <w:sz w:val="28"/>
          <w:szCs w:val="28"/>
        </w:rPr>
      </w:pPr>
      <w:bookmarkStart w:id="104" w:name="_Toc397263406"/>
      <w:bookmarkStart w:id="105" w:name="_Toc51114972"/>
      <w:r w:rsidRPr="008C1933">
        <w:rPr>
          <w:rFonts w:asciiTheme="minorEastAsia" w:eastAsiaTheme="minorEastAsia" w:hAnsiTheme="minorEastAsia" w:cstheme="minorEastAsia" w:hint="eastAsia"/>
          <w:b/>
          <w:color w:val="000000"/>
          <w:sz w:val="28"/>
          <w:szCs w:val="28"/>
        </w:rPr>
        <w:t>2、项目投资及资金来源</w:t>
      </w:r>
      <w:bookmarkEnd w:id="104"/>
      <w:bookmarkEnd w:id="105"/>
    </w:p>
    <w:p w14:paraId="2E0CEF24" w14:textId="77777777" w:rsidR="00C82845" w:rsidRPr="008C1933" w:rsidRDefault="00780B77">
      <w:pPr>
        <w:adjustRightInd w:val="0"/>
        <w:snapToGrid w:val="0"/>
        <w:spacing w:line="600" w:lineRule="exact"/>
        <w:ind w:firstLineChars="200" w:firstLine="560"/>
        <w:outlineLvl w:val="1"/>
        <w:rPr>
          <w:rFonts w:asciiTheme="minorEastAsia" w:eastAsiaTheme="minorEastAsia" w:hAnsiTheme="minorEastAsia" w:cstheme="minorEastAsia"/>
          <w:bCs/>
          <w:color w:val="000000"/>
          <w:sz w:val="28"/>
          <w:szCs w:val="28"/>
        </w:rPr>
      </w:pPr>
      <w:bookmarkStart w:id="106" w:name="_Toc279406119"/>
      <w:bookmarkStart w:id="107" w:name="_Toc95875604"/>
      <w:r w:rsidRPr="008C1933">
        <w:rPr>
          <w:rFonts w:asciiTheme="minorEastAsia" w:eastAsiaTheme="minorEastAsia" w:hAnsiTheme="minorEastAsia" w:cstheme="minorEastAsia" w:hint="eastAsia"/>
          <w:bCs/>
          <w:color w:val="000000"/>
          <w:sz w:val="28"/>
          <w:szCs w:val="28"/>
        </w:rPr>
        <w:t>项目总投资为21949万元</w:t>
      </w:r>
      <w:r w:rsidRPr="008C1933">
        <w:rPr>
          <w:rFonts w:asciiTheme="minorEastAsia" w:eastAsiaTheme="minorEastAsia" w:hAnsiTheme="minorEastAsia" w:cstheme="minorEastAsia"/>
          <w:bCs/>
          <w:color w:val="000000"/>
          <w:sz w:val="28"/>
          <w:szCs w:val="28"/>
        </w:rPr>
        <w:t>，资金来源为中央资金、省级资金、阳泉市彩票公益金、财政拨款、</w:t>
      </w:r>
      <w:r w:rsidRPr="008C1933">
        <w:rPr>
          <w:rFonts w:asciiTheme="minorEastAsia" w:eastAsiaTheme="minorEastAsia" w:hAnsiTheme="minorEastAsia" w:cstheme="minorEastAsia" w:hint="eastAsia"/>
          <w:bCs/>
          <w:sz w:val="28"/>
          <w:szCs w:val="28"/>
        </w:rPr>
        <w:t>国家开发银行基建贷款</w:t>
      </w:r>
      <w:r w:rsidRPr="008C1933">
        <w:rPr>
          <w:rFonts w:asciiTheme="minorEastAsia" w:eastAsiaTheme="minorEastAsia" w:hAnsiTheme="minorEastAsia" w:cstheme="minorEastAsia"/>
          <w:bCs/>
          <w:sz w:val="28"/>
          <w:szCs w:val="28"/>
        </w:rPr>
        <w:t>、</w:t>
      </w:r>
      <w:r w:rsidRPr="008C1933">
        <w:rPr>
          <w:rFonts w:asciiTheme="minorEastAsia" w:eastAsiaTheme="minorEastAsia" w:hAnsiTheme="minorEastAsia" w:cstheme="minorEastAsia" w:hint="eastAsia"/>
          <w:bCs/>
          <w:sz w:val="28"/>
          <w:szCs w:val="28"/>
        </w:rPr>
        <w:t>一般债券资金</w:t>
      </w:r>
      <w:r w:rsidRPr="008C1933">
        <w:rPr>
          <w:rFonts w:asciiTheme="minorEastAsia" w:eastAsiaTheme="minorEastAsia" w:hAnsiTheme="minorEastAsia" w:cstheme="minorEastAsia"/>
          <w:bCs/>
          <w:sz w:val="28"/>
          <w:szCs w:val="28"/>
        </w:rPr>
        <w:t>。</w:t>
      </w:r>
      <w:bookmarkEnd w:id="106"/>
      <w:bookmarkEnd w:id="107"/>
    </w:p>
    <w:p w14:paraId="413EF1D9" w14:textId="77777777" w:rsidR="00C82845" w:rsidRPr="008C1933" w:rsidRDefault="00780B77">
      <w:pPr>
        <w:adjustRightInd w:val="0"/>
        <w:snapToGrid w:val="0"/>
        <w:spacing w:line="600" w:lineRule="exact"/>
        <w:ind w:firstLine="561"/>
        <w:outlineLvl w:val="1"/>
        <w:rPr>
          <w:rFonts w:asciiTheme="minorEastAsia" w:eastAsiaTheme="minorEastAsia" w:hAnsiTheme="minorEastAsia" w:cstheme="minorEastAsia"/>
          <w:b/>
          <w:sz w:val="28"/>
          <w:szCs w:val="28"/>
        </w:rPr>
      </w:pPr>
      <w:bookmarkStart w:id="108" w:name="_Toc1579389691"/>
      <w:bookmarkStart w:id="109" w:name="_Toc768541178"/>
      <w:r w:rsidRPr="008C1933">
        <w:rPr>
          <w:rFonts w:asciiTheme="minorEastAsia" w:eastAsiaTheme="minorEastAsia" w:hAnsiTheme="minorEastAsia" w:cstheme="minorEastAsia" w:hint="eastAsia"/>
          <w:b/>
          <w:sz w:val="28"/>
          <w:szCs w:val="28"/>
        </w:rPr>
        <w:t>3、项目审批情况</w:t>
      </w:r>
      <w:bookmarkEnd w:id="108"/>
      <w:bookmarkEnd w:id="109"/>
    </w:p>
    <w:p w14:paraId="26D0ED65"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lastRenderedPageBreak/>
        <w:t>2010年10月8日，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取得平定县国土资源局《关于平定县汽车站建设工程项目用地预审的批复》（平国土资函[2010]20号）。</w:t>
      </w:r>
    </w:p>
    <w:p w14:paraId="3830142F"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2010年10月25日，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取得平定县环境保护局《关于平定县汽车站建设工程项目环境影响报告表的批复》（平环函[2010]215号）。</w:t>
      </w:r>
    </w:p>
    <w:p w14:paraId="27831668"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2011年10月8日，项目取得平定县国土资源局《关于阳泉汽车客运南站建设工程项目用地预审的批复》（平国土资函[2011]20号）。</w:t>
      </w:r>
    </w:p>
    <w:p w14:paraId="6AFF6A9F"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2013年5月3日，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取得山西省发展和改革委员会《关于阳泉汽车客运南站工程可行性研究报告的批复》（晋发改交通发[2013]890号）</w:t>
      </w:r>
    </w:p>
    <w:p w14:paraId="63AA439B"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2013年6月14日，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取得平定县规划设计管理处《建设项目选址意见书》（编号：选字第140321201300011号）。</w:t>
      </w:r>
    </w:p>
    <w:p w14:paraId="15F0763D"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2013年10月14日，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取得山西省发展和改革委员会《关于阳泉汽车客运南站工程初步设计的批复》（晋发改设计发[2013]2038号）。</w:t>
      </w:r>
    </w:p>
    <w:p w14:paraId="44F4CF56"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2014年3月21日，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取得平定县规划设计管理处《建设用地规划许可证》（编号：地字第140231201400004号）。</w:t>
      </w:r>
    </w:p>
    <w:p w14:paraId="7EC2F386"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2015年3月15日，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取得平定县国土资源局《建设用地批准书》。</w:t>
      </w:r>
    </w:p>
    <w:p w14:paraId="1805615B"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2015年4月21日，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取得平定县规划设计管理处《建设工程规划许可证》（编号：建字第140321201500012号）。</w:t>
      </w:r>
    </w:p>
    <w:p w14:paraId="21749556"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2015年4月30日，项目取得《国有土地使用权证》。</w:t>
      </w:r>
    </w:p>
    <w:p w14:paraId="1091BD57"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2015年7月13日，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取得平定县住房保障和城乡建设管理局《建筑工程施工许可证》（编号：140321201507130101）。</w:t>
      </w:r>
    </w:p>
    <w:p w14:paraId="421975D1"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b/>
          <w:sz w:val="28"/>
          <w:szCs w:val="28"/>
        </w:rPr>
      </w:pPr>
      <w:r w:rsidRPr="008C1933">
        <w:rPr>
          <w:rFonts w:asciiTheme="minorEastAsia" w:eastAsiaTheme="minorEastAsia" w:hAnsiTheme="minorEastAsia" w:cstheme="minorEastAsia" w:hint="eastAsia"/>
          <w:b/>
          <w:sz w:val="28"/>
          <w:szCs w:val="28"/>
        </w:rPr>
        <w:lastRenderedPageBreak/>
        <w:t>4、项目建设及进展情况</w:t>
      </w:r>
    </w:p>
    <w:p w14:paraId="65C9AA24"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sz w:val="28"/>
          <w:szCs w:val="28"/>
        </w:rPr>
      </w:pPr>
      <w:r w:rsidRPr="008C1933">
        <w:rPr>
          <w:rFonts w:asciiTheme="minorEastAsia" w:eastAsiaTheme="minorEastAsia" w:hAnsiTheme="minorEastAsia" w:cstheme="minorEastAsia"/>
          <w:bCs/>
          <w:color w:val="000000"/>
          <w:sz w:val="28"/>
          <w:szCs w:val="28"/>
        </w:rPr>
        <w:t>本</w:t>
      </w:r>
      <w:r w:rsidRPr="008C1933">
        <w:rPr>
          <w:rFonts w:asciiTheme="minorEastAsia" w:eastAsiaTheme="minorEastAsia" w:hAnsiTheme="minorEastAsia" w:cstheme="minorEastAsia" w:hint="eastAsia"/>
          <w:bCs/>
          <w:color w:val="000000"/>
          <w:sz w:val="28"/>
          <w:szCs w:val="28"/>
        </w:rPr>
        <w:t>项目于</w:t>
      </w:r>
      <w:r w:rsidRPr="008C1933">
        <w:rPr>
          <w:rFonts w:asciiTheme="minorEastAsia" w:eastAsiaTheme="minorEastAsia" w:hAnsiTheme="minorEastAsia" w:cstheme="minorEastAsia" w:hint="eastAsia"/>
          <w:sz w:val="28"/>
          <w:szCs w:val="28"/>
        </w:rPr>
        <w:t>2014年2月开工，</w:t>
      </w:r>
      <w:r w:rsidRPr="008C1933">
        <w:rPr>
          <w:rFonts w:asciiTheme="minorEastAsia" w:eastAsiaTheme="minorEastAsia" w:hAnsiTheme="minorEastAsia" w:cstheme="minorEastAsia"/>
          <w:sz w:val="28"/>
          <w:szCs w:val="28"/>
        </w:rPr>
        <w:t>计划</w:t>
      </w:r>
      <w:r w:rsidRPr="008C1933">
        <w:rPr>
          <w:rFonts w:asciiTheme="minorEastAsia" w:eastAsiaTheme="minorEastAsia" w:hAnsiTheme="minorEastAsia" w:cstheme="minorEastAsia" w:hint="eastAsia"/>
          <w:sz w:val="28"/>
          <w:szCs w:val="28"/>
        </w:rPr>
        <w:t>2019年10月1日完工。</w:t>
      </w:r>
    </w:p>
    <w:p w14:paraId="04911168"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bCs/>
          <w:color w:val="000000"/>
          <w:sz w:val="28"/>
          <w:szCs w:val="28"/>
        </w:rPr>
      </w:pPr>
      <w:r w:rsidRPr="008C1933">
        <w:rPr>
          <w:rFonts w:asciiTheme="minorEastAsia" w:eastAsiaTheme="minorEastAsia" w:hAnsiTheme="minorEastAsia" w:cstheme="minorEastAsia" w:hint="eastAsia"/>
          <w:bCs/>
          <w:color w:val="000000"/>
          <w:sz w:val="28"/>
          <w:szCs w:val="28"/>
        </w:rPr>
        <w:t>阳泉汽车客运南站项目已完成主功能区：包括站前广场、客运站站房、调度中心、站后广场、辅助用房、进出站道路、喷泉；太阳能热水系统、中水系统、景观照明系统。收尾配套工程已全部完工，检票、售票、安检设备正在安装调试，南站供水、供电、供暖系统正在运营调试。平定县公交公司已于2017年底正式入驻，首发公交（616路）已运营一年。目前正在进行汽车充电站、停车场、司乘公寓、部分配套工程的建设。</w:t>
      </w:r>
    </w:p>
    <w:p w14:paraId="4C556C97"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bCs/>
          <w:color w:val="000000"/>
          <w:sz w:val="28"/>
          <w:szCs w:val="28"/>
        </w:rPr>
      </w:pPr>
      <w:r w:rsidRPr="008C1933">
        <w:rPr>
          <w:rFonts w:asciiTheme="minorEastAsia" w:eastAsiaTheme="minorEastAsia" w:hAnsiTheme="minorEastAsia" w:cstheme="minorEastAsia"/>
          <w:bCs/>
          <w:sz w:val="28"/>
          <w:szCs w:val="28"/>
        </w:rPr>
        <w:t>截止</w:t>
      </w:r>
      <w:r w:rsidRPr="008C1933">
        <w:rPr>
          <w:rFonts w:asciiTheme="minorEastAsia" w:eastAsiaTheme="minorEastAsia" w:hAnsiTheme="minorEastAsia" w:cstheme="minorEastAsia" w:hint="eastAsia"/>
          <w:bCs/>
          <w:sz w:val="28"/>
          <w:szCs w:val="28"/>
        </w:rPr>
        <w:t>2019年3月31日，</w:t>
      </w:r>
      <w:r w:rsidRPr="008C1933">
        <w:rPr>
          <w:rFonts w:asciiTheme="minorEastAsia" w:eastAsiaTheme="minorEastAsia" w:hAnsiTheme="minorEastAsia" w:cstheme="minorEastAsia"/>
          <w:bCs/>
          <w:sz w:val="28"/>
          <w:szCs w:val="28"/>
        </w:rPr>
        <w:t>本项目</w:t>
      </w:r>
      <w:r w:rsidRPr="008C1933">
        <w:rPr>
          <w:rFonts w:asciiTheme="minorEastAsia" w:eastAsiaTheme="minorEastAsia" w:hAnsiTheme="minorEastAsia" w:cstheme="minorEastAsia" w:hint="eastAsia"/>
          <w:bCs/>
          <w:sz w:val="28"/>
          <w:szCs w:val="28"/>
        </w:rPr>
        <w:t>已累计完成投资额18352.8万元，占概算投资总额的83.6%。</w:t>
      </w:r>
    </w:p>
    <w:p w14:paraId="0433C456"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
          <w:bCs/>
          <w:sz w:val="28"/>
          <w:szCs w:val="28"/>
        </w:rPr>
      </w:pPr>
      <w:r w:rsidRPr="008C1933">
        <w:rPr>
          <w:rFonts w:asciiTheme="minorEastAsia" w:eastAsiaTheme="minorEastAsia" w:hAnsiTheme="minorEastAsia" w:cstheme="minorEastAsia" w:hint="eastAsia"/>
          <w:b/>
          <w:bCs/>
          <w:sz w:val="28"/>
          <w:szCs w:val="28"/>
        </w:rPr>
        <w:t>（二）园区主干道项目</w:t>
      </w:r>
    </w:p>
    <w:p w14:paraId="50FFC4CC" w14:textId="77777777" w:rsidR="00C82845" w:rsidRPr="008C1933" w:rsidRDefault="00780B77">
      <w:pPr>
        <w:numPr>
          <w:ilvl w:val="255"/>
          <w:numId w:val="0"/>
        </w:numPr>
        <w:adjustRightInd w:val="0"/>
        <w:snapToGrid w:val="0"/>
        <w:spacing w:line="600" w:lineRule="exact"/>
        <w:ind w:firstLineChars="200" w:firstLine="560"/>
        <w:outlineLvl w:val="1"/>
        <w:rPr>
          <w:rFonts w:asciiTheme="minorEastAsia" w:eastAsiaTheme="minorEastAsia" w:hAnsiTheme="minorEastAsia" w:cstheme="minorEastAsia"/>
          <w:b/>
          <w:sz w:val="28"/>
          <w:szCs w:val="28"/>
        </w:rPr>
      </w:pPr>
      <w:bookmarkStart w:id="110" w:name="_Toc1904659717"/>
      <w:bookmarkStart w:id="111" w:name="_Toc1904925588"/>
      <w:r w:rsidRPr="008C1933">
        <w:rPr>
          <w:rFonts w:asciiTheme="minorEastAsia" w:eastAsiaTheme="minorEastAsia" w:hAnsiTheme="minorEastAsia" w:cstheme="minorEastAsia" w:hint="eastAsia"/>
          <w:b/>
          <w:sz w:val="28"/>
          <w:szCs w:val="28"/>
        </w:rPr>
        <w:t>1、项目基本情况</w:t>
      </w:r>
      <w:bookmarkEnd w:id="110"/>
      <w:bookmarkEnd w:id="111"/>
    </w:p>
    <w:p w14:paraId="7F2DB0BB" w14:textId="77777777" w:rsidR="00C82845" w:rsidRPr="008C1933" w:rsidRDefault="00780B77">
      <w:pPr>
        <w:numPr>
          <w:ilvl w:val="255"/>
          <w:numId w:val="0"/>
        </w:numPr>
        <w:adjustRightInd w:val="0"/>
        <w:snapToGrid w:val="0"/>
        <w:spacing w:line="600" w:lineRule="exact"/>
        <w:ind w:firstLineChars="200" w:firstLine="560"/>
        <w:outlineLvl w:val="1"/>
        <w:rPr>
          <w:rFonts w:asciiTheme="minorEastAsia" w:eastAsiaTheme="minorEastAsia" w:hAnsiTheme="minorEastAsia" w:cstheme="minorEastAsia"/>
          <w:bCs/>
          <w:sz w:val="28"/>
          <w:szCs w:val="28"/>
        </w:rPr>
      </w:pPr>
      <w:bookmarkStart w:id="112" w:name="_Toc1224621437"/>
      <w:bookmarkStart w:id="113" w:name="_Toc1398148040"/>
      <w:r w:rsidRPr="008C1933">
        <w:rPr>
          <w:rFonts w:asciiTheme="minorEastAsia" w:eastAsiaTheme="minorEastAsia" w:hAnsiTheme="minorEastAsia" w:cstheme="minorEastAsia" w:hint="eastAsia"/>
          <w:bCs/>
          <w:sz w:val="28"/>
          <w:szCs w:val="28"/>
        </w:rPr>
        <w:t>本项目名称为平定县龙川工业园区新区主干道路工程。该项目位于平定县冠山镇。该项目全长3.6公里，双向四车道一级公里，设计车速60km/h,路基宽度30米。主要建设平定县龙川工业园区现代化工产业园和材料及装备制造产业园连接线两条。其中东西段全长1.627公里起点与西入园道路的支线一、南北段全长2公里，起点与西入园道路的支线一、支线二形成十字平交，路线向东，跨越红沟，终点接平定县龙川工业园区新区东区；南北段全长2公里，起点西入园道路的支线一、支线二形成十字平交，路线向南，穿过和窝村，跨越天然气观点，下穿平定娘子关提水工程与现有乡道，终点位于红土</w:t>
      </w:r>
      <w:r w:rsidRPr="008C1933">
        <w:rPr>
          <w:rFonts w:asciiTheme="minorEastAsia" w:eastAsiaTheme="minorEastAsia" w:hAnsiTheme="minorEastAsia" w:cstheme="minorEastAsia" w:hint="eastAsia"/>
          <w:bCs/>
          <w:sz w:val="28"/>
          <w:szCs w:val="28"/>
        </w:rPr>
        <w:lastRenderedPageBreak/>
        <w:t>洼村西。主要工程大桥1座，天桥2处，涵洞6道，通道1到，占用土地19.255公顷。建设周期18个月。</w:t>
      </w:r>
      <w:bookmarkEnd w:id="112"/>
      <w:bookmarkEnd w:id="113"/>
    </w:p>
    <w:p w14:paraId="16E1E1FC" w14:textId="77777777" w:rsidR="00C82845" w:rsidRPr="008C1933" w:rsidRDefault="00780B77">
      <w:pPr>
        <w:numPr>
          <w:ilvl w:val="255"/>
          <w:numId w:val="0"/>
        </w:numPr>
        <w:tabs>
          <w:tab w:val="left" w:pos="1065"/>
        </w:tabs>
        <w:adjustRightInd w:val="0"/>
        <w:snapToGrid w:val="0"/>
        <w:spacing w:line="600" w:lineRule="exact"/>
        <w:ind w:firstLineChars="200" w:firstLine="560"/>
        <w:outlineLvl w:val="1"/>
        <w:rPr>
          <w:rFonts w:asciiTheme="minorEastAsia" w:eastAsiaTheme="minorEastAsia" w:hAnsiTheme="minorEastAsia" w:cstheme="minorEastAsia"/>
          <w:b/>
          <w:sz w:val="28"/>
          <w:szCs w:val="28"/>
        </w:rPr>
      </w:pPr>
      <w:bookmarkStart w:id="114" w:name="_Toc729218811"/>
      <w:bookmarkStart w:id="115" w:name="_Toc908042806"/>
      <w:r w:rsidRPr="008C1933">
        <w:rPr>
          <w:rFonts w:asciiTheme="minorEastAsia" w:eastAsiaTheme="minorEastAsia" w:hAnsiTheme="minorEastAsia" w:cstheme="minorEastAsia" w:hint="eastAsia"/>
          <w:b/>
          <w:sz w:val="28"/>
          <w:szCs w:val="28"/>
        </w:rPr>
        <w:t>2、项目投资及资金来源</w:t>
      </w:r>
      <w:bookmarkEnd w:id="114"/>
      <w:bookmarkEnd w:id="115"/>
    </w:p>
    <w:p w14:paraId="72A73153" w14:textId="77777777" w:rsidR="00C82845" w:rsidRPr="008C1933" w:rsidRDefault="00780B77">
      <w:pPr>
        <w:adjustRightInd w:val="0"/>
        <w:snapToGrid w:val="0"/>
        <w:spacing w:line="600" w:lineRule="exact"/>
        <w:ind w:firstLineChars="200" w:firstLine="560"/>
        <w:outlineLvl w:val="1"/>
        <w:rPr>
          <w:rFonts w:asciiTheme="minorEastAsia" w:eastAsiaTheme="minorEastAsia" w:hAnsiTheme="minorEastAsia" w:cstheme="minorEastAsia"/>
          <w:bCs/>
          <w:sz w:val="28"/>
          <w:szCs w:val="28"/>
        </w:rPr>
      </w:pPr>
      <w:bookmarkStart w:id="116" w:name="_Toc291383048"/>
      <w:bookmarkStart w:id="117" w:name="_Toc1456644860"/>
      <w:r w:rsidRPr="008C1933">
        <w:rPr>
          <w:rFonts w:asciiTheme="minorEastAsia" w:eastAsiaTheme="minorEastAsia" w:hAnsiTheme="minorEastAsia" w:cstheme="minorEastAsia" w:hint="eastAsia"/>
          <w:bCs/>
          <w:color w:val="000000"/>
          <w:sz w:val="28"/>
          <w:szCs w:val="28"/>
        </w:rPr>
        <w:t>本项目总投资为28170.84万元，资金来源为中央资金、省级资金、阳泉市彩票公益金、财政拨款、国家开发银行基建贷款、一般债券资金。</w:t>
      </w:r>
      <w:bookmarkEnd w:id="116"/>
      <w:bookmarkEnd w:id="117"/>
    </w:p>
    <w:p w14:paraId="131C2083" w14:textId="77777777" w:rsidR="00C82845" w:rsidRPr="008C1933" w:rsidRDefault="00780B77">
      <w:pPr>
        <w:adjustRightInd w:val="0"/>
        <w:snapToGrid w:val="0"/>
        <w:spacing w:line="600" w:lineRule="exact"/>
        <w:ind w:firstLine="561"/>
        <w:outlineLvl w:val="1"/>
        <w:rPr>
          <w:rFonts w:asciiTheme="minorEastAsia" w:eastAsiaTheme="minorEastAsia" w:hAnsiTheme="minorEastAsia" w:cstheme="minorEastAsia"/>
          <w:b/>
          <w:sz w:val="28"/>
          <w:szCs w:val="28"/>
        </w:rPr>
      </w:pPr>
      <w:bookmarkStart w:id="118" w:name="_Toc1012172576"/>
      <w:bookmarkStart w:id="119" w:name="_Toc516586220"/>
      <w:r w:rsidRPr="008C1933">
        <w:rPr>
          <w:rFonts w:asciiTheme="minorEastAsia" w:eastAsiaTheme="minorEastAsia" w:hAnsiTheme="minorEastAsia" w:cstheme="minorEastAsia" w:hint="eastAsia"/>
          <w:b/>
          <w:sz w:val="28"/>
          <w:szCs w:val="28"/>
        </w:rPr>
        <w:t>3、项目审批情况</w:t>
      </w:r>
      <w:bookmarkEnd w:id="118"/>
      <w:bookmarkEnd w:id="119"/>
    </w:p>
    <w:p w14:paraId="3917EFAC"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2016年4月5日，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取得平定县国土资源局《关于平定县龙川工业园区新区主干道项目用地预审意见的函》（平国土资函[2016]13号）</w:t>
      </w:r>
    </w:p>
    <w:p w14:paraId="66526828"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2016年4月5日，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取得平定县环境保护局《关于平定县龙川工业园区新区主干道路环境影响报告书的批复》（平环函[2016]24号）。</w:t>
      </w:r>
    </w:p>
    <w:p w14:paraId="0272BC19"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2016年4月6日，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取得平定县发展和改革局《关于平定县龙川工业园区新区主干道路工程可行性研究报告的批复》（平发改社[2016]53号）。</w:t>
      </w:r>
    </w:p>
    <w:p w14:paraId="06A6BE56"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2016年4月6日，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取得平定县规划设计管理处《建设项目选址意见书》（编号：选字第140321201600007）。</w:t>
      </w:r>
    </w:p>
    <w:p w14:paraId="45E0A603"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2016年4月6日，项目取得平定县发展和改革局《固定资产投资项目节能登记表》（项目编号：平发改能登[2016]29号）。</w:t>
      </w:r>
    </w:p>
    <w:p w14:paraId="564D9779"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2016年11月23日，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取得平定县发展和改革局《关于平定县龙川工业园区新区主干道路工程初步设计和项目概算的批复》（平发改社[2016]180号）。</w:t>
      </w:r>
    </w:p>
    <w:p w14:paraId="79B8D811"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lastRenderedPageBreak/>
        <w:t>2016年12月6日，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取得阳泉市交通运输局《关于平定县龙川工业园区新区主干道路工程两阶段施工图设计的批复》（阳交道路发[2016]144号）。</w:t>
      </w:r>
    </w:p>
    <w:p w14:paraId="4345FF95"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b/>
          <w:sz w:val="28"/>
          <w:szCs w:val="28"/>
        </w:rPr>
      </w:pPr>
      <w:r w:rsidRPr="008C1933">
        <w:rPr>
          <w:rFonts w:asciiTheme="minorEastAsia" w:eastAsiaTheme="minorEastAsia" w:hAnsiTheme="minorEastAsia" w:cstheme="minorEastAsia" w:hint="eastAsia"/>
          <w:b/>
          <w:sz w:val="28"/>
          <w:szCs w:val="28"/>
        </w:rPr>
        <w:t>4、项目建设及进展情况</w:t>
      </w:r>
    </w:p>
    <w:p w14:paraId="6F6AD742"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sz w:val="28"/>
          <w:szCs w:val="28"/>
        </w:rPr>
      </w:pPr>
      <w:r w:rsidRPr="008C1933">
        <w:rPr>
          <w:rFonts w:asciiTheme="minorEastAsia" w:eastAsiaTheme="minorEastAsia" w:hAnsiTheme="minorEastAsia" w:cstheme="minorEastAsia"/>
          <w:bCs/>
          <w:sz w:val="28"/>
          <w:szCs w:val="28"/>
        </w:rPr>
        <w:t>本</w:t>
      </w:r>
      <w:r w:rsidRPr="008C1933">
        <w:rPr>
          <w:rFonts w:asciiTheme="minorEastAsia" w:eastAsiaTheme="minorEastAsia" w:hAnsiTheme="minorEastAsia" w:cstheme="minorEastAsia" w:hint="eastAsia"/>
          <w:bCs/>
          <w:sz w:val="28"/>
          <w:szCs w:val="28"/>
        </w:rPr>
        <w:t>项目于</w:t>
      </w:r>
      <w:r w:rsidRPr="008C1933">
        <w:rPr>
          <w:rFonts w:asciiTheme="minorEastAsia" w:eastAsiaTheme="minorEastAsia" w:hAnsiTheme="minorEastAsia" w:cstheme="minorEastAsia" w:hint="eastAsia"/>
          <w:sz w:val="28"/>
          <w:szCs w:val="28"/>
        </w:rPr>
        <w:t>2017年2月开工，</w:t>
      </w:r>
      <w:r w:rsidRPr="008C1933">
        <w:rPr>
          <w:rFonts w:asciiTheme="minorEastAsia" w:eastAsiaTheme="minorEastAsia" w:hAnsiTheme="minorEastAsia" w:cstheme="minorEastAsia"/>
          <w:sz w:val="28"/>
          <w:szCs w:val="28"/>
        </w:rPr>
        <w:t>计划</w:t>
      </w:r>
      <w:r w:rsidRPr="008C1933">
        <w:rPr>
          <w:rFonts w:asciiTheme="minorEastAsia" w:eastAsiaTheme="minorEastAsia" w:hAnsiTheme="minorEastAsia" w:cstheme="minorEastAsia" w:hint="eastAsia"/>
          <w:sz w:val="28"/>
          <w:szCs w:val="28"/>
        </w:rPr>
        <w:t>2020年8月完工。</w:t>
      </w:r>
    </w:p>
    <w:p w14:paraId="70D100E6"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sz w:val="28"/>
          <w:szCs w:val="28"/>
          <w:highlight w:val="yellow"/>
        </w:rPr>
      </w:pPr>
      <w:r w:rsidRPr="008C1933">
        <w:rPr>
          <w:rFonts w:asciiTheme="minorEastAsia" w:eastAsiaTheme="minorEastAsia" w:hAnsiTheme="minorEastAsia" w:cstheme="minorEastAsia"/>
          <w:sz w:val="28"/>
          <w:szCs w:val="28"/>
        </w:rPr>
        <w:t>本</w:t>
      </w:r>
      <w:r w:rsidRPr="008C1933">
        <w:rPr>
          <w:rFonts w:asciiTheme="minorEastAsia" w:eastAsiaTheme="minorEastAsia" w:hAnsiTheme="minorEastAsia" w:cstheme="minorEastAsia" w:hint="eastAsia"/>
          <w:sz w:val="28"/>
          <w:szCs w:val="28"/>
        </w:rPr>
        <w:t>项目</w:t>
      </w:r>
      <w:r w:rsidRPr="008C1933">
        <w:rPr>
          <w:rFonts w:asciiTheme="minorEastAsia" w:eastAsiaTheme="minorEastAsia" w:hAnsiTheme="minorEastAsia" w:cstheme="minorEastAsia"/>
          <w:sz w:val="28"/>
          <w:szCs w:val="28"/>
        </w:rPr>
        <w:t>截止</w:t>
      </w:r>
      <w:r w:rsidRPr="008C1933">
        <w:rPr>
          <w:rFonts w:asciiTheme="minorEastAsia" w:eastAsiaTheme="minorEastAsia" w:hAnsiTheme="minorEastAsia" w:cstheme="minorEastAsia" w:hint="eastAsia"/>
          <w:sz w:val="28"/>
          <w:szCs w:val="28"/>
        </w:rPr>
        <w:t>到2019年7月底，征地拆迁工作已基本完成</w:t>
      </w:r>
      <w:r w:rsidRPr="008C1933">
        <w:rPr>
          <w:rFonts w:asciiTheme="minorEastAsia" w:eastAsiaTheme="minorEastAsia" w:hAnsiTheme="minorEastAsia" w:cstheme="minorEastAsia"/>
          <w:sz w:val="28"/>
          <w:szCs w:val="28"/>
        </w:rPr>
        <w:t>。</w:t>
      </w:r>
      <w:r w:rsidRPr="008C1933">
        <w:rPr>
          <w:rFonts w:asciiTheme="minorEastAsia" w:eastAsiaTheme="minorEastAsia" w:hAnsiTheme="minorEastAsia" w:cstheme="minorEastAsia" w:hint="eastAsia"/>
          <w:sz w:val="28"/>
          <w:szCs w:val="28"/>
        </w:rPr>
        <w:t>第一合同段完成路基土石方约95余万方，路基已完成约900米，正在进行龙川2#大桥梁下部构造施工，完成桩基136根，墩柱浇筑完成36根，承台18座，T梁预制102片，盖梁9座，桥梁已架设完成5跨</w:t>
      </w:r>
      <w:r w:rsidRPr="008C1933">
        <w:rPr>
          <w:rFonts w:asciiTheme="minorEastAsia" w:eastAsiaTheme="minorEastAsia" w:hAnsiTheme="minorEastAsia" w:cstheme="minorEastAsia"/>
          <w:sz w:val="28"/>
          <w:szCs w:val="28"/>
        </w:rPr>
        <w:t>。</w:t>
      </w:r>
      <w:r w:rsidRPr="008C1933">
        <w:rPr>
          <w:rFonts w:asciiTheme="minorEastAsia" w:eastAsiaTheme="minorEastAsia" w:hAnsiTheme="minorEastAsia" w:cstheme="minorEastAsia" w:hint="eastAsia"/>
          <w:sz w:val="28"/>
          <w:szCs w:val="28"/>
        </w:rPr>
        <w:t>第二合同段涵洞完成5道，完成路基土石方约40万方，路基完成50%约1公里,完成天然气管道和自来水管道保护约250米，挡墙和防护工程完成4000余方，提水工程改线和维甘线立交两个中桥已基本完成（桩基14根，T梁16片，承台1座，墩柱4根，盖梁6座）。</w:t>
      </w:r>
    </w:p>
    <w:p w14:paraId="1D1C7690"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bCs/>
          <w:sz w:val="28"/>
          <w:szCs w:val="28"/>
        </w:rPr>
        <w:t>截止</w:t>
      </w:r>
      <w:r w:rsidRPr="008C1933">
        <w:rPr>
          <w:rFonts w:asciiTheme="minorEastAsia" w:eastAsiaTheme="minorEastAsia" w:hAnsiTheme="minorEastAsia" w:cstheme="minorEastAsia" w:hint="eastAsia"/>
          <w:bCs/>
          <w:sz w:val="28"/>
          <w:szCs w:val="28"/>
        </w:rPr>
        <w:t>2019年3月31日，</w:t>
      </w:r>
      <w:r w:rsidRPr="008C1933">
        <w:rPr>
          <w:rFonts w:asciiTheme="minorEastAsia" w:eastAsiaTheme="minorEastAsia" w:hAnsiTheme="minorEastAsia" w:cstheme="minorEastAsia"/>
          <w:bCs/>
          <w:sz w:val="28"/>
          <w:szCs w:val="28"/>
        </w:rPr>
        <w:t>本项目</w:t>
      </w:r>
      <w:r w:rsidRPr="008C1933">
        <w:rPr>
          <w:rFonts w:asciiTheme="minorEastAsia" w:eastAsiaTheme="minorEastAsia" w:hAnsiTheme="minorEastAsia" w:cstheme="minorEastAsia" w:hint="eastAsia"/>
          <w:bCs/>
          <w:sz w:val="28"/>
          <w:szCs w:val="28"/>
        </w:rPr>
        <w:t>已累计完成投资额17011万元，占</w:t>
      </w:r>
      <w:r w:rsidRPr="008C1933">
        <w:rPr>
          <w:rFonts w:asciiTheme="minorEastAsia" w:eastAsiaTheme="minorEastAsia" w:hAnsiTheme="minorEastAsia" w:cstheme="minorEastAsia"/>
          <w:bCs/>
          <w:sz w:val="28"/>
          <w:szCs w:val="28"/>
        </w:rPr>
        <w:t>总投资额</w:t>
      </w:r>
      <w:r w:rsidRPr="008C1933">
        <w:rPr>
          <w:rFonts w:asciiTheme="minorEastAsia" w:eastAsiaTheme="minorEastAsia" w:hAnsiTheme="minorEastAsia" w:cstheme="minorEastAsia" w:hint="eastAsia"/>
          <w:bCs/>
          <w:sz w:val="28"/>
          <w:szCs w:val="28"/>
        </w:rPr>
        <w:t>的</w:t>
      </w:r>
      <w:r w:rsidRPr="008C1933">
        <w:rPr>
          <w:rFonts w:asciiTheme="minorEastAsia" w:eastAsiaTheme="minorEastAsia" w:hAnsiTheme="minorEastAsia" w:cstheme="minorEastAsia"/>
          <w:bCs/>
          <w:sz w:val="28"/>
          <w:szCs w:val="28"/>
        </w:rPr>
        <w:t>60.39</w:t>
      </w:r>
      <w:r w:rsidRPr="008C1933">
        <w:rPr>
          <w:rFonts w:asciiTheme="minorEastAsia" w:eastAsiaTheme="minorEastAsia" w:hAnsiTheme="minorEastAsia" w:cstheme="minorEastAsia" w:hint="eastAsia"/>
          <w:bCs/>
          <w:sz w:val="28"/>
          <w:szCs w:val="28"/>
        </w:rPr>
        <w:t>%。</w:t>
      </w:r>
    </w:p>
    <w:p w14:paraId="67FD214A"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
          <w:bCs/>
          <w:sz w:val="28"/>
          <w:szCs w:val="28"/>
        </w:rPr>
      </w:pPr>
      <w:r w:rsidRPr="008C1933">
        <w:rPr>
          <w:rFonts w:asciiTheme="minorEastAsia" w:eastAsiaTheme="minorEastAsia" w:hAnsiTheme="minorEastAsia" w:cstheme="minorEastAsia" w:hint="eastAsia"/>
          <w:b/>
          <w:bCs/>
          <w:sz w:val="28"/>
          <w:szCs w:val="28"/>
        </w:rPr>
        <w:t>（三）零星工程项目</w:t>
      </w:r>
    </w:p>
    <w:p w14:paraId="74F30FD0"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
          <w:bCs/>
          <w:sz w:val="28"/>
          <w:szCs w:val="28"/>
        </w:rPr>
      </w:pPr>
      <w:r w:rsidRPr="008C1933">
        <w:rPr>
          <w:rFonts w:asciiTheme="minorEastAsia" w:eastAsiaTheme="minorEastAsia" w:hAnsiTheme="minorEastAsia" w:cstheme="minorEastAsia" w:hint="eastAsia"/>
          <w:b/>
          <w:bCs/>
          <w:sz w:val="28"/>
          <w:szCs w:val="28"/>
        </w:rPr>
        <w:t>1、项目基本情况</w:t>
      </w:r>
    </w:p>
    <w:p w14:paraId="2BB2890A"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本债券对应项目包括：</w:t>
      </w:r>
    </w:p>
    <w:p w14:paraId="7B3FFC73"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（1）平定县龙川工业园区现代化工业产业园西入园道路工程。工程全长10.499千米，路基宽度30</w:t>
      </w:r>
      <w:r w:rsidRPr="008C1933">
        <w:rPr>
          <w:rFonts w:asciiTheme="minorEastAsia" w:eastAsiaTheme="minorEastAsia" w:hAnsiTheme="minorEastAsia" w:cstheme="minorEastAsia"/>
          <w:bCs/>
          <w:sz w:val="28"/>
          <w:szCs w:val="28"/>
        </w:rPr>
        <w:t>米</w:t>
      </w:r>
      <w:r w:rsidRPr="008C1933">
        <w:rPr>
          <w:rFonts w:asciiTheme="minorEastAsia" w:eastAsiaTheme="minorEastAsia" w:hAnsiTheme="minorEastAsia" w:cstheme="minorEastAsia" w:hint="eastAsia"/>
          <w:bCs/>
          <w:sz w:val="28"/>
          <w:szCs w:val="28"/>
        </w:rPr>
        <w:t>的一级公路，设主线1条，支线2条。项目建设周期24个月。</w:t>
      </w:r>
    </w:p>
    <w:p w14:paraId="60C4D457"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（2）平定县龙川工业园区现代化工业产业园北入园道路工程。全长3,2千米，路基宽度10米的二级公路。启动位于乱流村接娘白</w:t>
      </w:r>
      <w:r w:rsidRPr="008C1933">
        <w:rPr>
          <w:rFonts w:asciiTheme="minorEastAsia" w:eastAsiaTheme="minorEastAsia" w:hAnsiTheme="minorEastAsia" w:cstheme="minorEastAsia" w:hint="eastAsia"/>
          <w:bCs/>
          <w:sz w:val="28"/>
          <w:szCs w:val="28"/>
        </w:rPr>
        <w:lastRenderedPageBreak/>
        <w:t>线，终点位于平定县龙川工业园区现代化工业产业园乙二醇园区南大门。建设周期4个月。</w:t>
      </w:r>
    </w:p>
    <w:p w14:paraId="7A130483"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3）平定县城西外环路（鹊山-河下）路基病害治理专项工程。全长0.845千米，路基宽12米。线路起点为鹊山村南侧，终点接至平定路，进行道路路线、路基治理、路面、排水、路灯及交通设施建设。项目建设周期2个月。</w:t>
      </w:r>
    </w:p>
    <w:p w14:paraId="46A11FE8"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4）平定县冶西独立工矿区及周边生活垃圾综合处理场道路工程。项目位于平定县冠山镇宋家庄村南约1.5公里处。全长1864.38米，建设标准四级公路，设计车速20km/h，路基宽度6.5米，工程建设内容包括道路工程、交通工程及附属设施工程。项目建设周期14个月。</w:t>
      </w:r>
    </w:p>
    <w:p w14:paraId="2E51ED1C"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
          <w:bCs/>
          <w:sz w:val="28"/>
          <w:szCs w:val="28"/>
        </w:rPr>
      </w:pPr>
      <w:r w:rsidRPr="008C1933">
        <w:rPr>
          <w:rFonts w:asciiTheme="minorEastAsia" w:eastAsiaTheme="minorEastAsia" w:hAnsiTheme="minorEastAsia" w:cstheme="minorEastAsia" w:hint="eastAsia"/>
          <w:b/>
          <w:bCs/>
          <w:sz w:val="28"/>
          <w:szCs w:val="28"/>
        </w:rPr>
        <w:t>2、项目投资及资金来源</w:t>
      </w:r>
    </w:p>
    <w:p w14:paraId="18021F3F"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平定县龙川工业园区现代化工业产业园西入园道路工程</w:t>
      </w:r>
      <w:r w:rsidRPr="008C1933">
        <w:rPr>
          <w:rFonts w:asciiTheme="minorEastAsia" w:eastAsiaTheme="minorEastAsia" w:hAnsiTheme="minorEastAsia" w:cstheme="minorEastAsia"/>
          <w:bCs/>
          <w:sz w:val="28"/>
          <w:szCs w:val="28"/>
        </w:rPr>
        <w:t>，</w:t>
      </w:r>
      <w:r w:rsidRPr="008C1933">
        <w:rPr>
          <w:rFonts w:asciiTheme="minorEastAsia" w:eastAsiaTheme="minorEastAsia" w:hAnsiTheme="minorEastAsia" w:cstheme="minorEastAsia" w:hint="eastAsia"/>
          <w:bCs/>
          <w:sz w:val="28"/>
          <w:szCs w:val="28"/>
        </w:rPr>
        <w:t>总投资估算6.68亿元，资金来源为申请上级资金，其余由县政府自筹解决。</w:t>
      </w:r>
    </w:p>
    <w:p w14:paraId="24755FB9"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平定县龙川工业园区现代化工业产业园北入园道路工程</w:t>
      </w:r>
      <w:r w:rsidRPr="008C1933">
        <w:rPr>
          <w:rFonts w:asciiTheme="minorEastAsia" w:eastAsiaTheme="minorEastAsia" w:hAnsiTheme="minorEastAsia" w:cstheme="minorEastAsia"/>
          <w:bCs/>
          <w:sz w:val="28"/>
          <w:szCs w:val="28"/>
        </w:rPr>
        <w:t>，</w:t>
      </w:r>
      <w:r w:rsidRPr="008C1933">
        <w:rPr>
          <w:rFonts w:asciiTheme="minorEastAsia" w:eastAsiaTheme="minorEastAsia" w:hAnsiTheme="minorEastAsia" w:cstheme="minorEastAsia" w:hint="eastAsia"/>
          <w:bCs/>
          <w:sz w:val="28"/>
          <w:szCs w:val="28"/>
        </w:rPr>
        <w:t>总投资估算4164.2万元，资金来源为申请上级资金，其余由县政府自筹解决。</w:t>
      </w:r>
    </w:p>
    <w:p w14:paraId="45E5F9A6"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平定县城西外环路（鹊山-河下）路基病害治理专项工程</w:t>
      </w:r>
      <w:r w:rsidRPr="008C1933">
        <w:rPr>
          <w:rFonts w:asciiTheme="minorEastAsia" w:eastAsiaTheme="minorEastAsia" w:hAnsiTheme="minorEastAsia" w:cstheme="minorEastAsia"/>
          <w:bCs/>
          <w:sz w:val="28"/>
          <w:szCs w:val="28"/>
        </w:rPr>
        <w:t>，</w:t>
      </w:r>
      <w:r w:rsidRPr="008C1933">
        <w:rPr>
          <w:rFonts w:asciiTheme="minorEastAsia" w:eastAsiaTheme="minorEastAsia" w:hAnsiTheme="minorEastAsia" w:cstheme="minorEastAsia" w:hint="eastAsia"/>
          <w:bCs/>
          <w:sz w:val="28"/>
          <w:szCs w:val="28"/>
        </w:rPr>
        <w:t>总投资933.38万元，资金来源由县政府投资。</w:t>
      </w:r>
    </w:p>
    <w:p w14:paraId="22A72D0C"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平定县冶西独立工矿区及周边生活垃圾综合处理场道路工程</w:t>
      </w:r>
      <w:r w:rsidRPr="008C1933">
        <w:rPr>
          <w:rFonts w:asciiTheme="minorEastAsia" w:eastAsiaTheme="minorEastAsia" w:hAnsiTheme="minorEastAsia" w:cstheme="minorEastAsia"/>
          <w:bCs/>
          <w:sz w:val="28"/>
          <w:szCs w:val="28"/>
        </w:rPr>
        <w:t>，</w:t>
      </w:r>
      <w:r w:rsidRPr="008C1933">
        <w:rPr>
          <w:rFonts w:asciiTheme="minorEastAsia" w:eastAsiaTheme="minorEastAsia" w:hAnsiTheme="minorEastAsia" w:cstheme="minorEastAsia" w:hint="eastAsia"/>
          <w:bCs/>
          <w:sz w:val="28"/>
          <w:szCs w:val="28"/>
        </w:rPr>
        <w:t>总投资估算为1006.84万元，资金来源为县政府自筹和争取上级资金。</w:t>
      </w:r>
    </w:p>
    <w:p w14:paraId="0277F3BD"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
          <w:bCs/>
          <w:sz w:val="28"/>
          <w:szCs w:val="28"/>
        </w:rPr>
      </w:pPr>
      <w:r w:rsidRPr="008C1933">
        <w:rPr>
          <w:rFonts w:asciiTheme="minorEastAsia" w:eastAsiaTheme="minorEastAsia" w:hAnsiTheme="minorEastAsia" w:cstheme="minorEastAsia" w:hint="eastAsia"/>
          <w:b/>
          <w:bCs/>
          <w:sz w:val="28"/>
          <w:szCs w:val="28"/>
        </w:rPr>
        <w:t>3、项目审批情况</w:t>
      </w:r>
    </w:p>
    <w:p w14:paraId="4ECE4CFC"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lastRenderedPageBreak/>
        <w:t>2015年7月27日，项目取得平定县发展和改革局《关于平定县龙川工业园区现代化工产业西入园道路工程可行性研究报告的批复》（平发改社（2015）109号）。</w:t>
      </w:r>
    </w:p>
    <w:p w14:paraId="5B6C49A5"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2015年7月27日，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取得平定县发展和改革局《关于平定县龙川工业园区现代化工产业园北入园道路工程可行性研究报告的批复》（平发改社（2015）108号）。</w:t>
      </w:r>
    </w:p>
    <w:p w14:paraId="64523793"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2014年11月6日，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取得平定县发展和改革局《关于平定县城西外环路（鹊山-河下）路基病害治理专项工程可行性研究报告的批复》（平发改社（2014）193号）。</w:t>
      </w:r>
    </w:p>
    <w:p w14:paraId="412AED2D"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bookmarkStart w:id="120" w:name="_Toc6260322"/>
      <w:r w:rsidRPr="008C1933">
        <w:rPr>
          <w:rFonts w:asciiTheme="minorEastAsia" w:eastAsiaTheme="minorEastAsia" w:hAnsiTheme="minorEastAsia" w:cstheme="minorEastAsia" w:hint="eastAsia"/>
          <w:bCs/>
          <w:sz w:val="28"/>
          <w:szCs w:val="28"/>
        </w:rPr>
        <w:t>2018年7月10日，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取得平定县发展和改革局《关于平定县冶西独立工矿区及周边生活垃圾综合处理场道路工程可行性研究报告的批复》（平发改社（2018）67号）。</w:t>
      </w:r>
    </w:p>
    <w:p w14:paraId="26D9AAF8"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
          <w:bCs/>
          <w:sz w:val="28"/>
          <w:szCs w:val="28"/>
        </w:rPr>
      </w:pPr>
      <w:r w:rsidRPr="008C1933">
        <w:rPr>
          <w:rFonts w:asciiTheme="minorEastAsia" w:eastAsiaTheme="minorEastAsia" w:hAnsiTheme="minorEastAsia" w:cstheme="minorEastAsia" w:hint="eastAsia"/>
          <w:b/>
          <w:bCs/>
          <w:sz w:val="28"/>
          <w:szCs w:val="28"/>
        </w:rPr>
        <w:t>4、项目建设及进展情况</w:t>
      </w:r>
    </w:p>
    <w:p w14:paraId="0780BAD9"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sz w:val="28"/>
          <w:szCs w:val="28"/>
        </w:rPr>
      </w:pPr>
      <w:r w:rsidRPr="008C1933">
        <w:rPr>
          <w:rFonts w:asciiTheme="minorEastAsia" w:eastAsiaTheme="minorEastAsia" w:hAnsiTheme="minorEastAsia" w:cstheme="minorEastAsia"/>
          <w:bCs/>
          <w:sz w:val="28"/>
          <w:szCs w:val="28"/>
        </w:rPr>
        <w:t>本</w:t>
      </w:r>
      <w:r w:rsidRPr="008C1933">
        <w:rPr>
          <w:rFonts w:asciiTheme="minorEastAsia" w:eastAsiaTheme="minorEastAsia" w:hAnsiTheme="minorEastAsia" w:cstheme="minorEastAsia" w:hint="eastAsia"/>
          <w:bCs/>
          <w:sz w:val="28"/>
          <w:szCs w:val="28"/>
        </w:rPr>
        <w:t>项目于</w:t>
      </w:r>
      <w:r w:rsidRPr="008C1933">
        <w:rPr>
          <w:rFonts w:asciiTheme="minorEastAsia" w:eastAsiaTheme="minorEastAsia" w:hAnsiTheme="minorEastAsia" w:cstheme="minorEastAsia" w:hint="eastAsia"/>
          <w:sz w:val="28"/>
          <w:szCs w:val="28"/>
        </w:rPr>
        <w:t>2018年1月开工，2018年12月完工。</w:t>
      </w:r>
    </w:p>
    <w:p w14:paraId="708CC6A2"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bCs/>
          <w:sz w:val="28"/>
          <w:szCs w:val="28"/>
        </w:rPr>
        <w:t>截止</w:t>
      </w:r>
      <w:r w:rsidRPr="008C1933">
        <w:rPr>
          <w:rFonts w:asciiTheme="minorEastAsia" w:eastAsiaTheme="minorEastAsia" w:hAnsiTheme="minorEastAsia" w:cstheme="minorEastAsia" w:hint="eastAsia"/>
          <w:bCs/>
          <w:sz w:val="28"/>
          <w:szCs w:val="28"/>
        </w:rPr>
        <w:t>2019年3月31日，</w:t>
      </w:r>
      <w:r w:rsidRPr="008C1933">
        <w:rPr>
          <w:rFonts w:asciiTheme="minorEastAsia" w:eastAsiaTheme="minorEastAsia" w:hAnsiTheme="minorEastAsia" w:cstheme="minorEastAsia"/>
          <w:bCs/>
          <w:sz w:val="28"/>
          <w:szCs w:val="28"/>
        </w:rPr>
        <w:t>本项目</w:t>
      </w:r>
      <w:r w:rsidRPr="008C1933">
        <w:rPr>
          <w:rFonts w:asciiTheme="minorEastAsia" w:eastAsiaTheme="minorEastAsia" w:hAnsiTheme="minorEastAsia" w:cstheme="minorEastAsia" w:hint="eastAsia"/>
          <w:bCs/>
          <w:sz w:val="28"/>
          <w:szCs w:val="28"/>
        </w:rPr>
        <w:t>已累计完成投资额</w:t>
      </w:r>
      <w:r w:rsidRPr="008C1933">
        <w:rPr>
          <w:rFonts w:asciiTheme="minorEastAsia" w:eastAsiaTheme="minorEastAsia" w:hAnsiTheme="minorEastAsia" w:cstheme="minorEastAsia"/>
          <w:bCs/>
          <w:sz w:val="28"/>
          <w:szCs w:val="28"/>
        </w:rPr>
        <w:t>72904.42</w:t>
      </w:r>
      <w:r w:rsidRPr="008C1933">
        <w:rPr>
          <w:rFonts w:asciiTheme="minorEastAsia" w:eastAsiaTheme="minorEastAsia" w:hAnsiTheme="minorEastAsia" w:cstheme="minorEastAsia" w:hint="eastAsia"/>
          <w:bCs/>
          <w:sz w:val="28"/>
          <w:szCs w:val="28"/>
        </w:rPr>
        <w:t>万元，占</w:t>
      </w:r>
      <w:r w:rsidRPr="008C1933">
        <w:rPr>
          <w:rFonts w:asciiTheme="minorEastAsia" w:eastAsiaTheme="minorEastAsia" w:hAnsiTheme="minorEastAsia" w:cstheme="minorEastAsia"/>
          <w:bCs/>
          <w:sz w:val="28"/>
          <w:szCs w:val="28"/>
        </w:rPr>
        <w:t>总投资额</w:t>
      </w:r>
      <w:r w:rsidRPr="008C1933">
        <w:rPr>
          <w:rFonts w:asciiTheme="minorEastAsia" w:eastAsiaTheme="minorEastAsia" w:hAnsiTheme="minorEastAsia" w:cstheme="minorEastAsia" w:hint="eastAsia"/>
          <w:bCs/>
          <w:sz w:val="28"/>
          <w:szCs w:val="28"/>
        </w:rPr>
        <w:t>的100%。</w:t>
      </w:r>
    </w:p>
    <w:p w14:paraId="63AD30B5" w14:textId="77777777" w:rsidR="00C82845" w:rsidRPr="008C1933" w:rsidRDefault="00780B77">
      <w:pPr>
        <w:pStyle w:val="2"/>
        <w:keepNext w:val="0"/>
        <w:keepLines w:val="0"/>
        <w:spacing w:before="0" w:after="0" w:line="600" w:lineRule="exact"/>
        <w:ind w:firstLineChars="196" w:firstLine="549"/>
        <w:rPr>
          <w:rFonts w:asciiTheme="minorEastAsia" w:eastAsiaTheme="minorEastAsia" w:hAnsiTheme="minorEastAsia" w:cstheme="minorEastAsia"/>
          <w:sz w:val="28"/>
          <w:szCs w:val="28"/>
        </w:rPr>
      </w:pPr>
      <w:bookmarkStart w:id="121" w:name="_Toc1366516945"/>
      <w:bookmarkStart w:id="122" w:name="_Toc2135698366"/>
      <w:r w:rsidRPr="008C1933">
        <w:rPr>
          <w:rFonts w:asciiTheme="minorEastAsia" w:eastAsiaTheme="minorEastAsia" w:hAnsiTheme="minorEastAsia" w:cstheme="minorEastAsia" w:hint="eastAsia"/>
          <w:sz w:val="28"/>
          <w:szCs w:val="28"/>
        </w:rPr>
        <w:t>（四）旅游路建设项目</w:t>
      </w:r>
      <w:bookmarkEnd w:id="121"/>
      <w:bookmarkEnd w:id="122"/>
    </w:p>
    <w:p w14:paraId="06327356" w14:textId="77777777" w:rsidR="00C82845" w:rsidRPr="008C1933" w:rsidRDefault="00780B77">
      <w:pPr>
        <w:pStyle w:val="2"/>
        <w:keepNext w:val="0"/>
        <w:keepLines w:val="0"/>
        <w:spacing w:before="0" w:after="0" w:line="600" w:lineRule="exact"/>
        <w:ind w:firstLineChars="196" w:firstLine="549"/>
        <w:rPr>
          <w:rFonts w:asciiTheme="minorEastAsia" w:eastAsiaTheme="minorEastAsia" w:hAnsiTheme="minorEastAsia" w:cstheme="minorEastAsia"/>
          <w:b w:val="0"/>
          <w:sz w:val="28"/>
          <w:szCs w:val="28"/>
        </w:rPr>
      </w:pPr>
      <w:bookmarkStart w:id="123" w:name="_Toc1860173597"/>
      <w:bookmarkStart w:id="124" w:name="_Toc1640761404"/>
      <w:r w:rsidRPr="008C1933">
        <w:rPr>
          <w:rFonts w:asciiTheme="minorEastAsia" w:eastAsiaTheme="minorEastAsia" w:hAnsiTheme="minorEastAsia" w:cstheme="minorEastAsia" w:hint="eastAsia"/>
          <w:b w:val="0"/>
          <w:sz w:val="28"/>
          <w:szCs w:val="28"/>
        </w:rPr>
        <w:t>存续期内专项债券对应项目包括平定县冶西独立工矿区公路改造工程庄窝—赵家段道路项目、平定县G307旧关—娘子关旅游公路项目、平定县杨白线—主铺掌农村旅游公路项目、平定县冶西独立工矿区及周边生活垃圾综合处理场道路工程、平定县杨原线（杨家沟—冠山庙门段）公路改造工程及阳泉市狮脑山百团大战遗址至平定县城红色旅游公路工程等项目。</w:t>
      </w:r>
      <w:bookmarkEnd w:id="123"/>
      <w:bookmarkEnd w:id="124"/>
    </w:p>
    <w:p w14:paraId="587F6D14" w14:textId="77777777" w:rsidR="00C82845" w:rsidRPr="008C1933" w:rsidRDefault="00780B77">
      <w:pPr>
        <w:pStyle w:val="2"/>
        <w:spacing w:before="0" w:after="0" w:line="600" w:lineRule="exact"/>
        <w:ind w:firstLineChars="196" w:firstLine="549"/>
        <w:rPr>
          <w:rFonts w:asciiTheme="minorEastAsia" w:eastAsiaTheme="minorEastAsia" w:hAnsiTheme="minorEastAsia" w:cstheme="minorEastAsia"/>
          <w:bCs w:val="0"/>
          <w:sz w:val="28"/>
          <w:szCs w:val="28"/>
        </w:rPr>
      </w:pPr>
      <w:bookmarkStart w:id="125" w:name="_Toc870711753"/>
      <w:bookmarkStart w:id="126" w:name="_Toc439405901"/>
      <w:r w:rsidRPr="008C1933">
        <w:rPr>
          <w:rFonts w:asciiTheme="minorEastAsia" w:eastAsiaTheme="minorEastAsia" w:hAnsiTheme="minorEastAsia" w:cstheme="minorEastAsia" w:hint="eastAsia"/>
          <w:sz w:val="28"/>
          <w:szCs w:val="28"/>
        </w:rPr>
        <w:lastRenderedPageBreak/>
        <w:t>1、项目基本情</w:t>
      </w:r>
      <w:r w:rsidRPr="008C1933">
        <w:rPr>
          <w:rFonts w:asciiTheme="minorEastAsia" w:eastAsiaTheme="minorEastAsia" w:hAnsiTheme="minorEastAsia" w:cstheme="minorEastAsia" w:hint="eastAsia"/>
          <w:bCs w:val="0"/>
          <w:sz w:val="28"/>
          <w:szCs w:val="28"/>
        </w:rPr>
        <w:t>况</w:t>
      </w:r>
      <w:bookmarkEnd w:id="120"/>
      <w:bookmarkEnd w:id="125"/>
      <w:bookmarkEnd w:id="126"/>
    </w:p>
    <w:p w14:paraId="2B887301" w14:textId="77777777" w:rsidR="00C82845" w:rsidRPr="008C1933" w:rsidRDefault="00780B77">
      <w:pPr>
        <w:adjustRightInd w:val="0"/>
        <w:snapToGrid w:val="0"/>
        <w:spacing w:line="600" w:lineRule="exact"/>
        <w:ind w:firstLineChars="200" w:firstLine="560"/>
        <w:outlineLvl w:val="2"/>
        <w:rPr>
          <w:rFonts w:asciiTheme="minorEastAsia" w:eastAsiaTheme="minorEastAsia" w:hAnsiTheme="minorEastAsia" w:cstheme="minorEastAsia"/>
          <w:sz w:val="28"/>
          <w:szCs w:val="28"/>
        </w:rPr>
      </w:pPr>
      <w:bookmarkStart w:id="127" w:name="_Toc6260323"/>
      <w:r w:rsidRPr="008C1933">
        <w:rPr>
          <w:rFonts w:asciiTheme="minorEastAsia" w:eastAsiaTheme="minorEastAsia" w:hAnsiTheme="minorEastAsia" w:cstheme="minorEastAsia" w:hint="eastAsia"/>
          <w:bCs/>
          <w:sz w:val="28"/>
          <w:szCs w:val="28"/>
        </w:rPr>
        <w:t>（1）</w:t>
      </w:r>
      <w:bookmarkEnd w:id="127"/>
      <w:r w:rsidRPr="008C1933">
        <w:rPr>
          <w:rFonts w:asciiTheme="minorEastAsia" w:eastAsiaTheme="minorEastAsia" w:hAnsiTheme="minorEastAsia" w:cstheme="minorEastAsia" w:hint="eastAsia"/>
          <w:sz w:val="28"/>
          <w:szCs w:val="28"/>
        </w:rPr>
        <w:t>平定县冶西独立工矿区公路改造工程庄窝—赵家段道路项目</w:t>
      </w:r>
    </w:p>
    <w:p w14:paraId="2CB0C5EE" w14:textId="77777777" w:rsidR="00C82845" w:rsidRPr="008C1933" w:rsidRDefault="00780B77">
      <w:pPr>
        <w:adjustRightInd w:val="0"/>
        <w:snapToGrid w:val="0"/>
        <w:spacing w:line="600" w:lineRule="exact"/>
        <w:ind w:firstLineChars="200" w:firstLine="560"/>
        <w:outlineLvl w:val="2"/>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项目全长26.7公里，起点位于平定县冠山镇庄窝村，太阳高速平定南互通北侧，与国道207衔接，终点止于冶西镇赵家村平定县与寿阳县交界处。其中庄窝至赵家村段（K0+000—K18+470）采用二级公路标准，设计车速60 KM/h，路基宽度10米，桥涵设计荷载等级采用公路——</w:t>
      </w:r>
      <w:r w:rsidRPr="008C1933">
        <w:rPr>
          <w:rFonts w:asciiTheme="minorEastAsia" w:eastAsiaTheme="minorEastAsia" w:hAnsiTheme="minorEastAsia" w:cstheme="minorEastAsia" w:hint="eastAsia"/>
          <w:bCs/>
          <w:sz w:val="28"/>
          <w:szCs w:val="28"/>
        </w:rPr>
        <w:fldChar w:fldCharType="begin"/>
      </w:r>
      <w:r w:rsidRPr="008C1933">
        <w:rPr>
          <w:rFonts w:asciiTheme="minorEastAsia" w:eastAsiaTheme="minorEastAsia" w:hAnsiTheme="minorEastAsia" w:cstheme="minorEastAsia" w:hint="eastAsia"/>
          <w:bCs/>
          <w:sz w:val="28"/>
          <w:szCs w:val="28"/>
        </w:rPr>
        <w:instrText>= 2 \* ROMAN</w:instrText>
      </w:r>
      <w:r w:rsidRPr="008C1933">
        <w:rPr>
          <w:rFonts w:asciiTheme="minorEastAsia" w:eastAsiaTheme="minorEastAsia" w:hAnsiTheme="minorEastAsia" w:cstheme="minorEastAsia" w:hint="eastAsia"/>
          <w:bCs/>
          <w:sz w:val="28"/>
          <w:szCs w:val="28"/>
        </w:rPr>
        <w:fldChar w:fldCharType="separate"/>
      </w:r>
      <w:r w:rsidRPr="008C1933">
        <w:rPr>
          <w:rFonts w:asciiTheme="minorEastAsia" w:eastAsiaTheme="minorEastAsia" w:hAnsiTheme="minorEastAsia" w:cstheme="minorEastAsia" w:hint="eastAsia"/>
          <w:bCs/>
          <w:sz w:val="28"/>
          <w:szCs w:val="28"/>
        </w:rPr>
        <w:t>II</w:t>
      </w:r>
      <w:r w:rsidRPr="008C1933">
        <w:rPr>
          <w:rFonts w:asciiTheme="minorEastAsia" w:eastAsiaTheme="minorEastAsia" w:hAnsiTheme="minorEastAsia" w:cstheme="minorEastAsia" w:hint="eastAsia"/>
          <w:bCs/>
          <w:sz w:val="28"/>
          <w:szCs w:val="28"/>
        </w:rPr>
        <w:fldChar w:fldCharType="end"/>
      </w:r>
      <w:r w:rsidRPr="008C1933">
        <w:rPr>
          <w:rFonts w:asciiTheme="minorEastAsia" w:eastAsiaTheme="minorEastAsia" w:hAnsiTheme="minorEastAsia" w:cstheme="minorEastAsia" w:hint="eastAsia"/>
          <w:bCs/>
          <w:sz w:val="28"/>
          <w:szCs w:val="28"/>
        </w:rPr>
        <w:t>级，桥涵与路基同宽；赵家村段至平定县与寿阳县交界处（K18+470—K27+583.687）采用四级公路标准，设计车速20 KM/h，路基宽度4.5米，桥涵设计荷载等级采用公路——</w:t>
      </w:r>
      <w:r w:rsidRPr="008C1933">
        <w:rPr>
          <w:rFonts w:asciiTheme="minorEastAsia" w:eastAsiaTheme="minorEastAsia" w:hAnsiTheme="minorEastAsia" w:cstheme="minorEastAsia" w:hint="eastAsia"/>
          <w:bCs/>
          <w:sz w:val="28"/>
          <w:szCs w:val="28"/>
        </w:rPr>
        <w:fldChar w:fldCharType="begin"/>
      </w:r>
      <w:r w:rsidRPr="008C1933">
        <w:rPr>
          <w:rFonts w:asciiTheme="minorEastAsia" w:eastAsiaTheme="minorEastAsia" w:hAnsiTheme="minorEastAsia" w:cstheme="minorEastAsia" w:hint="eastAsia"/>
          <w:bCs/>
          <w:sz w:val="28"/>
          <w:szCs w:val="28"/>
        </w:rPr>
        <w:instrText>= 2 \* ROMAN</w:instrText>
      </w:r>
      <w:r w:rsidRPr="008C1933">
        <w:rPr>
          <w:rFonts w:asciiTheme="minorEastAsia" w:eastAsiaTheme="minorEastAsia" w:hAnsiTheme="minorEastAsia" w:cstheme="minorEastAsia" w:hint="eastAsia"/>
          <w:bCs/>
          <w:sz w:val="28"/>
          <w:szCs w:val="28"/>
        </w:rPr>
        <w:fldChar w:fldCharType="separate"/>
      </w:r>
      <w:r w:rsidRPr="008C1933">
        <w:rPr>
          <w:rFonts w:asciiTheme="minorEastAsia" w:eastAsiaTheme="minorEastAsia" w:hAnsiTheme="minorEastAsia" w:cstheme="minorEastAsia" w:hint="eastAsia"/>
          <w:bCs/>
          <w:sz w:val="28"/>
          <w:szCs w:val="28"/>
        </w:rPr>
        <w:t>II</w:t>
      </w:r>
      <w:r w:rsidRPr="008C1933">
        <w:rPr>
          <w:rFonts w:asciiTheme="minorEastAsia" w:eastAsiaTheme="minorEastAsia" w:hAnsiTheme="minorEastAsia" w:cstheme="minorEastAsia" w:hint="eastAsia"/>
          <w:bCs/>
          <w:sz w:val="28"/>
          <w:szCs w:val="28"/>
        </w:rPr>
        <w:fldChar w:fldCharType="end"/>
      </w:r>
      <w:r w:rsidRPr="008C1933">
        <w:rPr>
          <w:rFonts w:asciiTheme="minorEastAsia" w:eastAsiaTheme="minorEastAsia" w:hAnsiTheme="minorEastAsia" w:cstheme="minorEastAsia" w:hint="eastAsia"/>
          <w:bCs/>
          <w:sz w:val="28"/>
          <w:szCs w:val="28"/>
        </w:rPr>
        <w:t>级，桥涵与路基同宽。项目建设周期为18个月。</w:t>
      </w:r>
      <w:bookmarkStart w:id="128" w:name="_Toc6260326"/>
    </w:p>
    <w:p w14:paraId="14A609C4" w14:textId="77777777" w:rsidR="00C82845" w:rsidRPr="008C1933" w:rsidRDefault="00780B77">
      <w:pPr>
        <w:adjustRightInd w:val="0"/>
        <w:snapToGrid w:val="0"/>
        <w:spacing w:line="600" w:lineRule="exact"/>
        <w:ind w:firstLineChars="200" w:firstLine="560"/>
        <w:outlineLvl w:val="2"/>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w:t>
      </w:r>
      <w:bookmarkEnd w:id="128"/>
      <w:r w:rsidRPr="008C1933">
        <w:rPr>
          <w:rFonts w:asciiTheme="minorEastAsia" w:eastAsiaTheme="minorEastAsia" w:hAnsiTheme="minorEastAsia" w:cstheme="minorEastAsia" w:hint="eastAsia"/>
          <w:sz w:val="28"/>
          <w:szCs w:val="28"/>
        </w:rPr>
        <w:t>平定县冶西独立工矿区及周边生活垃圾综合处理场道路工程</w:t>
      </w:r>
      <w:r w:rsidRPr="008C1933">
        <w:rPr>
          <w:rFonts w:asciiTheme="minorEastAsia" w:eastAsiaTheme="minorEastAsia" w:hAnsiTheme="minorEastAsia" w:cstheme="minorEastAsia" w:hint="eastAsia"/>
          <w:bCs/>
          <w:sz w:val="28"/>
          <w:szCs w:val="28"/>
        </w:rPr>
        <w:t>。</w:t>
      </w:r>
    </w:p>
    <w:p w14:paraId="40D15090" w14:textId="77777777" w:rsidR="00C82845" w:rsidRPr="008C1933" w:rsidRDefault="00780B77">
      <w:pPr>
        <w:adjustRightInd w:val="0"/>
        <w:snapToGrid w:val="0"/>
        <w:spacing w:line="600" w:lineRule="exact"/>
        <w:ind w:firstLineChars="200" w:firstLine="560"/>
        <w:outlineLvl w:val="2"/>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项目位于平定县冠山镇宋家庄村南约1.5公里处，全长1864.38米，建设标准为四级公路，设计车速为20 km/h，路基宽度6.5米，路面宽度6米，两侧路肩各宽0.25米，路面结构类型为水泥混凝土，工程建设内容包括道路工程、交通工程及附属设施工程。项目建设周期为14个月。</w:t>
      </w:r>
    </w:p>
    <w:p w14:paraId="390C6C2B" w14:textId="77777777" w:rsidR="00C82845" w:rsidRPr="008C1933" w:rsidRDefault="00780B77">
      <w:pPr>
        <w:adjustRightInd w:val="0"/>
        <w:snapToGrid w:val="0"/>
        <w:spacing w:line="600" w:lineRule="exact"/>
        <w:ind w:firstLineChars="200" w:firstLine="560"/>
        <w:outlineLvl w:val="2"/>
        <w:rPr>
          <w:rFonts w:asciiTheme="minorEastAsia" w:eastAsiaTheme="minorEastAsia" w:hAnsiTheme="minorEastAsia" w:cstheme="minorEastAsia"/>
          <w:bCs/>
          <w:color w:val="000000" w:themeColor="text1"/>
          <w:sz w:val="28"/>
          <w:szCs w:val="28"/>
        </w:rPr>
      </w:pPr>
      <w:r w:rsidRPr="008C1933">
        <w:rPr>
          <w:rFonts w:asciiTheme="minorEastAsia" w:eastAsiaTheme="minorEastAsia" w:hAnsiTheme="minorEastAsia" w:cstheme="minorEastAsia" w:hint="eastAsia"/>
          <w:bCs/>
          <w:color w:val="000000" w:themeColor="text1"/>
          <w:sz w:val="28"/>
          <w:szCs w:val="28"/>
        </w:rPr>
        <w:t>（3）</w:t>
      </w:r>
      <w:r w:rsidRPr="008C1933">
        <w:rPr>
          <w:rFonts w:asciiTheme="minorEastAsia" w:eastAsiaTheme="minorEastAsia" w:hAnsiTheme="minorEastAsia" w:cstheme="minorEastAsia" w:hint="eastAsia"/>
          <w:color w:val="000000" w:themeColor="text1"/>
          <w:sz w:val="28"/>
          <w:szCs w:val="28"/>
        </w:rPr>
        <w:t>平定县杨白线—主铺掌农村旅游公路项目。</w:t>
      </w:r>
    </w:p>
    <w:p w14:paraId="2C9E8EE1" w14:textId="77777777" w:rsidR="00C82845" w:rsidRPr="008C1933" w:rsidRDefault="00780B77">
      <w:pPr>
        <w:adjustRightInd w:val="0"/>
        <w:snapToGrid w:val="0"/>
        <w:spacing w:line="600" w:lineRule="exact"/>
        <w:ind w:firstLineChars="200" w:firstLine="560"/>
        <w:outlineLvl w:val="2"/>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color w:val="000000" w:themeColor="text1"/>
          <w:sz w:val="28"/>
          <w:szCs w:val="28"/>
        </w:rPr>
        <w:t>项目起点位于神水泉村西与杨白线相接，终点位于与红岩岭自然风景区道路相接处。该项目路线全长5.947公里，采用三级公路标准建设，设计速度30 km/h，路基宽度采用7.5m。建设内容包括</w:t>
      </w:r>
      <w:r w:rsidRPr="008C1933">
        <w:rPr>
          <w:rFonts w:asciiTheme="minorEastAsia" w:eastAsiaTheme="minorEastAsia" w:hAnsiTheme="minorEastAsia" w:cstheme="minorEastAsia" w:hint="eastAsia"/>
          <w:bCs/>
          <w:sz w:val="28"/>
          <w:szCs w:val="28"/>
        </w:rPr>
        <w:t>：路基土石工程、路面工程、排水防护工程、桥涵工程及安全设施等。</w:t>
      </w:r>
    </w:p>
    <w:p w14:paraId="59DC1EBC" w14:textId="77777777" w:rsidR="00C82845" w:rsidRPr="008C1933" w:rsidRDefault="00780B77">
      <w:pPr>
        <w:adjustRightInd w:val="0"/>
        <w:snapToGrid w:val="0"/>
        <w:spacing w:line="600" w:lineRule="exact"/>
        <w:ind w:firstLineChars="200" w:firstLine="560"/>
        <w:outlineLvl w:val="2"/>
        <w:rPr>
          <w:rFonts w:asciiTheme="minorEastAsia" w:eastAsiaTheme="minorEastAsia" w:hAnsiTheme="minorEastAsia" w:cstheme="minorEastAsia"/>
          <w:bCs/>
          <w:color w:val="000000" w:themeColor="text1"/>
          <w:sz w:val="28"/>
          <w:szCs w:val="28"/>
        </w:rPr>
      </w:pPr>
      <w:r w:rsidRPr="008C1933">
        <w:rPr>
          <w:rFonts w:asciiTheme="minorEastAsia" w:eastAsiaTheme="minorEastAsia" w:hAnsiTheme="minorEastAsia" w:cstheme="minorEastAsia" w:hint="eastAsia"/>
          <w:bCs/>
          <w:color w:val="000000" w:themeColor="text1"/>
          <w:sz w:val="28"/>
          <w:szCs w:val="28"/>
        </w:rPr>
        <w:lastRenderedPageBreak/>
        <w:t>（4）平定县G307旧关—娘子关旅游公路项目</w:t>
      </w:r>
    </w:p>
    <w:p w14:paraId="6C93F9B2"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color w:val="000000" w:themeColor="text1"/>
          <w:sz w:val="28"/>
          <w:szCs w:val="28"/>
        </w:rPr>
      </w:pPr>
      <w:r w:rsidRPr="008C1933">
        <w:rPr>
          <w:rFonts w:asciiTheme="minorEastAsia" w:eastAsiaTheme="minorEastAsia" w:hAnsiTheme="minorEastAsia" w:cstheme="minorEastAsia" w:hint="eastAsia"/>
          <w:bCs/>
          <w:color w:val="000000" w:themeColor="text1"/>
          <w:sz w:val="28"/>
          <w:szCs w:val="28"/>
        </w:rPr>
        <w:t>项目起点位于平定县旧关村，与国道307形成T型交叉，重点位于娘子关景区停车场，建设里程为13.26公里，采用三级公路标准，设计速度30KM/h，其中K0+000—K8+520段路基宽度为7.5米，K8+520—K12+975段路基宽度为9米，新建桥涵与路基同宽。建设内容包括路基工程、路面工程、排水防护工程、桥涵工程、交叉工程、安全设施及绿化工程。项目建设周期为12个月。</w:t>
      </w:r>
    </w:p>
    <w:p w14:paraId="03DF14FC" w14:textId="77777777" w:rsidR="00C82845" w:rsidRPr="008C1933" w:rsidRDefault="00780B77">
      <w:pPr>
        <w:adjustRightInd w:val="0"/>
        <w:snapToGrid w:val="0"/>
        <w:spacing w:line="600" w:lineRule="exact"/>
        <w:ind w:firstLineChars="200" w:firstLine="560"/>
        <w:outlineLvl w:val="2"/>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（5）</w:t>
      </w:r>
      <w:r w:rsidRPr="008C1933">
        <w:rPr>
          <w:rFonts w:asciiTheme="minorEastAsia" w:eastAsiaTheme="minorEastAsia" w:hAnsiTheme="minorEastAsia" w:cstheme="minorEastAsia" w:hint="eastAsia"/>
          <w:sz w:val="28"/>
          <w:szCs w:val="28"/>
        </w:rPr>
        <w:t>平定县杨原线（杨家沟—冠山庙门段）公路改造工程</w:t>
      </w:r>
    </w:p>
    <w:p w14:paraId="2034A9A4"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项目属于省政府办公厅晋政办发[2018]96号文件确定的太行板块旅游公路建设项目之一。全长2.551公里，起点位于平定县冠山镇杨家沟村，终点位于冠山庙门，采用四级公路标准建设，路基宽5.5米，建设内容包括：路基工程、路面工程、排水防护工程、涵洞工程及安全设施等。项目建设周期为6个月。</w:t>
      </w:r>
    </w:p>
    <w:p w14:paraId="1F5CC4DC" w14:textId="77777777" w:rsidR="00C82845" w:rsidRPr="008C1933" w:rsidRDefault="00780B77">
      <w:pPr>
        <w:adjustRightInd w:val="0"/>
        <w:snapToGrid w:val="0"/>
        <w:spacing w:line="600" w:lineRule="exact"/>
        <w:ind w:firstLineChars="200" w:firstLine="560"/>
        <w:outlineLvl w:val="2"/>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（6）</w:t>
      </w:r>
      <w:r w:rsidRPr="008C1933">
        <w:rPr>
          <w:rFonts w:asciiTheme="minorEastAsia" w:eastAsiaTheme="minorEastAsia" w:hAnsiTheme="minorEastAsia" w:cstheme="minorEastAsia" w:hint="eastAsia"/>
          <w:sz w:val="28"/>
          <w:szCs w:val="28"/>
        </w:rPr>
        <w:t>阳泉市狮脑山百团大战遗址至平定县城红色旅游公路工程</w:t>
      </w:r>
    </w:p>
    <w:p w14:paraId="44F8DBF3"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项目起点位于平定县冶西镇北茹村北侧顺接狮脑山百团大战遗址景区道路，终点位于平定县城东大街。项目全长22.251公里，其中K0+000-K5+808 段采用四级公路标准，设计速度20km/h，路基宽度6.5m；K5+808-K16+051段采用三级公路标准，设计速度30km/h，路基宽度7.5m；K16+051- K22+251 段采用二级公路标准，设计速度40km/h，路基宽度12m。项目建设内容有：路基工程、路面工程、涵洞、桥梁、交叉工程、交通工程及沿线设施等。项目建设周期为10个月。</w:t>
      </w:r>
    </w:p>
    <w:p w14:paraId="1A1AE3AE"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
          <w:bCs/>
          <w:sz w:val="28"/>
          <w:szCs w:val="28"/>
        </w:rPr>
      </w:pPr>
      <w:r w:rsidRPr="008C1933">
        <w:rPr>
          <w:rFonts w:asciiTheme="minorEastAsia" w:eastAsiaTheme="minorEastAsia" w:hAnsiTheme="minorEastAsia" w:cstheme="minorEastAsia"/>
          <w:b/>
          <w:bCs/>
          <w:sz w:val="28"/>
          <w:szCs w:val="28"/>
        </w:rPr>
        <w:t>2</w:t>
      </w:r>
      <w:r w:rsidRPr="008C1933">
        <w:rPr>
          <w:rFonts w:asciiTheme="minorEastAsia" w:eastAsiaTheme="minorEastAsia" w:hAnsiTheme="minorEastAsia" w:cstheme="minorEastAsia" w:hint="eastAsia"/>
          <w:b/>
          <w:bCs/>
          <w:sz w:val="28"/>
          <w:szCs w:val="28"/>
        </w:rPr>
        <w:t>、项目投资及资金来源</w:t>
      </w:r>
    </w:p>
    <w:p w14:paraId="149D3AFE"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bCs/>
          <w:sz w:val="28"/>
          <w:szCs w:val="28"/>
        </w:rPr>
        <w:lastRenderedPageBreak/>
        <w:t>本项目</w:t>
      </w:r>
      <w:r w:rsidRPr="008C1933">
        <w:rPr>
          <w:rFonts w:asciiTheme="minorEastAsia" w:eastAsiaTheme="minorEastAsia" w:hAnsiTheme="minorEastAsia" w:cstheme="minorEastAsia" w:hint="eastAsia"/>
          <w:bCs/>
          <w:sz w:val="28"/>
          <w:szCs w:val="28"/>
        </w:rPr>
        <w:t>总投资</w:t>
      </w:r>
      <w:r w:rsidRPr="008C1933">
        <w:rPr>
          <w:rFonts w:asciiTheme="minorEastAsia" w:eastAsiaTheme="minorEastAsia" w:hAnsiTheme="minorEastAsia" w:cstheme="minorEastAsia"/>
          <w:bCs/>
          <w:sz w:val="28"/>
          <w:szCs w:val="28"/>
        </w:rPr>
        <w:t>为36606.74</w:t>
      </w:r>
      <w:r w:rsidRPr="008C1933">
        <w:rPr>
          <w:rFonts w:asciiTheme="minorEastAsia" w:eastAsiaTheme="minorEastAsia" w:hAnsiTheme="minorEastAsia" w:cstheme="minorEastAsia" w:hint="eastAsia"/>
          <w:bCs/>
          <w:sz w:val="28"/>
          <w:szCs w:val="28"/>
        </w:rPr>
        <w:t>万元</w:t>
      </w:r>
      <w:r w:rsidRPr="008C1933">
        <w:rPr>
          <w:rFonts w:asciiTheme="minorEastAsia" w:eastAsiaTheme="minorEastAsia" w:hAnsiTheme="minorEastAsia" w:cstheme="minorEastAsia"/>
          <w:bCs/>
          <w:sz w:val="28"/>
          <w:szCs w:val="28"/>
        </w:rPr>
        <w:t>，</w:t>
      </w:r>
      <w:r w:rsidRPr="008C1933">
        <w:rPr>
          <w:rFonts w:asciiTheme="minorEastAsia" w:eastAsiaTheme="minorEastAsia" w:hAnsiTheme="minorEastAsia" w:cstheme="minorEastAsia" w:hint="eastAsia"/>
          <w:bCs/>
          <w:sz w:val="28"/>
          <w:szCs w:val="28"/>
        </w:rPr>
        <w:t>资金来源为申请上级补助和地方自筹。</w:t>
      </w:r>
    </w:p>
    <w:p w14:paraId="6EECDF43"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
          <w:bCs/>
          <w:sz w:val="28"/>
          <w:szCs w:val="28"/>
        </w:rPr>
      </w:pPr>
      <w:r w:rsidRPr="008C1933">
        <w:rPr>
          <w:rFonts w:asciiTheme="minorEastAsia" w:eastAsiaTheme="minorEastAsia" w:hAnsiTheme="minorEastAsia" w:cstheme="minorEastAsia"/>
          <w:b/>
          <w:bCs/>
          <w:sz w:val="28"/>
          <w:szCs w:val="28"/>
        </w:rPr>
        <w:t>3</w:t>
      </w:r>
      <w:r w:rsidRPr="008C1933">
        <w:rPr>
          <w:rFonts w:asciiTheme="minorEastAsia" w:eastAsiaTheme="minorEastAsia" w:hAnsiTheme="minorEastAsia" w:cstheme="minorEastAsia" w:hint="eastAsia"/>
          <w:b/>
          <w:bCs/>
          <w:sz w:val="28"/>
          <w:szCs w:val="28"/>
        </w:rPr>
        <w:t>、项目审批情况</w:t>
      </w:r>
    </w:p>
    <w:p w14:paraId="103E0800"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2015年10月16日，平定县重点公路工程建设指挥部取得平定县环境保护局《关于平定县冶西独立工矿区公路改造工程庄窝—赵家段道路环境影响报告书的批复》（平环函[2015]122号）。</w:t>
      </w:r>
    </w:p>
    <w:p w14:paraId="36C5A8D0"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2015年5月17日，平定县重点公路工程建设指挥部取得平定县国土资源局《关于平定县冶西独立工矿区公路改造工程庄窝—赵家段道路用地预审意见的函》（平国土资函[2015]57号）。</w:t>
      </w:r>
    </w:p>
    <w:p w14:paraId="57EA11F9"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2015年10月18日，平定县重点公路工程建设指挥部取得平定县发展和改革局《关于平定县冶西独立工矿区公路改造工程庄窝—赵家段道路可行性研究报告的批复》（平发改社[2015]159号）。</w:t>
      </w:r>
    </w:p>
    <w:p w14:paraId="49C05233"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2015年10月18日，项目取得平定县发展和改革局《固定资产投资项目节能登记表》（项目编号：平发改能登[2015]23号）。</w:t>
      </w:r>
    </w:p>
    <w:p w14:paraId="721E5913"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2015年10月20日，平定县重点公路工程建设指挥部取得平定县规划设计管理处核发的《建设项目选址意见书》（编号：选字第140321201500035）。</w:t>
      </w:r>
    </w:p>
    <w:p w14:paraId="114C12FC"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2016年6月30日，平定县冶西独立工矿区公路改造项目取得平定县发展和改革局《关于平定县冶西独立工矿区公路改造工程庄窝—赵家段道路可初步设计和项目概算的批复》（平发改社[2016]97号）。</w:t>
      </w:r>
    </w:p>
    <w:p w14:paraId="2E81025F"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2016年8月23日，平定县重点公路工程建设指挥部取得阳泉市交通运输局《关于平定县冶西独立工矿区公路改造工程庄窝—赵家段</w:t>
      </w:r>
      <w:r w:rsidRPr="008C1933">
        <w:rPr>
          <w:rFonts w:asciiTheme="minorEastAsia" w:eastAsiaTheme="minorEastAsia" w:hAnsiTheme="minorEastAsia" w:cstheme="minorEastAsia" w:hint="eastAsia"/>
          <w:bCs/>
          <w:sz w:val="28"/>
          <w:szCs w:val="28"/>
        </w:rPr>
        <w:lastRenderedPageBreak/>
        <w:t>道路（庄窝至聂家庄第一合同段）两阶段施工图设计的批复》（阳交道路发[2016]100号）。</w:t>
      </w:r>
    </w:p>
    <w:p w14:paraId="2644D287" w14:textId="77777777" w:rsidR="00C82845" w:rsidRPr="008C1933" w:rsidRDefault="00780B77">
      <w:pPr>
        <w:adjustRightInd w:val="0"/>
        <w:snapToGrid w:val="0"/>
        <w:spacing w:line="600" w:lineRule="exact"/>
        <w:ind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2017年7月26日，平定县重点公路工程建设指挥部取得阳泉市交通运输局《关于平定县冶西独立工矿区公路改造工程庄窝—赵家段道路（尚怡水库至赵家第二合同段）两阶段施工图设计及预算的批复》（阳交道路发[2017]101号）。</w:t>
      </w:r>
    </w:p>
    <w:p w14:paraId="394D3A9E"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bookmarkStart w:id="129" w:name="_Toc6260327"/>
      <w:r w:rsidRPr="008C1933">
        <w:rPr>
          <w:rFonts w:asciiTheme="minorEastAsia" w:eastAsiaTheme="minorEastAsia" w:hAnsiTheme="minorEastAsia" w:cstheme="minorEastAsia" w:hint="eastAsia"/>
          <w:bCs/>
          <w:sz w:val="28"/>
          <w:szCs w:val="28"/>
        </w:rPr>
        <w:t>2017年5月5日，平定县交通运输局取得平定县国土资源局《关于平定县冶西独立工矿区及周边生活垃圾综合处理场道路工程用地预审意见的函》（平国土资函[2017]43号）。</w:t>
      </w:r>
    </w:p>
    <w:p w14:paraId="62CE945E"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2017年11月6日，平定县交通运输局取得平定县发展和改革局《关于平定县冶西独立工矿区及周边生活垃圾综合处理场道路工程初步设计和项目概算的批复》（平发改社[2018]67号）。</w:t>
      </w:r>
    </w:p>
    <w:p w14:paraId="2A1EB33D"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2018年1月4日，平定县重点公路工程建设指挥部取得平定县交通运输局《关于平定县冶西独立工矿区及周边生活垃圾综合处理场道路工程施工图设计的批复》（平交字[2018]6号）。</w:t>
      </w:r>
    </w:p>
    <w:p w14:paraId="76CF03DF"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2018年7月2日，平定县国土资源局作出《关于平定县冶西独立工矿区及周边生活垃圾综合处理场道路工程建设单位变更的说明》。</w:t>
      </w:r>
    </w:p>
    <w:p w14:paraId="7ED4849C"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2018年7月2日，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取得平定县规划设计管理处核发的《建设项目选址意见书》（编号：选字第140321201800012）。</w:t>
      </w:r>
    </w:p>
    <w:p w14:paraId="39F04597"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2018年7月2日，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完成环境影响登记表备案工作，备案号201814032100000046。</w:t>
      </w:r>
    </w:p>
    <w:p w14:paraId="51AA8181"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lastRenderedPageBreak/>
        <w:t>2018年7月10日，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取得平定县发展和改革局《关于平定县冶西独立工矿区及周边生活垃圾综合处理场道路工程可行性研究报告的批复》（平发改社[2018]67号）。</w:t>
      </w:r>
    </w:p>
    <w:bookmarkEnd w:id="129"/>
    <w:p w14:paraId="15370EED"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color w:val="000000" w:themeColor="text1"/>
          <w:sz w:val="28"/>
          <w:szCs w:val="28"/>
        </w:rPr>
      </w:pPr>
      <w:r w:rsidRPr="008C1933">
        <w:rPr>
          <w:rFonts w:asciiTheme="minorEastAsia" w:eastAsiaTheme="minorEastAsia" w:hAnsiTheme="minorEastAsia" w:cstheme="minorEastAsia" w:hint="eastAsia"/>
          <w:bCs/>
          <w:color w:val="000000" w:themeColor="text1"/>
          <w:sz w:val="28"/>
          <w:szCs w:val="28"/>
        </w:rPr>
        <w:t>2017年4月14日，</w:t>
      </w:r>
      <w:r w:rsidRPr="008C1933">
        <w:rPr>
          <w:rFonts w:asciiTheme="minorEastAsia" w:eastAsiaTheme="minorEastAsia" w:hAnsiTheme="minorEastAsia" w:cstheme="minorEastAsia"/>
          <w:bCs/>
          <w:color w:val="000000" w:themeColor="text1"/>
          <w:sz w:val="28"/>
          <w:szCs w:val="28"/>
        </w:rPr>
        <w:t>项目</w:t>
      </w:r>
      <w:r w:rsidRPr="008C1933">
        <w:rPr>
          <w:rFonts w:asciiTheme="minorEastAsia" w:eastAsiaTheme="minorEastAsia" w:hAnsiTheme="minorEastAsia" w:cstheme="minorEastAsia" w:hint="eastAsia"/>
          <w:bCs/>
          <w:color w:val="000000" w:themeColor="text1"/>
          <w:sz w:val="28"/>
          <w:szCs w:val="28"/>
        </w:rPr>
        <w:t>取得平定县国土资源局《关于平定县杨白线-主铺掌农村旅游公路工程用地的情况说明》。</w:t>
      </w:r>
    </w:p>
    <w:p w14:paraId="7C446480"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color w:val="000000" w:themeColor="text1"/>
          <w:sz w:val="28"/>
          <w:szCs w:val="28"/>
        </w:rPr>
      </w:pPr>
      <w:r w:rsidRPr="008C1933">
        <w:rPr>
          <w:rFonts w:asciiTheme="minorEastAsia" w:eastAsiaTheme="minorEastAsia" w:hAnsiTheme="minorEastAsia" w:cstheme="minorEastAsia" w:hint="eastAsia"/>
          <w:bCs/>
          <w:color w:val="000000" w:themeColor="text1"/>
          <w:sz w:val="28"/>
          <w:szCs w:val="28"/>
        </w:rPr>
        <w:t>2017年8月2日，</w:t>
      </w:r>
      <w:r w:rsidRPr="008C1933">
        <w:rPr>
          <w:rFonts w:asciiTheme="minorEastAsia" w:eastAsiaTheme="minorEastAsia" w:hAnsiTheme="minorEastAsia" w:cstheme="minorEastAsia"/>
          <w:bCs/>
          <w:color w:val="000000" w:themeColor="text1"/>
          <w:sz w:val="28"/>
          <w:szCs w:val="28"/>
        </w:rPr>
        <w:t>项目</w:t>
      </w:r>
      <w:r w:rsidRPr="008C1933">
        <w:rPr>
          <w:rFonts w:asciiTheme="minorEastAsia" w:eastAsiaTheme="minorEastAsia" w:hAnsiTheme="minorEastAsia" w:cstheme="minorEastAsia" w:hint="eastAsia"/>
          <w:bCs/>
          <w:color w:val="000000" w:themeColor="text1"/>
          <w:sz w:val="28"/>
          <w:szCs w:val="28"/>
        </w:rPr>
        <w:t>取得平定县规划设计管理处《建设项目选址意见书》（编号：选字第140321201700008号）。</w:t>
      </w:r>
    </w:p>
    <w:p w14:paraId="66D06A80"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color w:val="000000" w:themeColor="text1"/>
          <w:sz w:val="28"/>
          <w:szCs w:val="28"/>
        </w:rPr>
      </w:pPr>
      <w:r w:rsidRPr="008C1933">
        <w:rPr>
          <w:rFonts w:asciiTheme="minorEastAsia" w:eastAsiaTheme="minorEastAsia" w:hAnsiTheme="minorEastAsia" w:cstheme="minorEastAsia" w:hint="eastAsia"/>
          <w:bCs/>
          <w:color w:val="000000" w:themeColor="text1"/>
          <w:sz w:val="28"/>
          <w:szCs w:val="28"/>
        </w:rPr>
        <w:t>2017年9月19日，</w:t>
      </w:r>
      <w:r w:rsidRPr="008C1933">
        <w:rPr>
          <w:rFonts w:asciiTheme="minorEastAsia" w:eastAsiaTheme="minorEastAsia" w:hAnsiTheme="minorEastAsia" w:cstheme="minorEastAsia"/>
          <w:bCs/>
          <w:color w:val="000000" w:themeColor="text1"/>
          <w:sz w:val="28"/>
          <w:szCs w:val="28"/>
        </w:rPr>
        <w:t>项目</w:t>
      </w:r>
      <w:r w:rsidRPr="008C1933">
        <w:rPr>
          <w:rFonts w:asciiTheme="minorEastAsia" w:eastAsiaTheme="minorEastAsia" w:hAnsiTheme="minorEastAsia" w:cstheme="minorEastAsia" w:hint="eastAsia"/>
          <w:bCs/>
          <w:color w:val="000000" w:themeColor="text1"/>
          <w:sz w:val="28"/>
          <w:szCs w:val="28"/>
        </w:rPr>
        <w:t>取得平定县环境保护局《关于平定县杨白线-主铺掌农村旅游公路环境影响报告书的批复》（平环资函[2017]103号）。</w:t>
      </w:r>
    </w:p>
    <w:p w14:paraId="64928ED5"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color w:val="000000" w:themeColor="text1"/>
          <w:sz w:val="28"/>
          <w:szCs w:val="28"/>
        </w:rPr>
      </w:pPr>
      <w:r w:rsidRPr="008C1933">
        <w:rPr>
          <w:rFonts w:asciiTheme="minorEastAsia" w:eastAsiaTheme="minorEastAsia" w:hAnsiTheme="minorEastAsia" w:cstheme="minorEastAsia" w:hint="eastAsia"/>
          <w:bCs/>
          <w:color w:val="000000" w:themeColor="text1"/>
          <w:sz w:val="28"/>
          <w:szCs w:val="28"/>
        </w:rPr>
        <w:t>2017年6月12日，</w:t>
      </w:r>
      <w:r w:rsidRPr="008C1933">
        <w:rPr>
          <w:rFonts w:asciiTheme="minorEastAsia" w:eastAsiaTheme="minorEastAsia" w:hAnsiTheme="minorEastAsia" w:cstheme="minorEastAsia"/>
          <w:bCs/>
          <w:color w:val="000000" w:themeColor="text1"/>
          <w:sz w:val="28"/>
          <w:szCs w:val="28"/>
        </w:rPr>
        <w:t>项目</w:t>
      </w:r>
      <w:r w:rsidRPr="008C1933">
        <w:rPr>
          <w:rFonts w:asciiTheme="minorEastAsia" w:eastAsiaTheme="minorEastAsia" w:hAnsiTheme="minorEastAsia" w:cstheme="minorEastAsia" w:hint="eastAsia"/>
          <w:bCs/>
          <w:color w:val="000000" w:themeColor="text1"/>
          <w:sz w:val="28"/>
          <w:szCs w:val="28"/>
        </w:rPr>
        <w:t>取得平定县发展和改革局《关于平定县杨白线-主铺掌农村旅游公路项目建议书的批复》（平发改社[2017]107号）。</w:t>
      </w:r>
    </w:p>
    <w:p w14:paraId="657E7584"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color w:val="000000" w:themeColor="text1"/>
          <w:sz w:val="28"/>
          <w:szCs w:val="28"/>
        </w:rPr>
      </w:pPr>
      <w:r w:rsidRPr="008C1933">
        <w:rPr>
          <w:rFonts w:asciiTheme="minorEastAsia" w:eastAsiaTheme="minorEastAsia" w:hAnsiTheme="minorEastAsia" w:cstheme="minorEastAsia" w:hint="eastAsia"/>
          <w:bCs/>
          <w:color w:val="000000" w:themeColor="text1"/>
          <w:sz w:val="28"/>
          <w:szCs w:val="28"/>
        </w:rPr>
        <w:t>2017年10月10日</w:t>
      </w:r>
      <w:r w:rsidRPr="008C1933">
        <w:rPr>
          <w:rFonts w:asciiTheme="minorEastAsia" w:eastAsiaTheme="minorEastAsia" w:hAnsiTheme="minorEastAsia" w:cstheme="minorEastAsia"/>
          <w:bCs/>
          <w:color w:val="000000" w:themeColor="text1"/>
          <w:sz w:val="28"/>
          <w:szCs w:val="28"/>
        </w:rPr>
        <w:t>，项目</w:t>
      </w:r>
      <w:r w:rsidRPr="008C1933">
        <w:rPr>
          <w:rFonts w:asciiTheme="minorEastAsia" w:eastAsiaTheme="minorEastAsia" w:hAnsiTheme="minorEastAsia" w:cstheme="minorEastAsia" w:hint="eastAsia"/>
          <w:bCs/>
          <w:color w:val="000000" w:themeColor="text1"/>
          <w:sz w:val="28"/>
          <w:szCs w:val="28"/>
        </w:rPr>
        <w:t>取得平定县发展和改革局《关于平定县杨白线-主铺掌农村旅游公路可行性研究报告的批复》（平发改社[2017]177号）。</w:t>
      </w:r>
    </w:p>
    <w:p w14:paraId="3F6F379F"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color w:val="000000" w:themeColor="text1"/>
          <w:sz w:val="28"/>
          <w:szCs w:val="28"/>
        </w:rPr>
      </w:pPr>
      <w:r w:rsidRPr="008C1933">
        <w:rPr>
          <w:rFonts w:asciiTheme="minorEastAsia" w:eastAsiaTheme="minorEastAsia" w:hAnsiTheme="minorEastAsia" w:cstheme="minorEastAsia" w:hint="eastAsia"/>
          <w:bCs/>
          <w:color w:val="000000" w:themeColor="text1"/>
          <w:sz w:val="28"/>
          <w:szCs w:val="28"/>
        </w:rPr>
        <w:t>2017年12月29日，</w:t>
      </w:r>
      <w:r w:rsidRPr="008C1933">
        <w:rPr>
          <w:rFonts w:asciiTheme="minorEastAsia" w:eastAsiaTheme="minorEastAsia" w:hAnsiTheme="minorEastAsia" w:cstheme="minorEastAsia"/>
          <w:bCs/>
          <w:color w:val="000000" w:themeColor="text1"/>
          <w:sz w:val="28"/>
          <w:szCs w:val="28"/>
        </w:rPr>
        <w:t>项目</w:t>
      </w:r>
      <w:r w:rsidRPr="008C1933">
        <w:rPr>
          <w:rFonts w:asciiTheme="minorEastAsia" w:eastAsiaTheme="minorEastAsia" w:hAnsiTheme="minorEastAsia" w:cstheme="minorEastAsia" w:hint="eastAsia"/>
          <w:bCs/>
          <w:color w:val="000000" w:themeColor="text1"/>
          <w:sz w:val="28"/>
          <w:szCs w:val="28"/>
        </w:rPr>
        <w:t>取得平定县发展和该局《关于平定县杨白线-主铺掌农村旅游公路初步设计和项目概算的批复》（平发改社[2017]222号）。</w:t>
      </w:r>
    </w:p>
    <w:p w14:paraId="28B5B378"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color w:val="000000" w:themeColor="text1"/>
          <w:sz w:val="28"/>
          <w:szCs w:val="28"/>
        </w:rPr>
      </w:pPr>
      <w:r w:rsidRPr="008C1933">
        <w:rPr>
          <w:rFonts w:asciiTheme="minorEastAsia" w:eastAsiaTheme="minorEastAsia" w:hAnsiTheme="minorEastAsia" w:cstheme="minorEastAsia" w:hint="eastAsia"/>
          <w:bCs/>
          <w:color w:val="000000" w:themeColor="text1"/>
          <w:sz w:val="28"/>
          <w:szCs w:val="28"/>
        </w:rPr>
        <w:t>2018年5月3日，</w:t>
      </w:r>
      <w:r w:rsidRPr="008C1933">
        <w:rPr>
          <w:rFonts w:asciiTheme="minorEastAsia" w:eastAsiaTheme="minorEastAsia" w:hAnsiTheme="minorEastAsia" w:cstheme="minorEastAsia"/>
          <w:bCs/>
          <w:color w:val="000000" w:themeColor="text1"/>
          <w:sz w:val="28"/>
          <w:szCs w:val="28"/>
        </w:rPr>
        <w:t>项目</w:t>
      </w:r>
      <w:r w:rsidRPr="008C1933">
        <w:rPr>
          <w:rFonts w:asciiTheme="minorEastAsia" w:eastAsiaTheme="minorEastAsia" w:hAnsiTheme="minorEastAsia" w:cstheme="minorEastAsia" w:hint="eastAsia"/>
          <w:bCs/>
          <w:color w:val="000000" w:themeColor="text1"/>
          <w:sz w:val="28"/>
          <w:szCs w:val="28"/>
        </w:rPr>
        <w:t>取得阳泉市交通运输局《关于平定县杨白线-主铺掌农村旅游公路两阶段施工图设计及预算的批复》（阳交道路发[2018]41号）。</w:t>
      </w:r>
    </w:p>
    <w:p w14:paraId="5DB2BADD"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color w:val="000000" w:themeColor="text1"/>
          <w:sz w:val="28"/>
          <w:szCs w:val="28"/>
        </w:rPr>
      </w:pPr>
      <w:r w:rsidRPr="008C1933">
        <w:rPr>
          <w:rFonts w:asciiTheme="minorEastAsia" w:eastAsiaTheme="minorEastAsia" w:hAnsiTheme="minorEastAsia" w:cstheme="minorEastAsia" w:hint="eastAsia"/>
          <w:bCs/>
          <w:color w:val="000000" w:themeColor="text1"/>
          <w:sz w:val="28"/>
          <w:szCs w:val="28"/>
        </w:rPr>
        <w:lastRenderedPageBreak/>
        <w:t>2017年6月12日，</w:t>
      </w:r>
      <w:r w:rsidRPr="008C1933">
        <w:rPr>
          <w:rFonts w:asciiTheme="minorEastAsia" w:eastAsiaTheme="minorEastAsia" w:hAnsiTheme="minorEastAsia" w:cstheme="minorEastAsia"/>
          <w:bCs/>
          <w:color w:val="000000" w:themeColor="text1"/>
          <w:sz w:val="28"/>
          <w:szCs w:val="28"/>
        </w:rPr>
        <w:t>项目</w:t>
      </w:r>
      <w:r w:rsidRPr="008C1933">
        <w:rPr>
          <w:rFonts w:asciiTheme="minorEastAsia" w:eastAsiaTheme="minorEastAsia" w:hAnsiTheme="minorEastAsia" w:cstheme="minorEastAsia" w:hint="eastAsia"/>
          <w:bCs/>
          <w:color w:val="000000" w:themeColor="text1"/>
          <w:sz w:val="28"/>
          <w:szCs w:val="28"/>
        </w:rPr>
        <w:t>取得平定县发展和改革局《关于阳泉市平定县G307(旧关)-娘子关旅游公路工程项目建议书的重新批复》（平发改社[2017]104号）。</w:t>
      </w:r>
    </w:p>
    <w:p w14:paraId="2CB799F0"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color w:val="000000" w:themeColor="text1"/>
          <w:sz w:val="28"/>
          <w:szCs w:val="28"/>
        </w:rPr>
      </w:pPr>
      <w:r w:rsidRPr="008C1933">
        <w:rPr>
          <w:rFonts w:asciiTheme="minorEastAsia" w:eastAsiaTheme="minorEastAsia" w:hAnsiTheme="minorEastAsia" w:cstheme="minorEastAsia" w:hint="eastAsia"/>
          <w:bCs/>
          <w:color w:val="000000" w:themeColor="text1"/>
          <w:sz w:val="28"/>
          <w:szCs w:val="28"/>
        </w:rPr>
        <w:t>2017年9月30日，</w:t>
      </w:r>
      <w:r w:rsidRPr="008C1933">
        <w:rPr>
          <w:rFonts w:asciiTheme="minorEastAsia" w:eastAsiaTheme="minorEastAsia" w:hAnsiTheme="minorEastAsia" w:cstheme="minorEastAsia"/>
          <w:bCs/>
          <w:color w:val="000000" w:themeColor="text1"/>
          <w:sz w:val="28"/>
          <w:szCs w:val="28"/>
        </w:rPr>
        <w:t>项目</w:t>
      </w:r>
      <w:r w:rsidRPr="008C1933">
        <w:rPr>
          <w:rFonts w:asciiTheme="minorEastAsia" w:eastAsiaTheme="minorEastAsia" w:hAnsiTheme="minorEastAsia" w:cstheme="minorEastAsia" w:hint="eastAsia"/>
          <w:bCs/>
          <w:color w:val="000000" w:themeColor="text1"/>
          <w:sz w:val="28"/>
          <w:szCs w:val="28"/>
        </w:rPr>
        <w:t>取得平定县发展和改革局《关于阳泉市平定县G307(旧关)-娘子关旅游公路工程可行性研究报告的重新批复》（平发改社[2017]170号）。</w:t>
      </w:r>
    </w:p>
    <w:p w14:paraId="1A994403"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color w:val="000000" w:themeColor="text1"/>
          <w:sz w:val="28"/>
          <w:szCs w:val="28"/>
        </w:rPr>
      </w:pPr>
      <w:r w:rsidRPr="008C1933">
        <w:rPr>
          <w:rFonts w:asciiTheme="minorEastAsia" w:eastAsiaTheme="minorEastAsia" w:hAnsiTheme="minorEastAsia" w:cstheme="minorEastAsia" w:hint="eastAsia"/>
          <w:bCs/>
          <w:color w:val="000000" w:themeColor="text1"/>
          <w:sz w:val="28"/>
          <w:szCs w:val="28"/>
        </w:rPr>
        <w:t>2017年12月29日，</w:t>
      </w:r>
      <w:r w:rsidRPr="008C1933">
        <w:rPr>
          <w:rFonts w:asciiTheme="minorEastAsia" w:eastAsiaTheme="minorEastAsia" w:hAnsiTheme="minorEastAsia" w:cstheme="minorEastAsia"/>
          <w:bCs/>
          <w:color w:val="000000" w:themeColor="text1"/>
          <w:sz w:val="28"/>
          <w:szCs w:val="28"/>
        </w:rPr>
        <w:t>项目</w:t>
      </w:r>
      <w:r w:rsidRPr="008C1933">
        <w:rPr>
          <w:rFonts w:asciiTheme="minorEastAsia" w:eastAsiaTheme="minorEastAsia" w:hAnsiTheme="minorEastAsia" w:cstheme="minorEastAsia" w:hint="eastAsia"/>
          <w:bCs/>
          <w:color w:val="000000" w:themeColor="text1"/>
          <w:sz w:val="28"/>
          <w:szCs w:val="28"/>
        </w:rPr>
        <w:t>取得平定县发展和改革局《关于阳泉市平定县G307(旧关)-娘子关旅游公路工程初步设计和项目概算的重新批复》（平发改社[2017]221号）。</w:t>
      </w:r>
    </w:p>
    <w:p w14:paraId="04D2E6EF"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color w:val="000000" w:themeColor="text1"/>
          <w:sz w:val="28"/>
          <w:szCs w:val="28"/>
        </w:rPr>
      </w:pPr>
      <w:r w:rsidRPr="008C1933">
        <w:rPr>
          <w:rFonts w:asciiTheme="minorEastAsia" w:eastAsiaTheme="minorEastAsia" w:hAnsiTheme="minorEastAsia" w:cstheme="minorEastAsia" w:hint="eastAsia"/>
          <w:bCs/>
          <w:color w:val="000000" w:themeColor="text1"/>
          <w:sz w:val="28"/>
          <w:szCs w:val="28"/>
        </w:rPr>
        <w:t>2018年3月27日，</w:t>
      </w:r>
      <w:r w:rsidRPr="008C1933">
        <w:rPr>
          <w:rFonts w:asciiTheme="minorEastAsia" w:eastAsiaTheme="minorEastAsia" w:hAnsiTheme="minorEastAsia" w:cstheme="minorEastAsia"/>
          <w:bCs/>
          <w:color w:val="000000" w:themeColor="text1"/>
          <w:sz w:val="28"/>
          <w:szCs w:val="28"/>
        </w:rPr>
        <w:t>项目</w:t>
      </w:r>
      <w:r w:rsidRPr="008C1933">
        <w:rPr>
          <w:rFonts w:asciiTheme="minorEastAsia" w:eastAsiaTheme="minorEastAsia" w:hAnsiTheme="minorEastAsia" w:cstheme="minorEastAsia" w:hint="eastAsia"/>
          <w:bCs/>
          <w:color w:val="000000" w:themeColor="text1"/>
          <w:sz w:val="28"/>
          <w:szCs w:val="28"/>
        </w:rPr>
        <w:t>取得阳泉市交通运输局《关于阳泉市平定县G307(旧关)-娘子关旅游公路（太行山1号国家观光旅游公路工程）两阶段施工图设计的批复》（阳交道路发[2018]18号）。</w:t>
      </w:r>
    </w:p>
    <w:p w14:paraId="29F20903"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color w:val="000000" w:themeColor="text1"/>
          <w:sz w:val="28"/>
          <w:szCs w:val="28"/>
        </w:rPr>
      </w:pPr>
      <w:r w:rsidRPr="008C1933">
        <w:rPr>
          <w:rFonts w:asciiTheme="minorEastAsia" w:eastAsiaTheme="minorEastAsia" w:hAnsiTheme="minorEastAsia" w:cstheme="minorEastAsia" w:hint="eastAsia"/>
          <w:bCs/>
          <w:color w:val="000000" w:themeColor="text1"/>
          <w:sz w:val="28"/>
          <w:szCs w:val="28"/>
        </w:rPr>
        <w:t>2017年4月14日，平定县国土资源局为旅游公路项目出具了《关于阳泉市平定县G307(旧关)-娘子关旅游公路工程用地的情况说明》。</w:t>
      </w:r>
    </w:p>
    <w:p w14:paraId="455075AE"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color w:val="000000" w:themeColor="text1"/>
          <w:sz w:val="28"/>
          <w:szCs w:val="28"/>
        </w:rPr>
      </w:pPr>
      <w:r w:rsidRPr="008C1933">
        <w:rPr>
          <w:rFonts w:asciiTheme="minorEastAsia" w:eastAsiaTheme="minorEastAsia" w:hAnsiTheme="minorEastAsia" w:cstheme="minorEastAsia" w:hint="eastAsia"/>
          <w:bCs/>
          <w:color w:val="000000" w:themeColor="text1"/>
          <w:sz w:val="28"/>
          <w:szCs w:val="28"/>
        </w:rPr>
        <w:t>2017年8月2日，</w:t>
      </w:r>
      <w:r w:rsidRPr="008C1933">
        <w:rPr>
          <w:rFonts w:asciiTheme="minorEastAsia" w:eastAsiaTheme="minorEastAsia" w:hAnsiTheme="minorEastAsia" w:cstheme="minorEastAsia"/>
          <w:bCs/>
          <w:color w:val="000000" w:themeColor="text1"/>
          <w:sz w:val="28"/>
          <w:szCs w:val="28"/>
        </w:rPr>
        <w:t>项目取得</w:t>
      </w:r>
      <w:r w:rsidRPr="008C1933">
        <w:rPr>
          <w:rFonts w:asciiTheme="minorEastAsia" w:eastAsiaTheme="minorEastAsia" w:hAnsiTheme="minorEastAsia" w:cstheme="minorEastAsia" w:hint="eastAsia"/>
          <w:bCs/>
          <w:color w:val="000000" w:themeColor="text1"/>
          <w:sz w:val="28"/>
          <w:szCs w:val="28"/>
        </w:rPr>
        <w:t>平定县规划设计管理处《建设项目选址意见书》。</w:t>
      </w:r>
    </w:p>
    <w:p w14:paraId="3ABF79E4"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color w:val="FF0000"/>
          <w:sz w:val="28"/>
          <w:szCs w:val="28"/>
        </w:rPr>
      </w:pPr>
      <w:r w:rsidRPr="008C1933">
        <w:rPr>
          <w:rFonts w:asciiTheme="minorEastAsia" w:eastAsiaTheme="minorEastAsia" w:hAnsiTheme="minorEastAsia" w:cstheme="minorEastAsia" w:hint="eastAsia"/>
          <w:bCs/>
          <w:color w:val="000000" w:themeColor="text1"/>
          <w:sz w:val="28"/>
          <w:szCs w:val="28"/>
        </w:rPr>
        <w:t>2017年9月12日，平定县环境保护局下发了《关于阳泉市平定县G307(旧关)-娘子关旅游公路工程环境影响报告书的批复》（平环函[2017]98号）。</w:t>
      </w:r>
    </w:p>
    <w:p w14:paraId="5EB3E5F6"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2018年5月29日，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完成了《建设项目环境影响登记表》的备案，备案号201814032100000033。</w:t>
      </w:r>
    </w:p>
    <w:p w14:paraId="3689E8CE"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同日，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取得了平定县国土资源局用地预审意见：经与平定县土地利用现状数据库核对，该项目用地不涉及新增建设用地。</w:t>
      </w:r>
    </w:p>
    <w:p w14:paraId="63B509E4"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lastRenderedPageBreak/>
        <w:t>2018年6月11日</w:t>
      </w:r>
      <w:r w:rsidRPr="008C1933">
        <w:rPr>
          <w:rFonts w:asciiTheme="minorEastAsia" w:eastAsiaTheme="minorEastAsia" w:hAnsiTheme="minorEastAsia" w:cstheme="minorEastAsia" w:hint="eastAsia"/>
          <w:bCs/>
          <w:color w:val="000000" w:themeColor="text1"/>
          <w:sz w:val="28"/>
          <w:szCs w:val="28"/>
        </w:rPr>
        <w:t>，</w:t>
      </w:r>
      <w:r w:rsidRPr="008C1933">
        <w:rPr>
          <w:rFonts w:asciiTheme="minorEastAsia" w:eastAsiaTheme="minorEastAsia" w:hAnsiTheme="minorEastAsia" w:cstheme="minorEastAsia"/>
          <w:bCs/>
          <w:color w:val="000000" w:themeColor="text1"/>
          <w:sz w:val="28"/>
          <w:szCs w:val="28"/>
        </w:rPr>
        <w:t>项目</w:t>
      </w:r>
      <w:r w:rsidRPr="008C1933">
        <w:rPr>
          <w:rFonts w:asciiTheme="minorEastAsia" w:eastAsiaTheme="minorEastAsia" w:hAnsiTheme="minorEastAsia" w:cstheme="minorEastAsia" w:hint="eastAsia"/>
          <w:bCs/>
          <w:sz w:val="28"/>
          <w:szCs w:val="28"/>
        </w:rPr>
        <w:t>取得了平定县规划设计管理处《关于平定县杨原线（杨家沟－冠山庙门段）公路改造工程初步选址意见函》（平规选函[2018]9号）。</w:t>
      </w:r>
    </w:p>
    <w:p w14:paraId="33494E9D"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2018年6月22日，</w:t>
      </w:r>
      <w:r w:rsidRPr="008C1933">
        <w:rPr>
          <w:rFonts w:asciiTheme="minorEastAsia" w:eastAsiaTheme="minorEastAsia" w:hAnsiTheme="minorEastAsia" w:cstheme="minorEastAsia"/>
          <w:bCs/>
          <w:sz w:val="28"/>
          <w:szCs w:val="28"/>
        </w:rPr>
        <w:t>项目</w:t>
      </w:r>
      <w:r w:rsidRPr="008C1933">
        <w:rPr>
          <w:rFonts w:asciiTheme="minorEastAsia" w:eastAsiaTheme="minorEastAsia" w:hAnsiTheme="minorEastAsia" w:cstheme="minorEastAsia" w:hint="eastAsia"/>
          <w:bCs/>
          <w:sz w:val="28"/>
          <w:szCs w:val="28"/>
        </w:rPr>
        <w:t>取得平定县发展和改革局《关于平定县杨原线（杨家沟－冠山庙门段）公路改造工程项目建议书的批复》（平发改社[2018]60号）。</w:t>
      </w:r>
    </w:p>
    <w:p w14:paraId="1E59AE43"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2018年6月26日，平定县交通运输局取得平定县发展和改革局《关于</w:t>
      </w:r>
      <w:r w:rsidRPr="008C1933">
        <w:rPr>
          <w:rFonts w:asciiTheme="minorEastAsia" w:eastAsiaTheme="minorEastAsia" w:hAnsiTheme="minorEastAsia" w:cstheme="minorEastAsia" w:hint="eastAsia"/>
          <w:sz w:val="28"/>
          <w:szCs w:val="28"/>
        </w:rPr>
        <w:t>平定县杨原线（杨家沟—冠山庙门段）公路改造工程可行性研究报告的批复</w:t>
      </w:r>
      <w:r w:rsidRPr="008C1933">
        <w:rPr>
          <w:rFonts w:asciiTheme="minorEastAsia" w:eastAsiaTheme="minorEastAsia" w:hAnsiTheme="minorEastAsia" w:cstheme="minorEastAsia" w:hint="eastAsia"/>
          <w:bCs/>
          <w:sz w:val="28"/>
          <w:szCs w:val="28"/>
        </w:rPr>
        <w:t>》（平发改社[2018]61号）。</w:t>
      </w:r>
    </w:p>
    <w:p w14:paraId="717EEFEB"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2018年12月5日，平定县交通运输局取得阳泉市交通运输局《关于太行板块旅游公路阳泉市平定县境内杨家沟至冠山庙门段一阶段施工图（初步审查）设计的批复》（阳交道路发[2018]170号）。</w:t>
      </w:r>
    </w:p>
    <w:p w14:paraId="2DC6F153"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2018年3月19日</w:t>
      </w:r>
      <w:r w:rsidRPr="008C1933">
        <w:rPr>
          <w:rFonts w:asciiTheme="minorEastAsia" w:eastAsiaTheme="minorEastAsia" w:hAnsiTheme="minorEastAsia" w:cstheme="minorEastAsia"/>
          <w:bCs/>
          <w:sz w:val="28"/>
          <w:szCs w:val="28"/>
        </w:rPr>
        <w:t>，</w:t>
      </w:r>
      <w:r w:rsidRPr="008C1933">
        <w:rPr>
          <w:rFonts w:asciiTheme="minorEastAsia" w:eastAsiaTheme="minorEastAsia" w:hAnsiTheme="minorEastAsia" w:cstheme="minorEastAsia" w:hint="eastAsia"/>
          <w:bCs/>
          <w:sz w:val="28"/>
          <w:szCs w:val="28"/>
        </w:rPr>
        <w:t>平定县规划设计管理处对</w:t>
      </w:r>
      <w:r w:rsidRPr="008C1933">
        <w:rPr>
          <w:rFonts w:asciiTheme="minorEastAsia" w:eastAsiaTheme="minorEastAsia" w:hAnsiTheme="minorEastAsia" w:cstheme="minorEastAsia" w:hint="eastAsia"/>
          <w:sz w:val="28"/>
          <w:szCs w:val="28"/>
        </w:rPr>
        <w:t>狮脑山百团大战遗址至平定县城红色旅游公路工程</w:t>
      </w:r>
      <w:r w:rsidRPr="008C1933">
        <w:rPr>
          <w:rFonts w:asciiTheme="minorEastAsia" w:eastAsiaTheme="minorEastAsia" w:hAnsiTheme="minorEastAsia" w:cstheme="minorEastAsia" w:hint="eastAsia"/>
          <w:bCs/>
          <w:sz w:val="28"/>
          <w:szCs w:val="28"/>
        </w:rPr>
        <w:t>项目出具项目选址意见。</w:t>
      </w:r>
    </w:p>
    <w:p w14:paraId="4424C6CF"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2018年5月4日，平定县交通运输局取得平定县规划设计管理处《关于</w:t>
      </w:r>
      <w:r w:rsidRPr="008C1933">
        <w:rPr>
          <w:rFonts w:asciiTheme="minorEastAsia" w:eastAsiaTheme="minorEastAsia" w:hAnsiTheme="minorEastAsia" w:cstheme="minorEastAsia" w:hint="eastAsia"/>
          <w:sz w:val="28"/>
          <w:szCs w:val="28"/>
        </w:rPr>
        <w:t>阳泉市狮脑山百团大战遗址至平定县城红色旅游公路工程初步选址意见函</w:t>
      </w:r>
      <w:r w:rsidRPr="008C1933">
        <w:rPr>
          <w:rFonts w:asciiTheme="minorEastAsia" w:eastAsiaTheme="minorEastAsia" w:hAnsiTheme="minorEastAsia" w:cstheme="minorEastAsia" w:hint="eastAsia"/>
          <w:bCs/>
          <w:sz w:val="28"/>
          <w:szCs w:val="28"/>
        </w:rPr>
        <w:t>》（平规选函[2018]7号）。</w:t>
      </w:r>
    </w:p>
    <w:p w14:paraId="51EBBBE1"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2018年6月11日，平定县交通运输局取得平定县环境保护局《关于</w:t>
      </w:r>
      <w:r w:rsidRPr="008C1933">
        <w:rPr>
          <w:rFonts w:asciiTheme="minorEastAsia" w:eastAsiaTheme="minorEastAsia" w:hAnsiTheme="minorEastAsia" w:cstheme="minorEastAsia" w:hint="eastAsia"/>
          <w:sz w:val="28"/>
          <w:szCs w:val="28"/>
        </w:rPr>
        <w:t>阳泉市狮脑山百团大战遗址至平定县城红色旅游公路工程环境影响报告表的批复</w:t>
      </w:r>
      <w:r w:rsidRPr="008C1933">
        <w:rPr>
          <w:rFonts w:asciiTheme="minorEastAsia" w:eastAsiaTheme="minorEastAsia" w:hAnsiTheme="minorEastAsia" w:cstheme="minorEastAsia" w:hint="eastAsia"/>
          <w:bCs/>
          <w:sz w:val="28"/>
          <w:szCs w:val="28"/>
        </w:rPr>
        <w:t>》（平环函[2018]58号）。</w:t>
      </w:r>
    </w:p>
    <w:p w14:paraId="5B9387EB"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2018年6月21日，平定县交通运输局取得平定县发展和改革局《关于</w:t>
      </w:r>
      <w:r w:rsidRPr="008C1933">
        <w:rPr>
          <w:rFonts w:asciiTheme="minorEastAsia" w:eastAsiaTheme="minorEastAsia" w:hAnsiTheme="minorEastAsia" w:cstheme="minorEastAsia" w:hint="eastAsia"/>
          <w:sz w:val="28"/>
          <w:szCs w:val="28"/>
        </w:rPr>
        <w:t>阳泉市狮脑山百团大战遗址至平定县城红色旅游公路工程可行性研究报告的批复</w:t>
      </w:r>
      <w:r w:rsidRPr="008C1933">
        <w:rPr>
          <w:rFonts w:asciiTheme="minorEastAsia" w:eastAsiaTheme="minorEastAsia" w:hAnsiTheme="minorEastAsia" w:cstheme="minorEastAsia" w:hint="eastAsia"/>
          <w:bCs/>
          <w:sz w:val="28"/>
          <w:szCs w:val="28"/>
        </w:rPr>
        <w:t>》（平发改社[2018]61号）。</w:t>
      </w:r>
    </w:p>
    <w:p w14:paraId="45D232C3"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
          <w:bCs/>
          <w:sz w:val="28"/>
          <w:szCs w:val="28"/>
        </w:rPr>
      </w:pPr>
      <w:r w:rsidRPr="008C1933">
        <w:rPr>
          <w:rFonts w:asciiTheme="minorEastAsia" w:eastAsiaTheme="minorEastAsia" w:hAnsiTheme="minorEastAsia" w:cstheme="minorEastAsia" w:hint="eastAsia"/>
          <w:b/>
          <w:bCs/>
          <w:sz w:val="28"/>
          <w:szCs w:val="28"/>
        </w:rPr>
        <w:lastRenderedPageBreak/>
        <w:t>4、项目建设及进展情况</w:t>
      </w:r>
    </w:p>
    <w:p w14:paraId="2BF24E5D"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sz w:val="28"/>
          <w:szCs w:val="28"/>
        </w:rPr>
      </w:pPr>
      <w:r w:rsidRPr="008C1933">
        <w:rPr>
          <w:rFonts w:asciiTheme="minorEastAsia" w:eastAsiaTheme="minorEastAsia" w:hAnsiTheme="minorEastAsia" w:cstheme="minorEastAsia"/>
          <w:bCs/>
          <w:sz w:val="28"/>
          <w:szCs w:val="28"/>
        </w:rPr>
        <w:t>本</w:t>
      </w:r>
      <w:r w:rsidRPr="008C1933">
        <w:rPr>
          <w:rFonts w:asciiTheme="minorEastAsia" w:eastAsiaTheme="minorEastAsia" w:hAnsiTheme="minorEastAsia" w:cstheme="minorEastAsia" w:hint="eastAsia"/>
          <w:bCs/>
          <w:sz w:val="28"/>
          <w:szCs w:val="28"/>
        </w:rPr>
        <w:t>项目于</w:t>
      </w:r>
      <w:r w:rsidRPr="008C1933">
        <w:rPr>
          <w:rFonts w:asciiTheme="minorEastAsia" w:eastAsiaTheme="minorEastAsia" w:hAnsiTheme="minorEastAsia" w:cstheme="minorEastAsia" w:hint="eastAsia"/>
          <w:sz w:val="28"/>
          <w:szCs w:val="28"/>
        </w:rPr>
        <w:t>2016年8月开工，</w:t>
      </w:r>
      <w:r w:rsidRPr="008C1933">
        <w:rPr>
          <w:rFonts w:asciiTheme="minorEastAsia" w:eastAsiaTheme="minorEastAsia" w:hAnsiTheme="minorEastAsia" w:cstheme="minorEastAsia"/>
          <w:sz w:val="28"/>
          <w:szCs w:val="28"/>
        </w:rPr>
        <w:t>计划</w:t>
      </w:r>
      <w:r w:rsidRPr="008C1933">
        <w:rPr>
          <w:rFonts w:asciiTheme="minorEastAsia" w:eastAsiaTheme="minorEastAsia" w:hAnsiTheme="minorEastAsia" w:cstheme="minorEastAsia" w:hint="eastAsia"/>
          <w:sz w:val="28"/>
          <w:szCs w:val="28"/>
        </w:rPr>
        <w:t>2023年12月完工。</w:t>
      </w:r>
    </w:p>
    <w:p w14:paraId="09B5125E"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highlight w:val="yellow"/>
        </w:rPr>
      </w:pPr>
      <w:r w:rsidRPr="008C1933">
        <w:rPr>
          <w:rFonts w:asciiTheme="minorEastAsia" w:eastAsiaTheme="minorEastAsia" w:hAnsiTheme="minorEastAsia" w:cstheme="minorEastAsia"/>
          <w:sz w:val="28"/>
          <w:szCs w:val="28"/>
        </w:rPr>
        <w:t>本项目截止</w:t>
      </w:r>
      <w:r w:rsidRPr="008C1933">
        <w:rPr>
          <w:rFonts w:asciiTheme="minorEastAsia" w:eastAsiaTheme="minorEastAsia" w:hAnsiTheme="minorEastAsia" w:cstheme="minorEastAsia" w:hint="eastAsia"/>
          <w:sz w:val="28"/>
          <w:szCs w:val="28"/>
        </w:rPr>
        <w:t>2019年7月底，完工里程37.688公里，</w:t>
      </w:r>
    </w:p>
    <w:p w14:paraId="028E45B1"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bCs/>
          <w:sz w:val="28"/>
          <w:szCs w:val="28"/>
        </w:rPr>
        <w:t>截止</w:t>
      </w:r>
      <w:r w:rsidRPr="008C1933">
        <w:rPr>
          <w:rFonts w:asciiTheme="minorEastAsia" w:eastAsiaTheme="minorEastAsia" w:hAnsiTheme="minorEastAsia" w:cstheme="minorEastAsia" w:hint="eastAsia"/>
          <w:bCs/>
          <w:sz w:val="28"/>
          <w:szCs w:val="28"/>
        </w:rPr>
        <w:t>2019年3月31日，</w:t>
      </w:r>
      <w:r w:rsidRPr="008C1933">
        <w:rPr>
          <w:rFonts w:asciiTheme="minorEastAsia" w:eastAsiaTheme="minorEastAsia" w:hAnsiTheme="minorEastAsia" w:cstheme="minorEastAsia"/>
          <w:bCs/>
          <w:sz w:val="28"/>
          <w:szCs w:val="28"/>
        </w:rPr>
        <w:t>本项目</w:t>
      </w:r>
      <w:r w:rsidRPr="008C1933">
        <w:rPr>
          <w:rFonts w:asciiTheme="minorEastAsia" w:eastAsiaTheme="minorEastAsia" w:hAnsiTheme="minorEastAsia" w:cstheme="minorEastAsia" w:hint="eastAsia"/>
          <w:bCs/>
          <w:sz w:val="28"/>
          <w:szCs w:val="28"/>
        </w:rPr>
        <w:t>已累计完成投资额</w:t>
      </w:r>
      <w:r w:rsidRPr="008C1933">
        <w:rPr>
          <w:rFonts w:asciiTheme="minorEastAsia" w:eastAsiaTheme="minorEastAsia" w:hAnsiTheme="minorEastAsia" w:cstheme="minorEastAsia"/>
          <w:bCs/>
          <w:sz w:val="28"/>
          <w:szCs w:val="28"/>
        </w:rPr>
        <w:t>23760</w:t>
      </w:r>
      <w:r w:rsidRPr="008C1933">
        <w:rPr>
          <w:rFonts w:asciiTheme="minorEastAsia" w:eastAsiaTheme="minorEastAsia" w:hAnsiTheme="minorEastAsia" w:cstheme="minorEastAsia" w:hint="eastAsia"/>
          <w:bCs/>
          <w:sz w:val="28"/>
          <w:szCs w:val="28"/>
        </w:rPr>
        <w:t>万元，占</w:t>
      </w:r>
      <w:r w:rsidRPr="008C1933">
        <w:rPr>
          <w:rFonts w:asciiTheme="minorEastAsia" w:eastAsiaTheme="minorEastAsia" w:hAnsiTheme="minorEastAsia" w:cstheme="minorEastAsia"/>
          <w:bCs/>
          <w:sz w:val="28"/>
          <w:szCs w:val="28"/>
        </w:rPr>
        <w:t>总投资额</w:t>
      </w:r>
      <w:r w:rsidRPr="008C1933">
        <w:rPr>
          <w:rFonts w:asciiTheme="minorEastAsia" w:eastAsiaTheme="minorEastAsia" w:hAnsiTheme="minorEastAsia" w:cstheme="minorEastAsia" w:hint="eastAsia"/>
          <w:bCs/>
          <w:sz w:val="28"/>
          <w:szCs w:val="28"/>
        </w:rPr>
        <w:t>的</w:t>
      </w:r>
      <w:r w:rsidRPr="008C1933">
        <w:rPr>
          <w:rFonts w:asciiTheme="minorEastAsia" w:eastAsiaTheme="minorEastAsia" w:hAnsiTheme="minorEastAsia" w:cstheme="minorEastAsia"/>
          <w:bCs/>
          <w:sz w:val="28"/>
          <w:szCs w:val="28"/>
        </w:rPr>
        <w:t>64.91</w:t>
      </w:r>
      <w:r w:rsidRPr="008C1933">
        <w:rPr>
          <w:rFonts w:asciiTheme="minorEastAsia" w:eastAsiaTheme="minorEastAsia" w:hAnsiTheme="minorEastAsia" w:cstheme="minorEastAsia" w:hint="eastAsia"/>
          <w:bCs/>
          <w:sz w:val="28"/>
          <w:szCs w:val="28"/>
        </w:rPr>
        <w:t>%。</w:t>
      </w:r>
    </w:p>
    <w:p w14:paraId="27144ADA" w14:textId="77777777" w:rsidR="00C82845" w:rsidRPr="008C1933" w:rsidRDefault="00780B77">
      <w:pPr>
        <w:pStyle w:val="2"/>
        <w:spacing w:before="0" w:after="0" w:line="600" w:lineRule="exact"/>
        <w:ind w:firstLineChars="196" w:firstLine="549"/>
        <w:rPr>
          <w:rFonts w:asciiTheme="minorEastAsia" w:eastAsiaTheme="minorEastAsia" w:hAnsiTheme="minorEastAsia" w:cstheme="minorEastAsia"/>
          <w:bCs w:val="0"/>
          <w:sz w:val="28"/>
          <w:szCs w:val="28"/>
        </w:rPr>
      </w:pPr>
      <w:bookmarkStart w:id="130" w:name="_Toc1098862013"/>
      <w:bookmarkStart w:id="131" w:name="_Toc2046199721"/>
      <w:r w:rsidRPr="008C1933">
        <w:rPr>
          <w:rFonts w:asciiTheme="minorEastAsia" w:eastAsiaTheme="minorEastAsia" w:hAnsiTheme="minorEastAsia" w:cstheme="minorEastAsia" w:hint="eastAsia"/>
          <w:bCs w:val="0"/>
          <w:sz w:val="28"/>
          <w:szCs w:val="28"/>
        </w:rPr>
        <w:t>五、债券重大公开事项</w:t>
      </w:r>
      <w:bookmarkEnd w:id="130"/>
      <w:bookmarkEnd w:id="131"/>
    </w:p>
    <w:p w14:paraId="508865D6" w14:textId="77777777" w:rsidR="00C82845" w:rsidRPr="008C1933" w:rsidRDefault="00780B77">
      <w:pPr>
        <w:adjustRightInd w:val="0"/>
        <w:snapToGrid w:val="0"/>
        <w:spacing w:line="600" w:lineRule="exact"/>
        <w:ind w:firstLineChars="200" w:firstLine="560"/>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bCs/>
          <w:sz w:val="28"/>
          <w:szCs w:val="28"/>
        </w:rPr>
        <w:t>截止</w:t>
      </w:r>
      <w:r w:rsidRPr="008C1933">
        <w:rPr>
          <w:rFonts w:asciiTheme="minorEastAsia" w:eastAsiaTheme="minorEastAsia" w:hAnsiTheme="minorEastAsia" w:cstheme="minorEastAsia" w:hint="eastAsia"/>
          <w:bCs/>
          <w:sz w:val="28"/>
          <w:szCs w:val="28"/>
        </w:rPr>
        <w:t>2018年末，本单位所在债券资金使用地区未发生可能影响当地一般公共预算收入的重大事项。</w:t>
      </w:r>
    </w:p>
    <w:p w14:paraId="1BB7AF04" w14:textId="77777777" w:rsidR="00C82845" w:rsidRPr="008C1933" w:rsidRDefault="00C82845">
      <w:pPr>
        <w:rPr>
          <w:rFonts w:asciiTheme="minorEastAsia" w:eastAsiaTheme="minorEastAsia" w:hAnsiTheme="minorEastAsia" w:cstheme="minorEastAsia"/>
          <w:sz w:val="28"/>
          <w:szCs w:val="28"/>
        </w:rPr>
      </w:pPr>
    </w:p>
    <w:p w14:paraId="70C1F1FC" w14:textId="77777777" w:rsidR="00C82845" w:rsidRPr="008C1933" w:rsidRDefault="00780B77">
      <w:pPr>
        <w:jc w:val="right"/>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平定县交通运输局</w:t>
      </w:r>
    </w:p>
    <w:p w14:paraId="5B6D3FF7" w14:textId="77777777" w:rsidR="00C82845" w:rsidRPr="008C1933" w:rsidRDefault="00780B77">
      <w:pPr>
        <w:jc w:val="right"/>
        <w:rPr>
          <w:rFonts w:asciiTheme="minorEastAsia" w:eastAsiaTheme="minorEastAsia" w:hAnsiTheme="minorEastAsia" w:cstheme="minorEastAsia"/>
          <w:bCs/>
          <w:sz w:val="28"/>
          <w:szCs w:val="28"/>
        </w:rPr>
      </w:pPr>
      <w:r w:rsidRPr="008C1933">
        <w:rPr>
          <w:rFonts w:asciiTheme="minorEastAsia" w:eastAsiaTheme="minorEastAsia" w:hAnsiTheme="minorEastAsia" w:cstheme="minorEastAsia" w:hint="eastAsia"/>
          <w:bCs/>
          <w:sz w:val="28"/>
          <w:szCs w:val="28"/>
        </w:rPr>
        <w:t>二〇一九年</w:t>
      </w:r>
      <w:r w:rsidRPr="008C1933">
        <w:rPr>
          <w:rFonts w:asciiTheme="minorEastAsia" w:eastAsiaTheme="minorEastAsia" w:hAnsiTheme="minorEastAsia" w:cstheme="minorEastAsia"/>
          <w:bCs/>
          <w:sz w:val="28"/>
          <w:szCs w:val="28"/>
        </w:rPr>
        <w:t>八</w:t>
      </w:r>
      <w:r w:rsidRPr="008C1933">
        <w:rPr>
          <w:rFonts w:asciiTheme="minorEastAsia" w:eastAsiaTheme="minorEastAsia" w:hAnsiTheme="minorEastAsia" w:cstheme="minorEastAsia" w:hint="eastAsia"/>
          <w:bCs/>
          <w:sz w:val="28"/>
          <w:szCs w:val="28"/>
        </w:rPr>
        <w:t>月</w:t>
      </w:r>
    </w:p>
    <w:p w14:paraId="093BC478" w14:textId="77777777" w:rsidR="00C82845" w:rsidRDefault="00C82845">
      <w:pPr>
        <w:jc w:val="right"/>
        <w:rPr>
          <w:rFonts w:asciiTheme="minorEastAsia" w:hAnsiTheme="minorEastAsia" w:cstheme="minorEastAsia"/>
          <w:bCs/>
          <w:sz w:val="28"/>
          <w:szCs w:val="28"/>
        </w:rPr>
      </w:pPr>
    </w:p>
    <w:p w14:paraId="54ECEBFC" w14:textId="77777777" w:rsidR="00C82845" w:rsidRDefault="00C82845">
      <w:pPr>
        <w:jc w:val="right"/>
        <w:rPr>
          <w:rFonts w:asciiTheme="minorEastAsia" w:hAnsiTheme="minorEastAsia" w:cstheme="minorEastAsia"/>
          <w:bCs/>
          <w:sz w:val="28"/>
          <w:szCs w:val="28"/>
        </w:rPr>
      </w:pPr>
    </w:p>
    <w:p w14:paraId="20260BD3" w14:textId="77777777" w:rsidR="00C82845" w:rsidRDefault="00C82845">
      <w:pPr>
        <w:jc w:val="right"/>
        <w:rPr>
          <w:rFonts w:asciiTheme="minorEastAsia" w:hAnsiTheme="minorEastAsia" w:cstheme="minorEastAsia"/>
          <w:bCs/>
          <w:sz w:val="28"/>
          <w:szCs w:val="28"/>
        </w:rPr>
      </w:pPr>
    </w:p>
    <w:p w14:paraId="6EA058FE" w14:textId="77777777" w:rsidR="00C82845" w:rsidRDefault="00C82845">
      <w:pPr>
        <w:jc w:val="right"/>
        <w:rPr>
          <w:rFonts w:asciiTheme="minorEastAsia" w:hAnsiTheme="minorEastAsia" w:cstheme="minorEastAsia"/>
          <w:bCs/>
          <w:sz w:val="28"/>
          <w:szCs w:val="28"/>
        </w:rPr>
      </w:pPr>
    </w:p>
    <w:p w14:paraId="18830315" w14:textId="77777777" w:rsidR="00C82845" w:rsidRDefault="00C82845">
      <w:pPr>
        <w:jc w:val="right"/>
        <w:rPr>
          <w:rFonts w:asciiTheme="minorEastAsia" w:hAnsiTheme="minorEastAsia" w:cstheme="minorEastAsia"/>
          <w:bCs/>
          <w:sz w:val="28"/>
          <w:szCs w:val="28"/>
        </w:rPr>
      </w:pPr>
    </w:p>
    <w:p w14:paraId="751A0B60" w14:textId="77777777" w:rsidR="00C82845" w:rsidRDefault="00C82845">
      <w:pPr>
        <w:jc w:val="right"/>
        <w:rPr>
          <w:rFonts w:asciiTheme="minorEastAsia" w:hAnsiTheme="minorEastAsia" w:cstheme="minorEastAsia"/>
          <w:bCs/>
          <w:sz w:val="28"/>
          <w:szCs w:val="28"/>
        </w:rPr>
      </w:pPr>
    </w:p>
    <w:p w14:paraId="03335E69" w14:textId="77777777" w:rsidR="00C82845" w:rsidRDefault="00C82845">
      <w:pPr>
        <w:jc w:val="right"/>
        <w:rPr>
          <w:rFonts w:asciiTheme="minorEastAsia" w:hAnsiTheme="minorEastAsia" w:cstheme="minorEastAsia"/>
          <w:bCs/>
          <w:sz w:val="28"/>
          <w:szCs w:val="28"/>
        </w:rPr>
      </w:pPr>
    </w:p>
    <w:p w14:paraId="64B9916C" w14:textId="77777777" w:rsidR="00C82845" w:rsidRDefault="00C82845">
      <w:pPr>
        <w:jc w:val="right"/>
        <w:rPr>
          <w:rFonts w:asciiTheme="minorEastAsia" w:hAnsiTheme="minorEastAsia" w:cstheme="minorEastAsia"/>
          <w:bCs/>
          <w:sz w:val="28"/>
          <w:szCs w:val="28"/>
        </w:rPr>
      </w:pPr>
    </w:p>
    <w:p w14:paraId="3E0CCDAE" w14:textId="77777777" w:rsidR="00C82845" w:rsidRDefault="00C82845">
      <w:pPr>
        <w:jc w:val="right"/>
        <w:rPr>
          <w:rFonts w:asciiTheme="minorEastAsia" w:hAnsiTheme="minorEastAsia" w:cstheme="minorEastAsia"/>
          <w:bCs/>
          <w:sz w:val="28"/>
          <w:szCs w:val="28"/>
        </w:rPr>
      </w:pPr>
    </w:p>
    <w:p w14:paraId="0C3B56D8" w14:textId="77777777" w:rsidR="00C82845" w:rsidRDefault="00C82845">
      <w:pPr>
        <w:jc w:val="right"/>
        <w:rPr>
          <w:rFonts w:asciiTheme="minorEastAsia" w:hAnsiTheme="minorEastAsia" w:cstheme="minorEastAsia"/>
          <w:bCs/>
          <w:sz w:val="28"/>
          <w:szCs w:val="28"/>
        </w:rPr>
      </w:pPr>
    </w:p>
    <w:p w14:paraId="5B7F4CA5" w14:textId="77777777" w:rsidR="00C82845" w:rsidRPr="008C1933" w:rsidRDefault="00780B77" w:rsidP="008C1933">
      <w:pPr>
        <w:pStyle w:val="2"/>
        <w:spacing w:before="0" w:after="0" w:line="600" w:lineRule="exact"/>
        <w:jc w:val="center"/>
        <w:rPr>
          <w:rFonts w:asciiTheme="minorEastAsia" w:eastAsiaTheme="minorEastAsia" w:hAnsiTheme="minorEastAsia" w:cstheme="minorEastAsia"/>
        </w:rPr>
      </w:pPr>
      <w:bookmarkStart w:id="132" w:name="_Toc675587789"/>
      <w:r w:rsidRPr="008C1933">
        <w:rPr>
          <w:rFonts w:asciiTheme="minorEastAsia" w:eastAsiaTheme="minorEastAsia" w:hAnsiTheme="minorEastAsia" w:cstheme="minorEastAsia" w:hint="eastAsia"/>
        </w:rPr>
        <w:lastRenderedPageBreak/>
        <w:t>平定县农业农村局</w:t>
      </w:r>
      <w:bookmarkEnd w:id="132"/>
    </w:p>
    <w:p w14:paraId="3DAC4E47" w14:textId="77777777" w:rsidR="00C82845" w:rsidRPr="008C1933" w:rsidRDefault="00780B77" w:rsidP="008C1933">
      <w:pPr>
        <w:pStyle w:val="2"/>
        <w:spacing w:before="0" w:after="0" w:line="600" w:lineRule="exact"/>
        <w:jc w:val="center"/>
        <w:rPr>
          <w:rFonts w:asciiTheme="minorEastAsia" w:eastAsiaTheme="minorEastAsia" w:hAnsiTheme="minorEastAsia" w:cstheme="minorEastAsia"/>
        </w:rPr>
      </w:pPr>
      <w:bookmarkStart w:id="133" w:name="_Toc857928034"/>
      <w:r w:rsidRPr="008C1933">
        <w:rPr>
          <w:rFonts w:asciiTheme="minorEastAsia" w:eastAsiaTheme="minorEastAsia" w:hAnsiTheme="minorEastAsia" w:cstheme="minorEastAsia" w:hint="eastAsia"/>
        </w:rPr>
        <w:t>债券存续期信息公示</w:t>
      </w:r>
      <w:bookmarkEnd w:id="133"/>
    </w:p>
    <w:p w14:paraId="1643C8B2" w14:textId="77777777" w:rsidR="00C82845" w:rsidRDefault="00780B77">
      <w:pPr>
        <w:ind w:firstLineChars="200" w:firstLine="560"/>
        <w:rPr>
          <w:rFonts w:asciiTheme="minorEastAsia" w:hAnsiTheme="minorEastAsia" w:cstheme="minorEastAsia"/>
          <w:b/>
          <w:sz w:val="28"/>
          <w:szCs w:val="28"/>
        </w:rPr>
      </w:pPr>
      <w:r>
        <w:rPr>
          <w:rFonts w:asciiTheme="minorEastAsia" w:hAnsiTheme="minorEastAsia" w:cstheme="minorEastAsia" w:hint="eastAsia"/>
          <w:b/>
          <w:sz w:val="28"/>
          <w:szCs w:val="28"/>
        </w:rPr>
        <w:t>一、债券资金使用单位</w:t>
      </w:r>
    </w:p>
    <w:p w14:paraId="41771268" w14:textId="77777777" w:rsidR="00C82845" w:rsidRDefault="00780B77">
      <w:pPr>
        <w:adjustRightInd w:val="0"/>
        <w:snapToGrid w:val="0"/>
        <w:spacing w:line="600" w:lineRule="exact"/>
        <w:ind w:firstLine="560"/>
        <w:rPr>
          <w:rFonts w:asciiTheme="minorEastAsia" w:hAnsiTheme="minorEastAsia" w:cstheme="minorEastAsia"/>
          <w:bCs/>
          <w:color w:val="FF0000"/>
          <w:sz w:val="28"/>
          <w:szCs w:val="28"/>
        </w:rPr>
      </w:pPr>
      <w:r>
        <w:rPr>
          <w:rFonts w:asciiTheme="minorEastAsia" w:hAnsiTheme="minorEastAsia" w:cstheme="minorEastAsia" w:hint="eastAsia"/>
          <w:bCs/>
          <w:sz w:val="28"/>
          <w:szCs w:val="28"/>
        </w:rPr>
        <w:t>本次信息公示所涉一般债券资金</w:t>
      </w:r>
      <w:r>
        <w:rPr>
          <w:rFonts w:asciiTheme="minorEastAsia" w:hAnsiTheme="minorEastAsia" w:cstheme="minorEastAsia"/>
          <w:bCs/>
          <w:sz w:val="28"/>
          <w:szCs w:val="28"/>
        </w:rPr>
        <w:t>的</w:t>
      </w:r>
      <w:r>
        <w:rPr>
          <w:rFonts w:asciiTheme="minorEastAsia" w:hAnsiTheme="minorEastAsia" w:cstheme="minorEastAsia" w:hint="eastAsia"/>
          <w:bCs/>
          <w:sz w:val="28"/>
          <w:szCs w:val="28"/>
        </w:rPr>
        <w:t>使用单位：平定县农业农村局</w:t>
      </w:r>
      <w:r>
        <w:rPr>
          <w:rFonts w:asciiTheme="minorEastAsia" w:hAnsiTheme="minorEastAsia" w:cstheme="minorEastAsia"/>
          <w:bCs/>
          <w:sz w:val="28"/>
          <w:szCs w:val="28"/>
        </w:rPr>
        <w:t>。</w:t>
      </w:r>
      <w:r>
        <w:rPr>
          <w:rFonts w:hint="eastAsia"/>
          <w:bCs/>
          <w:sz w:val="28"/>
          <w:szCs w:val="28"/>
        </w:rPr>
        <w:t>本单位依法取得了平定县委机构编制委员会颁发的《</w:t>
      </w:r>
      <w:r>
        <w:rPr>
          <w:rFonts w:asciiTheme="minorEastAsia" w:hAnsiTheme="minorEastAsia" w:cstheme="minorEastAsia" w:hint="eastAsia"/>
          <w:bCs/>
          <w:sz w:val="28"/>
          <w:szCs w:val="28"/>
        </w:rPr>
        <w:t>机关法人证书</w:t>
      </w:r>
      <w:r>
        <w:rPr>
          <w:rFonts w:hint="eastAsia"/>
          <w:bCs/>
          <w:sz w:val="28"/>
          <w:szCs w:val="28"/>
        </w:rPr>
        <w:t>》</w:t>
      </w:r>
      <w:r>
        <w:rPr>
          <w:rFonts w:asciiTheme="minorEastAsia" w:hAnsiTheme="minorEastAsia" w:cstheme="minorEastAsia" w:hint="eastAsia"/>
          <w:bCs/>
          <w:sz w:val="28"/>
          <w:szCs w:val="28"/>
        </w:rPr>
        <w:t>。基本信息如下：</w:t>
      </w:r>
    </w:p>
    <w:tbl>
      <w:tblPr>
        <w:tblW w:w="8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3"/>
        <w:gridCol w:w="5693"/>
      </w:tblGrid>
      <w:tr w:rsidR="00C82845" w14:paraId="455F7015" w14:textId="77777777">
        <w:trPr>
          <w:jc w:val="center"/>
        </w:trPr>
        <w:tc>
          <w:tcPr>
            <w:tcW w:w="2603" w:type="dxa"/>
          </w:tcPr>
          <w:p w14:paraId="1009ED09"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bCs/>
                <w:sz w:val="28"/>
                <w:szCs w:val="28"/>
              </w:rPr>
              <w:t>机构</w:t>
            </w:r>
            <w:r>
              <w:rPr>
                <w:rFonts w:asciiTheme="minorEastAsia" w:hAnsiTheme="minorEastAsia" w:cstheme="minorEastAsia" w:hint="eastAsia"/>
                <w:bCs/>
                <w:sz w:val="28"/>
                <w:szCs w:val="28"/>
              </w:rPr>
              <w:t>名称</w:t>
            </w:r>
          </w:p>
        </w:tc>
        <w:tc>
          <w:tcPr>
            <w:tcW w:w="5693" w:type="dxa"/>
          </w:tcPr>
          <w:p w14:paraId="67D73028" w14:textId="77777777" w:rsidR="00C82845" w:rsidRDefault="00780B77">
            <w:pPr>
              <w:adjustRightInd w:val="0"/>
              <w:snapToGrid w:val="0"/>
              <w:spacing w:line="600" w:lineRule="exact"/>
              <w:jc w:val="center"/>
              <w:rPr>
                <w:rFonts w:asciiTheme="minorEastAsia" w:hAnsiTheme="minorEastAsia" w:cstheme="minorEastAsia"/>
                <w:bCs/>
                <w:sz w:val="28"/>
                <w:szCs w:val="28"/>
                <w:highlight w:val="yellow"/>
              </w:rPr>
            </w:pPr>
            <w:r>
              <w:rPr>
                <w:rFonts w:asciiTheme="minorEastAsia" w:hAnsiTheme="minorEastAsia" w:cstheme="minorEastAsia" w:hint="eastAsia"/>
                <w:bCs/>
                <w:color w:val="000000"/>
                <w:sz w:val="28"/>
                <w:szCs w:val="28"/>
              </w:rPr>
              <w:t>平定县农业农村局</w:t>
            </w:r>
          </w:p>
        </w:tc>
      </w:tr>
      <w:tr w:rsidR="00C82845" w14:paraId="0FDEE900" w14:textId="77777777">
        <w:trPr>
          <w:jc w:val="center"/>
        </w:trPr>
        <w:tc>
          <w:tcPr>
            <w:tcW w:w="2603" w:type="dxa"/>
          </w:tcPr>
          <w:p w14:paraId="795BB1A3"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统一社会信用代码</w:t>
            </w:r>
          </w:p>
        </w:tc>
        <w:tc>
          <w:tcPr>
            <w:tcW w:w="5693" w:type="dxa"/>
          </w:tcPr>
          <w:p w14:paraId="4DBABC84" w14:textId="77777777" w:rsidR="00C82845" w:rsidRDefault="00780B77">
            <w:pPr>
              <w:adjustRightInd w:val="0"/>
              <w:snapToGrid w:val="0"/>
              <w:spacing w:line="600" w:lineRule="exact"/>
              <w:jc w:val="center"/>
              <w:rPr>
                <w:rFonts w:asciiTheme="minorEastAsia" w:hAnsiTheme="minorEastAsia" w:cstheme="minorEastAsia"/>
                <w:bCs/>
                <w:sz w:val="28"/>
                <w:szCs w:val="28"/>
                <w:highlight w:val="yellow"/>
              </w:rPr>
            </w:pPr>
            <w:r>
              <w:rPr>
                <w:rFonts w:asciiTheme="minorEastAsia" w:hAnsiTheme="minorEastAsia" w:cstheme="minorEastAsia" w:hint="eastAsia"/>
                <w:bCs/>
                <w:color w:val="000000"/>
                <w:sz w:val="28"/>
                <w:szCs w:val="28"/>
              </w:rPr>
              <w:t>11140321012330218J</w:t>
            </w:r>
          </w:p>
        </w:tc>
      </w:tr>
      <w:tr w:rsidR="00C82845" w14:paraId="7E8B6BA9" w14:textId="77777777">
        <w:trPr>
          <w:jc w:val="center"/>
        </w:trPr>
        <w:tc>
          <w:tcPr>
            <w:tcW w:w="2603" w:type="dxa"/>
          </w:tcPr>
          <w:p w14:paraId="759D5EB1"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负责人/法定代表人</w:t>
            </w:r>
          </w:p>
        </w:tc>
        <w:tc>
          <w:tcPr>
            <w:tcW w:w="5693" w:type="dxa"/>
          </w:tcPr>
          <w:p w14:paraId="3146A742" w14:textId="77777777" w:rsidR="00C82845" w:rsidRDefault="00780B77">
            <w:pPr>
              <w:adjustRightInd w:val="0"/>
              <w:snapToGrid w:val="0"/>
              <w:spacing w:line="600" w:lineRule="exact"/>
              <w:jc w:val="center"/>
              <w:rPr>
                <w:rFonts w:asciiTheme="minorEastAsia" w:hAnsiTheme="minorEastAsia" w:cstheme="minorEastAsia"/>
                <w:bCs/>
                <w:sz w:val="28"/>
                <w:szCs w:val="28"/>
                <w:highlight w:val="yellow"/>
              </w:rPr>
            </w:pPr>
            <w:r>
              <w:rPr>
                <w:rFonts w:asciiTheme="minorEastAsia" w:hAnsiTheme="minorEastAsia" w:cstheme="minorEastAsia" w:hint="eastAsia"/>
                <w:bCs/>
                <w:color w:val="000000"/>
                <w:sz w:val="28"/>
                <w:szCs w:val="28"/>
              </w:rPr>
              <w:t>任和平</w:t>
            </w:r>
          </w:p>
        </w:tc>
      </w:tr>
      <w:tr w:rsidR="00C82845" w14:paraId="66607763" w14:textId="77777777">
        <w:trPr>
          <w:jc w:val="center"/>
        </w:trPr>
        <w:tc>
          <w:tcPr>
            <w:tcW w:w="2603" w:type="dxa"/>
          </w:tcPr>
          <w:p w14:paraId="45AE26AF"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地址</w:t>
            </w:r>
          </w:p>
        </w:tc>
        <w:tc>
          <w:tcPr>
            <w:tcW w:w="5693" w:type="dxa"/>
          </w:tcPr>
          <w:p w14:paraId="450EDDD1" w14:textId="77777777" w:rsidR="00C82845" w:rsidRDefault="00780B77">
            <w:pPr>
              <w:adjustRightInd w:val="0"/>
              <w:snapToGrid w:val="0"/>
              <w:spacing w:line="600" w:lineRule="exact"/>
              <w:jc w:val="center"/>
              <w:rPr>
                <w:rFonts w:asciiTheme="minorEastAsia" w:hAnsiTheme="minorEastAsia" w:cstheme="minorEastAsia"/>
                <w:bCs/>
                <w:sz w:val="28"/>
                <w:szCs w:val="28"/>
                <w:highlight w:val="yellow"/>
              </w:rPr>
            </w:pPr>
            <w:r>
              <w:rPr>
                <w:rFonts w:asciiTheme="minorEastAsia" w:hAnsiTheme="minorEastAsia" w:cstheme="minorEastAsia" w:hint="eastAsia"/>
                <w:bCs/>
                <w:color w:val="000000"/>
                <w:sz w:val="28"/>
                <w:szCs w:val="28"/>
              </w:rPr>
              <w:t>平定县东大街111号</w:t>
            </w:r>
          </w:p>
        </w:tc>
      </w:tr>
      <w:tr w:rsidR="00C82845" w14:paraId="12439A87" w14:textId="77777777">
        <w:trPr>
          <w:jc w:val="center"/>
        </w:trPr>
        <w:tc>
          <w:tcPr>
            <w:tcW w:w="2603" w:type="dxa"/>
          </w:tcPr>
          <w:p w14:paraId="1DD0F05A"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bCs/>
                <w:sz w:val="28"/>
                <w:szCs w:val="28"/>
              </w:rPr>
              <w:t>机构性质</w:t>
            </w:r>
          </w:p>
        </w:tc>
        <w:tc>
          <w:tcPr>
            <w:tcW w:w="5693" w:type="dxa"/>
          </w:tcPr>
          <w:p w14:paraId="73A168EF" w14:textId="77777777" w:rsidR="00C82845" w:rsidRDefault="00780B77">
            <w:pPr>
              <w:adjustRightInd w:val="0"/>
              <w:snapToGrid w:val="0"/>
              <w:spacing w:line="600" w:lineRule="exact"/>
              <w:jc w:val="center"/>
              <w:rPr>
                <w:rFonts w:asciiTheme="minorEastAsia" w:hAnsiTheme="minorEastAsia" w:cstheme="minorEastAsia"/>
                <w:bCs/>
                <w:color w:val="000000"/>
                <w:sz w:val="28"/>
                <w:szCs w:val="28"/>
              </w:rPr>
            </w:pPr>
            <w:r>
              <w:rPr>
                <w:rFonts w:asciiTheme="minorEastAsia" w:hAnsiTheme="minorEastAsia" w:cstheme="minorEastAsia"/>
                <w:bCs/>
                <w:color w:val="000000"/>
                <w:sz w:val="28"/>
                <w:szCs w:val="28"/>
              </w:rPr>
              <w:t>机关</w:t>
            </w:r>
          </w:p>
        </w:tc>
      </w:tr>
      <w:tr w:rsidR="00C82845" w14:paraId="260E5EAF" w14:textId="77777777">
        <w:trPr>
          <w:jc w:val="center"/>
        </w:trPr>
        <w:tc>
          <w:tcPr>
            <w:tcW w:w="2603" w:type="dxa"/>
          </w:tcPr>
          <w:p w14:paraId="468BF0B4"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登记部门</w:t>
            </w:r>
          </w:p>
        </w:tc>
        <w:tc>
          <w:tcPr>
            <w:tcW w:w="5693" w:type="dxa"/>
          </w:tcPr>
          <w:p w14:paraId="019E040F" w14:textId="77777777" w:rsidR="00C82845" w:rsidRDefault="00780B77">
            <w:pPr>
              <w:adjustRightInd w:val="0"/>
              <w:snapToGrid w:val="0"/>
              <w:spacing w:line="600" w:lineRule="exact"/>
              <w:jc w:val="center"/>
              <w:rPr>
                <w:rFonts w:asciiTheme="minorEastAsia" w:hAnsiTheme="minorEastAsia" w:cstheme="minorEastAsia"/>
                <w:bCs/>
                <w:sz w:val="28"/>
                <w:szCs w:val="28"/>
                <w:highlight w:val="yellow"/>
              </w:rPr>
            </w:pPr>
            <w:r>
              <w:rPr>
                <w:rFonts w:asciiTheme="minorEastAsia" w:hAnsiTheme="minorEastAsia" w:cstheme="minorEastAsia" w:hint="eastAsia"/>
                <w:bCs/>
                <w:color w:val="000000"/>
                <w:sz w:val="28"/>
                <w:szCs w:val="28"/>
              </w:rPr>
              <w:t>平定县委机构编制委员会</w:t>
            </w:r>
          </w:p>
        </w:tc>
      </w:tr>
      <w:tr w:rsidR="00C82845" w14:paraId="5D242C12" w14:textId="77777777">
        <w:trPr>
          <w:trHeight w:val="590"/>
          <w:jc w:val="center"/>
        </w:trPr>
        <w:tc>
          <w:tcPr>
            <w:tcW w:w="2603" w:type="dxa"/>
          </w:tcPr>
          <w:p w14:paraId="10533200"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sz w:val="28"/>
                <w:szCs w:val="28"/>
              </w:rPr>
              <w:t>颁发日期</w:t>
            </w:r>
          </w:p>
        </w:tc>
        <w:tc>
          <w:tcPr>
            <w:tcW w:w="5693" w:type="dxa"/>
          </w:tcPr>
          <w:p w14:paraId="62B1E17C" w14:textId="77777777" w:rsidR="00C82845" w:rsidRDefault="00780B77">
            <w:pPr>
              <w:adjustRightInd w:val="0"/>
              <w:snapToGrid w:val="0"/>
              <w:spacing w:line="600" w:lineRule="exact"/>
              <w:jc w:val="center"/>
              <w:rPr>
                <w:rFonts w:asciiTheme="minorEastAsia" w:hAnsiTheme="minorEastAsia" w:cstheme="minorEastAsia"/>
                <w:bCs/>
                <w:sz w:val="28"/>
                <w:szCs w:val="28"/>
              </w:rPr>
            </w:pPr>
            <w:r>
              <w:rPr>
                <w:rFonts w:asciiTheme="minorEastAsia" w:hAnsiTheme="minorEastAsia" w:cstheme="minorEastAsia" w:hint="eastAsia"/>
                <w:bCs/>
                <w:color w:val="000000"/>
                <w:sz w:val="28"/>
                <w:szCs w:val="28"/>
              </w:rPr>
              <w:t>2019年03月14日</w:t>
            </w:r>
          </w:p>
        </w:tc>
      </w:tr>
    </w:tbl>
    <w:p w14:paraId="4FBBA4C6" w14:textId="77777777" w:rsidR="00C82845" w:rsidRDefault="00780B77">
      <w:pPr>
        <w:ind w:firstLineChars="200" w:firstLine="560"/>
        <w:rPr>
          <w:rFonts w:asciiTheme="minorEastAsia" w:hAnsiTheme="minorEastAsia" w:cstheme="minorEastAsia"/>
          <w:b/>
          <w:sz w:val="28"/>
          <w:szCs w:val="28"/>
        </w:rPr>
      </w:pPr>
      <w:r>
        <w:rPr>
          <w:rFonts w:asciiTheme="minorEastAsia" w:hAnsiTheme="minorEastAsia" w:cstheme="minorEastAsia" w:hint="eastAsia"/>
          <w:b/>
          <w:sz w:val="28"/>
          <w:szCs w:val="28"/>
        </w:rPr>
        <w:t>二、债券资金拨付情况</w:t>
      </w:r>
    </w:p>
    <w:p w14:paraId="6CAD31E5" w14:textId="77777777" w:rsidR="00C82845" w:rsidRDefault="00780B77">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2018年</w:t>
      </w:r>
      <w:r>
        <w:rPr>
          <w:rFonts w:asciiTheme="minorEastAsia" w:hAnsiTheme="minorEastAsia" w:cstheme="minorEastAsia"/>
          <w:sz w:val="28"/>
          <w:szCs w:val="28"/>
        </w:rPr>
        <w:t>度</w:t>
      </w:r>
      <w:r>
        <w:rPr>
          <w:rFonts w:asciiTheme="minorEastAsia" w:hAnsiTheme="minorEastAsia" w:cstheme="minorEastAsia" w:hint="eastAsia"/>
          <w:sz w:val="28"/>
          <w:szCs w:val="28"/>
        </w:rPr>
        <w:t>，</w:t>
      </w:r>
      <w:r>
        <w:rPr>
          <w:rFonts w:asciiTheme="minorEastAsia" w:hAnsiTheme="minorEastAsia" w:cstheme="minorEastAsia" w:hint="eastAsia"/>
          <w:bCs/>
          <w:sz w:val="28"/>
          <w:szCs w:val="28"/>
        </w:rPr>
        <w:t>平定县农业农村局</w:t>
      </w:r>
      <w:r>
        <w:rPr>
          <w:rFonts w:asciiTheme="minorEastAsia" w:hAnsiTheme="minorEastAsia" w:cstheme="minorEastAsia" w:hint="eastAsia"/>
          <w:sz w:val="28"/>
          <w:szCs w:val="28"/>
        </w:rPr>
        <w:t>共收到平定县财政局拨付的债券资金743.00万元，全部为一般债券资金。具体情况如下：</w:t>
      </w:r>
    </w:p>
    <w:p w14:paraId="4B600298" w14:textId="77777777" w:rsidR="00C82845" w:rsidRDefault="00780B77">
      <w:pPr>
        <w:ind w:firstLineChars="200" w:firstLine="560"/>
        <w:rPr>
          <w:rFonts w:asciiTheme="minorEastAsia" w:hAnsiTheme="minorEastAsia" w:cstheme="minorEastAsia"/>
          <w:color w:val="FF0000"/>
          <w:sz w:val="28"/>
          <w:szCs w:val="28"/>
        </w:rPr>
      </w:pPr>
      <w:r>
        <w:rPr>
          <w:rFonts w:asciiTheme="minorEastAsia" w:hAnsiTheme="minorEastAsia" w:cstheme="minorEastAsia" w:hint="eastAsia"/>
          <w:color w:val="000000"/>
          <w:sz w:val="28"/>
          <w:szCs w:val="28"/>
        </w:rPr>
        <w:t>2018年8月至9月，平定县财政局拨付债券资金</w:t>
      </w:r>
      <w:r>
        <w:rPr>
          <w:rFonts w:asciiTheme="minorEastAsia" w:hAnsiTheme="minorEastAsia" w:cstheme="minorEastAsia" w:hint="eastAsia"/>
          <w:sz w:val="28"/>
          <w:szCs w:val="28"/>
        </w:rPr>
        <w:t>743.00</w:t>
      </w:r>
      <w:r>
        <w:rPr>
          <w:rFonts w:asciiTheme="minorEastAsia" w:hAnsiTheme="minorEastAsia" w:cstheme="minorEastAsia" w:hint="eastAsia"/>
          <w:color w:val="000000"/>
          <w:sz w:val="28"/>
          <w:szCs w:val="28"/>
        </w:rPr>
        <w:t>万元，用于平定县精准扶贫易地搬迁项目。</w:t>
      </w:r>
    </w:p>
    <w:p w14:paraId="3D506A58" w14:textId="77777777" w:rsidR="00C82845" w:rsidRDefault="00780B77">
      <w:pPr>
        <w:ind w:firstLineChars="200" w:firstLine="560"/>
        <w:rPr>
          <w:rFonts w:asciiTheme="minorEastAsia" w:hAnsiTheme="minorEastAsia" w:cstheme="minorEastAsia"/>
          <w:b/>
          <w:sz w:val="28"/>
          <w:szCs w:val="28"/>
        </w:rPr>
      </w:pPr>
      <w:r>
        <w:rPr>
          <w:rFonts w:asciiTheme="minorEastAsia" w:hAnsiTheme="minorEastAsia" w:cstheme="minorEastAsia" w:hint="eastAsia"/>
          <w:b/>
          <w:sz w:val="28"/>
          <w:szCs w:val="28"/>
        </w:rPr>
        <w:t>三、债券资金使用情况</w:t>
      </w:r>
    </w:p>
    <w:p w14:paraId="510C85BD" w14:textId="77777777" w:rsidR="00C82845" w:rsidRDefault="00780B77">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截止2018年12月31日，</w:t>
      </w:r>
      <w:r>
        <w:rPr>
          <w:rFonts w:asciiTheme="minorEastAsia" w:hAnsiTheme="minorEastAsia" w:cstheme="minorEastAsia" w:hint="eastAsia"/>
          <w:bCs/>
          <w:sz w:val="28"/>
          <w:szCs w:val="28"/>
        </w:rPr>
        <w:t>平定县精准扶贫易地搬迁项目</w:t>
      </w:r>
      <w:r>
        <w:rPr>
          <w:rFonts w:asciiTheme="minorEastAsia" w:hAnsiTheme="minorEastAsia" w:cstheme="minorEastAsia" w:hint="eastAsia"/>
          <w:color w:val="000000"/>
          <w:sz w:val="28"/>
          <w:szCs w:val="28"/>
        </w:rPr>
        <w:t>本年度债券资金</w:t>
      </w:r>
      <w:r>
        <w:rPr>
          <w:rFonts w:asciiTheme="minorEastAsia" w:hAnsiTheme="minorEastAsia" w:cstheme="minorEastAsia" w:hint="eastAsia"/>
          <w:sz w:val="28"/>
          <w:szCs w:val="28"/>
        </w:rPr>
        <w:t>已全部使用完毕。</w:t>
      </w:r>
    </w:p>
    <w:p w14:paraId="68738058" w14:textId="77777777" w:rsidR="00C82845" w:rsidRDefault="00C82845">
      <w:pPr>
        <w:ind w:firstLineChars="200" w:firstLine="560"/>
        <w:rPr>
          <w:rFonts w:asciiTheme="minorEastAsia" w:hAnsiTheme="minorEastAsia" w:cstheme="minorEastAsia"/>
          <w:sz w:val="28"/>
          <w:szCs w:val="28"/>
        </w:rPr>
      </w:pPr>
    </w:p>
    <w:tbl>
      <w:tblPr>
        <w:tblW w:w="8336" w:type="dxa"/>
        <w:tblLayout w:type="fixed"/>
        <w:tblCellMar>
          <w:left w:w="0" w:type="dxa"/>
          <w:right w:w="0" w:type="dxa"/>
        </w:tblCellMar>
        <w:tblLook w:val="04A0" w:firstRow="1" w:lastRow="0" w:firstColumn="1" w:lastColumn="0" w:noHBand="0" w:noVBand="1"/>
      </w:tblPr>
      <w:tblGrid>
        <w:gridCol w:w="754"/>
        <w:gridCol w:w="1360"/>
        <w:gridCol w:w="3680"/>
        <w:gridCol w:w="2542"/>
      </w:tblGrid>
      <w:tr w:rsidR="00C82845" w14:paraId="6C9F12F2" w14:textId="77777777">
        <w:trPr>
          <w:trHeight w:val="454"/>
          <w:tblHeader/>
        </w:trPr>
        <w:tc>
          <w:tcPr>
            <w:tcW w:w="754" w:type="dxa"/>
            <w:tcBorders>
              <w:top w:val="nil"/>
              <w:left w:val="nil"/>
              <w:bottom w:val="single" w:sz="8" w:space="0" w:color="000000"/>
              <w:right w:val="nil"/>
            </w:tcBorders>
            <w:shd w:val="clear" w:color="auto" w:fill="auto"/>
            <w:tcMar>
              <w:top w:w="15" w:type="dxa"/>
              <w:left w:w="15" w:type="dxa"/>
              <w:right w:w="15" w:type="dxa"/>
            </w:tcMar>
            <w:vAlign w:val="center"/>
          </w:tcPr>
          <w:p w14:paraId="320FA442" w14:textId="77777777" w:rsidR="00C82845" w:rsidRDefault="00C82845">
            <w:pPr>
              <w:jc w:val="right"/>
              <w:rPr>
                <w:rFonts w:asciiTheme="minorEastAsia" w:hAnsiTheme="minorEastAsia" w:cstheme="minorEastAsia"/>
                <w:color w:val="000000"/>
                <w:sz w:val="20"/>
                <w:szCs w:val="20"/>
              </w:rPr>
            </w:pPr>
          </w:p>
        </w:tc>
        <w:tc>
          <w:tcPr>
            <w:tcW w:w="1360" w:type="dxa"/>
            <w:tcBorders>
              <w:top w:val="nil"/>
              <w:left w:val="nil"/>
              <w:bottom w:val="single" w:sz="8" w:space="0" w:color="000000"/>
              <w:right w:val="nil"/>
            </w:tcBorders>
            <w:shd w:val="clear" w:color="auto" w:fill="auto"/>
            <w:tcMar>
              <w:top w:w="15" w:type="dxa"/>
              <w:left w:w="15" w:type="dxa"/>
              <w:right w:w="15" w:type="dxa"/>
            </w:tcMar>
            <w:vAlign w:val="center"/>
          </w:tcPr>
          <w:p w14:paraId="1D1D4E39" w14:textId="77777777" w:rsidR="00C82845" w:rsidRDefault="00C82845">
            <w:pPr>
              <w:jc w:val="right"/>
              <w:rPr>
                <w:rFonts w:asciiTheme="minorEastAsia" w:hAnsiTheme="minorEastAsia" w:cstheme="minorEastAsia"/>
                <w:color w:val="000000"/>
                <w:sz w:val="20"/>
                <w:szCs w:val="20"/>
              </w:rPr>
            </w:pPr>
          </w:p>
        </w:tc>
        <w:tc>
          <w:tcPr>
            <w:tcW w:w="3680" w:type="dxa"/>
            <w:tcBorders>
              <w:top w:val="nil"/>
              <w:left w:val="nil"/>
              <w:bottom w:val="single" w:sz="8" w:space="0" w:color="000000"/>
              <w:right w:val="nil"/>
            </w:tcBorders>
            <w:shd w:val="clear" w:color="auto" w:fill="auto"/>
            <w:tcMar>
              <w:top w:w="15" w:type="dxa"/>
              <w:left w:w="15" w:type="dxa"/>
              <w:right w:w="15" w:type="dxa"/>
            </w:tcMar>
            <w:vAlign w:val="center"/>
          </w:tcPr>
          <w:p w14:paraId="084E96CF" w14:textId="77777777" w:rsidR="00C82845" w:rsidRDefault="00C82845">
            <w:pPr>
              <w:jc w:val="right"/>
              <w:rPr>
                <w:rFonts w:asciiTheme="minorEastAsia" w:hAnsiTheme="minorEastAsia" w:cstheme="minorEastAsia"/>
                <w:color w:val="000000"/>
                <w:sz w:val="20"/>
                <w:szCs w:val="20"/>
              </w:rPr>
            </w:pPr>
          </w:p>
        </w:tc>
        <w:tc>
          <w:tcPr>
            <w:tcW w:w="2542" w:type="dxa"/>
            <w:tcBorders>
              <w:top w:val="nil"/>
              <w:left w:val="nil"/>
              <w:bottom w:val="single" w:sz="8" w:space="0" w:color="000000"/>
              <w:right w:val="nil"/>
            </w:tcBorders>
            <w:shd w:val="clear" w:color="auto" w:fill="auto"/>
            <w:tcMar>
              <w:top w:w="15" w:type="dxa"/>
              <w:left w:w="15" w:type="dxa"/>
              <w:right w:w="15" w:type="dxa"/>
            </w:tcMar>
            <w:vAlign w:val="center"/>
          </w:tcPr>
          <w:p w14:paraId="49FC3C38" w14:textId="77777777" w:rsidR="00C82845" w:rsidRDefault="00780B77">
            <w:pPr>
              <w:jc w:val="righ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 xml:space="preserve">金额单位：万元 </w:t>
            </w:r>
          </w:p>
        </w:tc>
      </w:tr>
      <w:tr w:rsidR="00C82845" w14:paraId="2D138A84" w14:textId="77777777">
        <w:trPr>
          <w:trHeight w:val="454"/>
          <w:tblHeader/>
        </w:trPr>
        <w:tc>
          <w:tcPr>
            <w:tcW w:w="754" w:type="dxa"/>
            <w:tcBorders>
              <w:top w:val="single" w:sz="8" w:space="0" w:color="000000"/>
              <w:left w:val="nil"/>
              <w:bottom w:val="dotted" w:sz="4" w:space="0" w:color="auto"/>
              <w:right w:val="dotted" w:sz="4" w:space="0" w:color="auto"/>
            </w:tcBorders>
            <w:shd w:val="clear" w:color="auto" w:fill="auto"/>
            <w:tcMar>
              <w:top w:w="15" w:type="dxa"/>
              <w:left w:w="15" w:type="dxa"/>
              <w:right w:w="15" w:type="dxa"/>
            </w:tcMar>
            <w:vAlign w:val="center"/>
          </w:tcPr>
          <w:p w14:paraId="2DA6CF9E"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序号</w:t>
            </w:r>
          </w:p>
        </w:tc>
        <w:tc>
          <w:tcPr>
            <w:tcW w:w="1360" w:type="dxa"/>
            <w:tcBorders>
              <w:top w:val="single" w:sz="8" w:space="0" w:color="000000"/>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7377A40E"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日 期</w:t>
            </w:r>
          </w:p>
        </w:tc>
        <w:tc>
          <w:tcPr>
            <w:tcW w:w="3680" w:type="dxa"/>
            <w:tcBorders>
              <w:top w:val="single" w:sz="8" w:space="0" w:color="000000"/>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4FDDAE1D"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摘 要</w:t>
            </w:r>
          </w:p>
        </w:tc>
        <w:tc>
          <w:tcPr>
            <w:tcW w:w="2542" w:type="dxa"/>
            <w:tcBorders>
              <w:top w:val="single" w:sz="8" w:space="0" w:color="000000"/>
              <w:left w:val="dotted" w:sz="4" w:space="0" w:color="auto"/>
              <w:bottom w:val="dotted" w:sz="4" w:space="0" w:color="auto"/>
              <w:right w:val="nil"/>
            </w:tcBorders>
            <w:shd w:val="clear" w:color="auto" w:fill="auto"/>
            <w:tcMar>
              <w:top w:w="15" w:type="dxa"/>
              <w:left w:w="15" w:type="dxa"/>
              <w:right w:w="15" w:type="dxa"/>
            </w:tcMar>
            <w:vAlign w:val="center"/>
          </w:tcPr>
          <w:p w14:paraId="066D6049"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 xml:space="preserve">金 额 </w:t>
            </w:r>
          </w:p>
        </w:tc>
      </w:tr>
      <w:tr w:rsidR="00C82845" w14:paraId="7E6F28F0" w14:textId="77777777">
        <w:trPr>
          <w:trHeight w:val="454"/>
        </w:trPr>
        <w:tc>
          <w:tcPr>
            <w:tcW w:w="754" w:type="dxa"/>
            <w:tcBorders>
              <w:top w:val="dotted" w:sz="4" w:space="0" w:color="auto"/>
              <w:left w:val="nil"/>
              <w:bottom w:val="dotted" w:sz="4" w:space="0" w:color="auto"/>
              <w:right w:val="dotted" w:sz="4" w:space="0" w:color="auto"/>
            </w:tcBorders>
            <w:shd w:val="clear" w:color="auto" w:fill="auto"/>
            <w:tcMar>
              <w:top w:w="15" w:type="dxa"/>
              <w:left w:w="15" w:type="dxa"/>
              <w:right w:w="15" w:type="dxa"/>
            </w:tcMar>
            <w:vAlign w:val="center"/>
          </w:tcPr>
          <w:p w14:paraId="61B5B40E"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w:t>
            </w:r>
          </w:p>
        </w:tc>
        <w:tc>
          <w:tcPr>
            <w:tcW w:w="136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12C96F94"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2018.8.24</w:t>
            </w:r>
          </w:p>
        </w:tc>
        <w:tc>
          <w:tcPr>
            <w:tcW w:w="368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54CA4938"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付扶贫搬迁工程款</w:t>
            </w:r>
          </w:p>
        </w:tc>
        <w:tc>
          <w:tcPr>
            <w:tcW w:w="2542" w:type="dxa"/>
            <w:tcBorders>
              <w:top w:val="dotted" w:sz="4" w:space="0" w:color="auto"/>
              <w:left w:val="dotted" w:sz="4" w:space="0" w:color="auto"/>
              <w:bottom w:val="dotted" w:sz="4" w:space="0" w:color="auto"/>
              <w:right w:val="nil"/>
            </w:tcBorders>
            <w:shd w:val="clear" w:color="auto" w:fill="auto"/>
            <w:tcMar>
              <w:top w:w="15" w:type="dxa"/>
              <w:left w:w="15" w:type="dxa"/>
              <w:right w:w="15" w:type="dxa"/>
            </w:tcMar>
            <w:vAlign w:val="center"/>
          </w:tcPr>
          <w:p w14:paraId="6F67DBFB"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161.34</w:t>
            </w:r>
          </w:p>
        </w:tc>
      </w:tr>
      <w:tr w:rsidR="00C82845" w14:paraId="64B7E288" w14:textId="77777777">
        <w:trPr>
          <w:trHeight w:val="454"/>
        </w:trPr>
        <w:tc>
          <w:tcPr>
            <w:tcW w:w="754" w:type="dxa"/>
            <w:tcBorders>
              <w:top w:val="dotted" w:sz="4" w:space="0" w:color="auto"/>
              <w:left w:val="nil"/>
              <w:bottom w:val="dotted" w:sz="4" w:space="0" w:color="auto"/>
              <w:right w:val="dotted" w:sz="4" w:space="0" w:color="auto"/>
            </w:tcBorders>
            <w:shd w:val="clear" w:color="auto" w:fill="auto"/>
            <w:tcMar>
              <w:top w:w="15" w:type="dxa"/>
              <w:left w:w="15" w:type="dxa"/>
              <w:right w:w="15" w:type="dxa"/>
            </w:tcMar>
            <w:vAlign w:val="center"/>
          </w:tcPr>
          <w:p w14:paraId="098269AA"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w:t>
            </w:r>
          </w:p>
        </w:tc>
        <w:tc>
          <w:tcPr>
            <w:tcW w:w="136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6B1C5694"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2018.9.19</w:t>
            </w:r>
          </w:p>
        </w:tc>
        <w:tc>
          <w:tcPr>
            <w:tcW w:w="3680" w:type="dxa"/>
            <w:tcBorders>
              <w:top w:val="dotted" w:sz="4" w:space="0" w:color="auto"/>
              <w:left w:val="dotted" w:sz="4" w:space="0" w:color="auto"/>
              <w:bottom w:val="dotted" w:sz="4" w:space="0" w:color="auto"/>
              <w:right w:val="dotted" w:sz="4" w:space="0" w:color="auto"/>
            </w:tcBorders>
            <w:shd w:val="clear" w:color="auto" w:fill="auto"/>
            <w:tcMar>
              <w:top w:w="15" w:type="dxa"/>
              <w:left w:w="15" w:type="dxa"/>
              <w:right w:w="15" w:type="dxa"/>
            </w:tcMar>
            <w:vAlign w:val="center"/>
          </w:tcPr>
          <w:p w14:paraId="393251F8"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付扶贫搬迁工程款</w:t>
            </w:r>
          </w:p>
        </w:tc>
        <w:tc>
          <w:tcPr>
            <w:tcW w:w="2542" w:type="dxa"/>
            <w:tcBorders>
              <w:top w:val="dotted" w:sz="4" w:space="0" w:color="auto"/>
              <w:left w:val="dotted" w:sz="4" w:space="0" w:color="auto"/>
              <w:bottom w:val="dotted" w:sz="4" w:space="0" w:color="auto"/>
              <w:right w:val="nil"/>
            </w:tcBorders>
            <w:shd w:val="clear" w:color="auto" w:fill="auto"/>
            <w:tcMar>
              <w:top w:w="15" w:type="dxa"/>
              <w:left w:w="15" w:type="dxa"/>
              <w:right w:w="15" w:type="dxa"/>
            </w:tcMar>
            <w:vAlign w:val="center"/>
          </w:tcPr>
          <w:p w14:paraId="5A7F67A4" w14:textId="77777777" w:rsidR="00C82845" w:rsidRDefault="00780B77">
            <w:pPr>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581.66</w:t>
            </w:r>
          </w:p>
        </w:tc>
      </w:tr>
      <w:tr w:rsidR="00C82845" w14:paraId="10475911" w14:textId="77777777">
        <w:trPr>
          <w:trHeight w:val="454"/>
        </w:trPr>
        <w:tc>
          <w:tcPr>
            <w:tcW w:w="5794" w:type="dxa"/>
            <w:gridSpan w:val="3"/>
            <w:tcBorders>
              <w:top w:val="dotted" w:sz="4" w:space="0" w:color="auto"/>
              <w:left w:val="nil"/>
              <w:bottom w:val="single" w:sz="8" w:space="0" w:color="000000"/>
              <w:right w:val="dotted" w:sz="4" w:space="0" w:color="auto"/>
            </w:tcBorders>
            <w:shd w:val="clear" w:color="auto" w:fill="auto"/>
            <w:tcMar>
              <w:top w:w="15" w:type="dxa"/>
              <w:left w:w="15" w:type="dxa"/>
              <w:right w:w="15" w:type="dxa"/>
            </w:tcMar>
            <w:vAlign w:val="center"/>
          </w:tcPr>
          <w:p w14:paraId="7D7A6115"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color w:val="000000"/>
                <w:sz w:val="20"/>
                <w:szCs w:val="20"/>
              </w:rPr>
              <w:t>合  计</w:t>
            </w:r>
          </w:p>
        </w:tc>
        <w:tc>
          <w:tcPr>
            <w:tcW w:w="2542" w:type="dxa"/>
            <w:tcBorders>
              <w:top w:val="dotted" w:sz="4" w:space="0" w:color="auto"/>
              <w:left w:val="dotted" w:sz="4" w:space="0" w:color="auto"/>
              <w:bottom w:val="single" w:sz="8" w:space="0" w:color="000000"/>
            </w:tcBorders>
            <w:shd w:val="clear" w:color="auto" w:fill="auto"/>
            <w:tcMar>
              <w:top w:w="15" w:type="dxa"/>
              <w:left w:w="15" w:type="dxa"/>
              <w:right w:w="15" w:type="dxa"/>
            </w:tcMar>
            <w:vAlign w:val="center"/>
          </w:tcPr>
          <w:p w14:paraId="5AEB4F20" w14:textId="77777777" w:rsidR="00C82845" w:rsidRDefault="00780B77">
            <w:pPr>
              <w:jc w:val="center"/>
              <w:textAlignment w:val="center"/>
              <w:rPr>
                <w:rFonts w:asciiTheme="minorEastAsia" w:hAnsiTheme="minorEastAsia" w:cstheme="minorEastAsia"/>
                <w:b/>
                <w:color w:val="000000"/>
                <w:sz w:val="20"/>
                <w:szCs w:val="20"/>
              </w:rPr>
            </w:pPr>
            <w:r>
              <w:rPr>
                <w:rFonts w:asciiTheme="minorEastAsia" w:hAnsiTheme="minorEastAsia" w:cstheme="minorEastAsia" w:hint="eastAsia"/>
                <w:b/>
                <w:bCs/>
                <w:color w:val="000000"/>
                <w:sz w:val="20"/>
                <w:szCs w:val="20"/>
              </w:rPr>
              <w:t>743.00</w:t>
            </w:r>
          </w:p>
        </w:tc>
      </w:tr>
    </w:tbl>
    <w:p w14:paraId="1C309DDF" w14:textId="77777777" w:rsidR="00C82845" w:rsidRDefault="00780B77">
      <w:pPr>
        <w:ind w:firstLineChars="200" w:firstLine="320"/>
        <w:rPr>
          <w:rFonts w:asciiTheme="minorEastAsia" w:hAnsiTheme="minorEastAsia" w:cstheme="minorEastAsia"/>
          <w:sz w:val="16"/>
          <w:szCs w:val="16"/>
        </w:rPr>
      </w:pPr>
      <w:r>
        <w:rPr>
          <w:rFonts w:asciiTheme="minorEastAsia" w:hAnsiTheme="minorEastAsia" w:cstheme="minorEastAsia" w:hint="eastAsia"/>
          <w:sz w:val="16"/>
          <w:szCs w:val="16"/>
        </w:rPr>
        <w:t>注：2018年9月19日</w:t>
      </w:r>
      <w:r>
        <w:rPr>
          <w:rFonts w:asciiTheme="minorEastAsia" w:hAnsiTheme="minorEastAsia" w:cstheme="minorEastAsia" w:hint="eastAsia"/>
          <w:color w:val="000000"/>
          <w:sz w:val="16"/>
          <w:szCs w:val="16"/>
        </w:rPr>
        <w:t>付平定县精准扶贫易地搬迁项目工程款</w:t>
      </w:r>
      <w:r>
        <w:rPr>
          <w:rFonts w:asciiTheme="minorEastAsia" w:hAnsiTheme="minorEastAsia" w:cstheme="minorEastAsia" w:hint="eastAsia"/>
          <w:sz w:val="16"/>
          <w:szCs w:val="16"/>
        </w:rPr>
        <w:t>共计</w:t>
      </w:r>
      <w:r>
        <w:rPr>
          <w:rFonts w:asciiTheme="minorEastAsia" w:hAnsiTheme="minorEastAsia" w:cstheme="minorEastAsia" w:hint="eastAsia"/>
          <w:color w:val="000000"/>
          <w:sz w:val="16"/>
          <w:szCs w:val="16"/>
        </w:rPr>
        <w:t xml:space="preserve"> 613.58万</w:t>
      </w:r>
      <w:r>
        <w:rPr>
          <w:rFonts w:asciiTheme="minorEastAsia" w:hAnsiTheme="minorEastAsia" w:cstheme="minorEastAsia" w:hint="eastAsia"/>
          <w:sz w:val="16"/>
          <w:szCs w:val="16"/>
        </w:rPr>
        <w:t>元，其中债券资金581.66万元</w:t>
      </w:r>
    </w:p>
    <w:p w14:paraId="10252C70" w14:textId="77777777" w:rsidR="00C82845" w:rsidRPr="008C1933" w:rsidRDefault="00780B77" w:rsidP="008C1933">
      <w:pPr>
        <w:adjustRightInd w:val="0"/>
        <w:snapToGrid w:val="0"/>
        <w:spacing w:line="600" w:lineRule="exact"/>
        <w:ind w:firstLineChars="200" w:firstLine="560"/>
        <w:rPr>
          <w:rFonts w:asciiTheme="minorEastAsia" w:hAnsiTheme="minorEastAsia" w:cstheme="minorEastAsia"/>
          <w:bCs/>
          <w:sz w:val="28"/>
          <w:szCs w:val="28"/>
        </w:rPr>
      </w:pPr>
      <w:r w:rsidRPr="008C1933">
        <w:rPr>
          <w:rFonts w:asciiTheme="minorEastAsia" w:hAnsiTheme="minorEastAsia" w:cstheme="minorEastAsia" w:hint="eastAsia"/>
          <w:bCs/>
          <w:sz w:val="28"/>
          <w:szCs w:val="28"/>
        </w:rPr>
        <w:t>本单位严格按照一般债券资金规定用途使用，不存在资金用途调整情况。</w:t>
      </w:r>
    </w:p>
    <w:p w14:paraId="7D266F8B" w14:textId="77777777" w:rsidR="00C82845" w:rsidRPr="008C1933" w:rsidRDefault="00780B77" w:rsidP="008C1933">
      <w:pPr>
        <w:spacing w:line="600" w:lineRule="exact"/>
        <w:ind w:firstLine="576"/>
        <w:rPr>
          <w:rFonts w:asciiTheme="minorEastAsia" w:hAnsiTheme="minorEastAsia" w:cstheme="minorEastAsia"/>
          <w:b/>
          <w:sz w:val="28"/>
          <w:szCs w:val="28"/>
        </w:rPr>
      </w:pPr>
      <w:r w:rsidRPr="008C1933">
        <w:rPr>
          <w:rFonts w:asciiTheme="minorEastAsia" w:hAnsiTheme="minorEastAsia" w:cstheme="minorEastAsia" w:hint="eastAsia"/>
          <w:b/>
          <w:sz w:val="28"/>
          <w:szCs w:val="28"/>
        </w:rPr>
        <w:t>四、债券资金</w:t>
      </w:r>
      <w:r w:rsidRPr="008C1933">
        <w:rPr>
          <w:rFonts w:asciiTheme="minorEastAsia" w:hAnsiTheme="minorEastAsia" w:cstheme="minorEastAsia"/>
          <w:b/>
          <w:sz w:val="28"/>
          <w:szCs w:val="28"/>
        </w:rPr>
        <w:t>对应的</w:t>
      </w:r>
      <w:r w:rsidRPr="008C1933">
        <w:rPr>
          <w:rFonts w:asciiTheme="minorEastAsia" w:hAnsiTheme="minorEastAsia" w:cstheme="minorEastAsia" w:hint="eastAsia"/>
          <w:b/>
          <w:sz w:val="28"/>
          <w:szCs w:val="28"/>
        </w:rPr>
        <w:t>投资项目</w:t>
      </w:r>
    </w:p>
    <w:p w14:paraId="469223CD" w14:textId="77777777" w:rsidR="00C82845" w:rsidRPr="008C1933" w:rsidRDefault="00780B77" w:rsidP="008C1933">
      <w:pPr>
        <w:adjustRightInd w:val="0"/>
        <w:snapToGrid w:val="0"/>
        <w:spacing w:line="600" w:lineRule="exact"/>
        <w:ind w:firstLine="560"/>
        <w:rPr>
          <w:rFonts w:asciiTheme="minorEastAsia" w:hAnsiTheme="minorEastAsia" w:cstheme="minorEastAsia"/>
          <w:bCs/>
          <w:sz w:val="28"/>
          <w:szCs w:val="28"/>
        </w:rPr>
      </w:pPr>
      <w:r w:rsidRPr="008C1933">
        <w:rPr>
          <w:rFonts w:asciiTheme="minorEastAsia" w:hAnsiTheme="minorEastAsia" w:cstheme="minorEastAsia" w:hint="eastAsia"/>
          <w:bCs/>
          <w:sz w:val="28"/>
          <w:szCs w:val="28"/>
        </w:rPr>
        <w:t>一般债券资金</w:t>
      </w:r>
      <w:r w:rsidRPr="008C1933">
        <w:rPr>
          <w:rFonts w:asciiTheme="minorEastAsia" w:hAnsiTheme="minorEastAsia" w:cstheme="minorEastAsia"/>
          <w:bCs/>
          <w:sz w:val="28"/>
          <w:szCs w:val="28"/>
        </w:rPr>
        <w:t>对应的</w:t>
      </w:r>
      <w:r w:rsidRPr="008C1933">
        <w:rPr>
          <w:rFonts w:asciiTheme="minorEastAsia" w:hAnsiTheme="minorEastAsia" w:cstheme="minorEastAsia" w:hint="eastAsia"/>
          <w:bCs/>
          <w:sz w:val="28"/>
          <w:szCs w:val="28"/>
        </w:rPr>
        <w:t>投资项目为平定县精准扶贫易地搬迁项目</w:t>
      </w:r>
      <w:r w:rsidRPr="008C1933">
        <w:rPr>
          <w:rFonts w:asciiTheme="minorEastAsia" w:hAnsiTheme="minorEastAsia" w:cstheme="minorEastAsia"/>
          <w:bCs/>
          <w:sz w:val="28"/>
          <w:szCs w:val="28"/>
        </w:rPr>
        <w:t>。</w:t>
      </w:r>
    </w:p>
    <w:p w14:paraId="6F74567F" w14:textId="77777777" w:rsidR="00C82845" w:rsidRPr="008C1933" w:rsidRDefault="00780B77" w:rsidP="008C1933">
      <w:pPr>
        <w:numPr>
          <w:ilvl w:val="255"/>
          <w:numId w:val="0"/>
        </w:numPr>
        <w:adjustRightInd w:val="0"/>
        <w:snapToGrid w:val="0"/>
        <w:spacing w:line="600" w:lineRule="exact"/>
        <w:ind w:firstLineChars="200" w:firstLine="560"/>
        <w:outlineLvl w:val="1"/>
        <w:rPr>
          <w:rFonts w:asciiTheme="minorEastAsia" w:hAnsiTheme="minorEastAsia" w:cstheme="minorEastAsia"/>
          <w:b/>
          <w:sz w:val="28"/>
          <w:szCs w:val="28"/>
        </w:rPr>
      </w:pPr>
      <w:bookmarkStart w:id="134" w:name="_Toc817649654"/>
      <w:bookmarkStart w:id="135" w:name="_Toc991261480"/>
      <w:r w:rsidRPr="008C1933">
        <w:rPr>
          <w:rFonts w:asciiTheme="minorEastAsia" w:hAnsiTheme="minorEastAsia" w:cstheme="minorEastAsia" w:hint="eastAsia"/>
          <w:b/>
          <w:sz w:val="28"/>
          <w:szCs w:val="28"/>
        </w:rPr>
        <w:t>1、项目基本情况</w:t>
      </w:r>
      <w:bookmarkEnd w:id="134"/>
      <w:bookmarkEnd w:id="135"/>
    </w:p>
    <w:p w14:paraId="5D273CF9" w14:textId="77777777" w:rsidR="00C82845" w:rsidRPr="008C1933" w:rsidRDefault="00780B77" w:rsidP="008C1933">
      <w:pPr>
        <w:numPr>
          <w:ilvl w:val="255"/>
          <w:numId w:val="0"/>
        </w:numPr>
        <w:adjustRightInd w:val="0"/>
        <w:snapToGrid w:val="0"/>
        <w:spacing w:line="600" w:lineRule="exact"/>
        <w:ind w:firstLineChars="200" w:firstLine="560"/>
        <w:outlineLvl w:val="1"/>
        <w:rPr>
          <w:rFonts w:asciiTheme="minorEastAsia" w:hAnsiTheme="minorEastAsia" w:cstheme="minorEastAsia"/>
          <w:bCs/>
          <w:sz w:val="28"/>
          <w:szCs w:val="28"/>
        </w:rPr>
      </w:pPr>
      <w:bookmarkStart w:id="136" w:name="_Toc489877625"/>
      <w:bookmarkStart w:id="137" w:name="_Toc2101044581"/>
      <w:r w:rsidRPr="008C1933">
        <w:rPr>
          <w:rFonts w:asciiTheme="minorEastAsia" w:hAnsiTheme="minorEastAsia" w:cstheme="minorEastAsia" w:hint="eastAsia"/>
          <w:bCs/>
          <w:sz w:val="28"/>
          <w:szCs w:val="28"/>
        </w:rPr>
        <w:t>平定县精准扶贫易地搬迁项目</w:t>
      </w:r>
      <w:r w:rsidRPr="008C1933">
        <w:rPr>
          <w:rFonts w:asciiTheme="minorEastAsia" w:hAnsiTheme="minorEastAsia" w:cstheme="minorEastAsia" w:hint="eastAsia"/>
          <w:bCs/>
          <w:color w:val="000000"/>
          <w:sz w:val="28"/>
          <w:szCs w:val="28"/>
        </w:rPr>
        <w:t>位于平定县冠山镇鹊山村，项目占地45亩，总建筑面积</w:t>
      </w:r>
      <w:r w:rsidRPr="008C1933">
        <w:rPr>
          <w:rFonts w:asciiTheme="minorEastAsia" w:hAnsiTheme="minorEastAsia" w:cstheme="minorEastAsia" w:hint="eastAsia"/>
          <w:bCs/>
          <w:sz w:val="28"/>
          <w:szCs w:val="28"/>
        </w:rPr>
        <w:t>49448.06㎡，项目建设周期为36个月。</w:t>
      </w:r>
      <w:bookmarkEnd w:id="136"/>
      <w:bookmarkEnd w:id="137"/>
    </w:p>
    <w:p w14:paraId="455AF998" w14:textId="77777777" w:rsidR="00C82845" w:rsidRPr="008C1933" w:rsidRDefault="00780B77" w:rsidP="008C1933">
      <w:pPr>
        <w:numPr>
          <w:ilvl w:val="255"/>
          <w:numId w:val="0"/>
        </w:numPr>
        <w:tabs>
          <w:tab w:val="left" w:pos="1065"/>
        </w:tabs>
        <w:adjustRightInd w:val="0"/>
        <w:snapToGrid w:val="0"/>
        <w:spacing w:line="600" w:lineRule="exact"/>
        <w:ind w:firstLineChars="200" w:firstLine="560"/>
        <w:outlineLvl w:val="1"/>
        <w:rPr>
          <w:rFonts w:asciiTheme="minorEastAsia" w:hAnsiTheme="minorEastAsia" w:cstheme="minorEastAsia"/>
          <w:b/>
          <w:sz w:val="28"/>
          <w:szCs w:val="28"/>
        </w:rPr>
      </w:pPr>
      <w:bookmarkStart w:id="138" w:name="_Toc2068424424"/>
      <w:bookmarkStart w:id="139" w:name="_Toc1182665246"/>
      <w:r w:rsidRPr="008C1933">
        <w:rPr>
          <w:rFonts w:asciiTheme="minorEastAsia" w:hAnsiTheme="minorEastAsia" w:cstheme="minorEastAsia" w:hint="eastAsia"/>
          <w:b/>
          <w:sz w:val="28"/>
          <w:szCs w:val="28"/>
        </w:rPr>
        <w:t>2、项目投资及资金来源</w:t>
      </w:r>
      <w:bookmarkEnd w:id="138"/>
      <w:bookmarkEnd w:id="139"/>
    </w:p>
    <w:p w14:paraId="4E260D97" w14:textId="77777777" w:rsidR="00C82845" w:rsidRPr="008C1933" w:rsidRDefault="00780B77" w:rsidP="008C1933">
      <w:pPr>
        <w:adjustRightInd w:val="0"/>
        <w:snapToGrid w:val="0"/>
        <w:spacing w:line="600" w:lineRule="exact"/>
        <w:ind w:firstLineChars="200" w:firstLine="560"/>
        <w:outlineLvl w:val="1"/>
        <w:rPr>
          <w:rFonts w:asciiTheme="minorEastAsia" w:hAnsiTheme="minorEastAsia" w:cstheme="minorEastAsia"/>
          <w:bCs/>
          <w:color w:val="FF0000"/>
          <w:sz w:val="28"/>
          <w:szCs w:val="28"/>
        </w:rPr>
      </w:pPr>
      <w:bookmarkStart w:id="140" w:name="_Toc544016532"/>
      <w:bookmarkStart w:id="141" w:name="_Toc2093636537"/>
      <w:r w:rsidRPr="008C1933">
        <w:rPr>
          <w:rFonts w:asciiTheme="minorEastAsia" w:hAnsiTheme="minorEastAsia" w:cstheme="minorEastAsia" w:hint="eastAsia"/>
          <w:bCs/>
          <w:sz w:val="28"/>
          <w:szCs w:val="28"/>
        </w:rPr>
        <w:t>本项目总投资为</w:t>
      </w:r>
      <w:r w:rsidRPr="008C1933">
        <w:rPr>
          <w:rFonts w:asciiTheme="minorEastAsia" w:hAnsiTheme="minorEastAsia" w:cstheme="minorEastAsia"/>
          <w:bCs/>
          <w:sz w:val="28"/>
          <w:szCs w:val="28"/>
        </w:rPr>
        <w:t>11545</w:t>
      </w:r>
      <w:r w:rsidRPr="008C1933">
        <w:rPr>
          <w:rFonts w:asciiTheme="minorEastAsia" w:hAnsiTheme="minorEastAsia" w:cstheme="minorEastAsia" w:hint="eastAsia"/>
          <w:bCs/>
          <w:sz w:val="28"/>
          <w:szCs w:val="28"/>
        </w:rPr>
        <w:t>万元，</w:t>
      </w:r>
      <w:r w:rsidRPr="008C1933">
        <w:rPr>
          <w:rFonts w:asciiTheme="minorEastAsia" w:hAnsiTheme="minorEastAsia" w:cstheme="minorEastAsia" w:hint="eastAsia"/>
          <w:bCs/>
          <w:color w:val="000000"/>
          <w:sz w:val="28"/>
          <w:szCs w:val="28"/>
        </w:rPr>
        <w:t>资金来源</w:t>
      </w:r>
      <w:r w:rsidRPr="008C1933">
        <w:rPr>
          <w:rFonts w:asciiTheme="minorEastAsia" w:hAnsiTheme="minorEastAsia" w:cstheme="minorEastAsia"/>
          <w:bCs/>
          <w:color w:val="000000"/>
          <w:sz w:val="28"/>
          <w:szCs w:val="28"/>
        </w:rPr>
        <w:t>为</w:t>
      </w:r>
      <w:r w:rsidRPr="008C1933">
        <w:rPr>
          <w:rFonts w:asciiTheme="minorEastAsia" w:hAnsiTheme="minorEastAsia" w:cstheme="minorEastAsia" w:hint="eastAsia"/>
          <w:bCs/>
          <w:color w:val="000000"/>
          <w:sz w:val="28"/>
          <w:szCs w:val="28"/>
        </w:rPr>
        <w:t>中央预算内投资，地方政府债券，专项建设基金，长期政策性贷款，农户自筹资金。</w:t>
      </w:r>
      <w:bookmarkEnd w:id="140"/>
      <w:bookmarkEnd w:id="141"/>
    </w:p>
    <w:p w14:paraId="24E43DBD" w14:textId="77777777" w:rsidR="00C82845" w:rsidRPr="008C1933" w:rsidRDefault="00780B77" w:rsidP="008C1933">
      <w:pPr>
        <w:adjustRightInd w:val="0"/>
        <w:snapToGrid w:val="0"/>
        <w:spacing w:line="600" w:lineRule="exact"/>
        <w:ind w:firstLine="561"/>
        <w:outlineLvl w:val="1"/>
        <w:rPr>
          <w:rFonts w:asciiTheme="minorEastAsia" w:hAnsiTheme="minorEastAsia" w:cstheme="minorEastAsia"/>
          <w:b/>
          <w:sz w:val="28"/>
          <w:szCs w:val="28"/>
        </w:rPr>
      </w:pPr>
      <w:bookmarkStart w:id="142" w:name="_Toc1447968045"/>
      <w:bookmarkStart w:id="143" w:name="_Toc1229721264"/>
      <w:r w:rsidRPr="008C1933">
        <w:rPr>
          <w:rFonts w:asciiTheme="minorEastAsia" w:hAnsiTheme="minorEastAsia" w:cstheme="minorEastAsia" w:hint="eastAsia"/>
          <w:b/>
          <w:sz w:val="28"/>
          <w:szCs w:val="28"/>
        </w:rPr>
        <w:t>3、项目审批情况</w:t>
      </w:r>
      <w:bookmarkEnd w:id="142"/>
      <w:bookmarkEnd w:id="143"/>
    </w:p>
    <w:p w14:paraId="63213401" w14:textId="77777777" w:rsidR="00C82845" w:rsidRPr="008C1933" w:rsidRDefault="00780B77" w:rsidP="008C1933">
      <w:pPr>
        <w:spacing w:line="600" w:lineRule="exact"/>
        <w:ind w:firstLineChars="200" w:firstLine="560"/>
        <w:contextualSpacing/>
        <w:rPr>
          <w:rFonts w:asciiTheme="minorEastAsia" w:hAnsiTheme="minorEastAsia" w:cstheme="minorEastAsia"/>
          <w:bCs/>
          <w:sz w:val="28"/>
          <w:szCs w:val="28"/>
        </w:rPr>
      </w:pPr>
      <w:r w:rsidRPr="008C1933">
        <w:rPr>
          <w:rFonts w:asciiTheme="minorEastAsia" w:hAnsiTheme="minorEastAsia" w:cstheme="minorEastAsia" w:hint="eastAsia"/>
          <w:bCs/>
          <w:sz w:val="28"/>
          <w:szCs w:val="28"/>
        </w:rPr>
        <w:t>2017年7月4日，项目取得《建设项目环境影响登记表》登记备案（编号：201714032100000024）。</w:t>
      </w:r>
    </w:p>
    <w:p w14:paraId="0BD4FAFC" w14:textId="77777777" w:rsidR="00C82845" w:rsidRPr="008C1933" w:rsidRDefault="00780B77" w:rsidP="008C1933">
      <w:pPr>
        <w:adjustRightInd w:val="0"/>
        <w:snapToGrid w:val="0"/>
        <w:spacing w:line="600" w:lineRule="exact"/>
        <w:ind w:firstLine="560"/>
        <w:rPr>
          <w:rFonts w:asciiTheme="minorEastAsia" w:hAnsiTheme="minorEastAsia" w:cstheme="minorEastAsia"/>
          <w:bCs/>
          <w:sz w:val="28"/>
          <w:szCs w:val="28"/>
        </w:rPr>
      </w:pPr>
      <w:r w:rsidRPr="008C1933">
        <w:rPr>
          <w:rFonts w:asciiTheme="minorEastAsia" w:hAnsiTheme="minorEastAsia" w:cstheme="minorEastAsia" w:hint="eastAsia"/>
          <w:bCs/>
          <w:sz w:val="28"/>
          <w:szCs w:val="28"/>
        </w:rPr>
        <w:t>2017年7月4日，</w:t>
      </w:r>
      <w:r w:rsidRPr="008C1933">
        <w:rPr>
          <w:rFonts w:hint="eastAsia"/>
          <w:bCs/>
          <w:sz w:val="28"/>
          <w:szCs w:val="28"/>
        </w:rPr>
        <w:t>项目</w:t>
      </w:r>
      <w:r w:rsidRPr="008C1933">
        <w:rPr>
          <w:rFonts w:asciiTheme="minorEastAsia" w:hAnsiTheme="minorEastAsia" w:cstheme="minorEastAsia" w:hint="eastAsia"/>
          <w:bCs/>
          <w:sz w:val="28"/>
          <w:szCs w:val="28"/>
        </w:rPr>
        <w:t>取得平定县规划设计管理处《乡村建设规划许可证》（编号：乡字第140321201700008号）。</w:t>
      </w:r>
    </w:p>
    <w:p w14:paraId="04AD4940" w14:textId="77777777" w:rsidR="00C82845" w:rsidRPr="008C1933" w:rsidRDefault="00780B77" w:rsidP="008C1933">
      <w:pPr>
        <w:adjustRightInd w:val="0"/>
        <w:snapToGrid w:val="0"/>
        <w:spacing w:line="600" w:lineRule="exact"/>
        <w:ind w:firstLine="560"/>
        <w:rPr>
          <w:rFonts w:asciiTheme="minorEastAsia" w:hAnsiTheme="minorEastAsia" w:cstheme="minorEastAsia"/>
          <w:bCs/>
          <w:sz w:val="28"/>
          <w:szCs w:val="28"/>
        </w:rPr>
      </w:pPr>
      <w:r w:rsidRPr="008C1933">
        <w:rPr>
          <w:rFonts w:asciiTheme="minorEastAsia" w:hAnsiTheme="minorEastAsia" w:cstheme="minorEastAsia" w:hint="eastAsia"/>
          <w:bCs/>
          <w:sz w:val="28"/>
          <w:szCs w:val="28"/>
        </w:rPr>
        <w:t xml:space="preserve"> 2017年7月5日，</w:t>
      </w:r>
      <w:r w:rsidRPr="008C1933">
        <w:rPr>
          <w:rFonts w:hint="eastAsia"/>
          <w:bCs/>
          <w:sz w:val="28"/>
          <w:szCs w:val="28"/>
        </w:rPr>
        <w:t>项目</w:t>
      </w:r>
      <w:r w:rsidRPr="008C1933">
        <w:rPr>
          <w:rFonts w:asciiTheme="minorEastAsia" w:hAnsiTheme="minorEastAsia" w:cstheme="minorEastAsia" w:hint="eastAsia"/>
          <w:bCs/>
          <w:sz w:val="28"/>
          <w:szCs w:val="28"/>
        </w:rPr>
        <w:t>取得平定县发展和改革局《关于平定县冠山镇鹊山村平定县精准扶贫易地搬迁项目可行性研究报告的批复》（平发改发[2017]116号）。</w:t>
      </w:r>
    </w:p>
    <w:p w14:paraId="06DFDC78" w14:textId="77777777" w:rsidR="00C82845" w:rsidRPr="008C1933" w:rsidRDefault="00780B77" w:rsidP="008C1933">
      <w:pPr>
        <w:adjustRightInd w:val="0"/>
        <w:snapToGrid w:val="0"/>
        <w:spacing w:line="600" w:lineRule="exact"/>
        <w:ind w:firstLine="560"/>
        <w:rPr>
          <w:rFonts w:asciiTheme="minorEastAsia" w:hAnsiTheme="minorEastAsia" w:cstheme="minorEastAsia"/>
          <w:bCs/>
          <w:sz w:val="28"/>
          <w:szCs w:val="28"/>
        </w:rPr>
      </w:pPr>
      <w:r w:rsidRPr="008C1933">
        <w:rPr>
          <w:rFonts w:asciiTheme="minorEastAsia" w:hAnsiTheme="minorEastAsia" w:cstheme="minorEastAsia" w:hint="eastAsia"/>
          <w:bCs/>
          <w:sz w:val="28"/>
          <w:szCs w:val="28"/>
        </w:rPr>
        <w:lastRenderedPageBreak/>
        <w:t>2017年7月5日，</w:t>
      </w:r>
      <w:r w:rsidRPr="008C1933">
        <w:rPr>
          <w:rFonts w:hint="eastAsia"/>
          <w:bCs/>
          <w:sz w:val="28"/>
          <w:szCs w:val="28"/>
        </w:rPr>
        <w:t>项目</w:t>
      </w:r>
      <w:r w:rsidRPr="008C1933">
        <w:rPr>
          <w:rFonts w:asciiTheme="minorEastAsia" w:hAnsiTheme="minorEastAsia" w:cstheme="minorEastAsia" w:hint="eastAsia"/>
          <w:bCs/>
          <w:sz w:val="28"/>
          <w:szCs w:val="28"/>
        </w:rPr>
        <w:t>取得平定县住房保障和城乡建设管理局颁发的《建筑工程施工许可证》（编号：140321201707050101）。</w:t>
      </w:r>
    </w:p>
    <w:p w14:paraId="55198E41" w14:textId="77777777" w:rsidR="00C82845" w:rsidRPr="008C1933" w:rsidRDefault="00780B77" w:rsidP="008C1933">
      <w:pPr>
        <w:adjustRightInd w:val="0"/>
        <w:snapToGrid w:val="0"/>
        <w:spacing w:line="600" w:lineRule="exact"/>
        <w:ind w:firstLine="560"/>
        <w:rPr>
          <w:rFonts w:asciiTheme="minorEastAsia" w:hAnsiTheme="minorEastAsia" w:cstheme="minorEastAsia"/>
          <w:b/>
          <w:sz w:val="28"/>
          <w:szCs w:val="28"/>
        </w:rPr>
      </w:pPr>
      <w:r w:rsidRPr="008C1933">
        <w:rPr>
          <w:rFonts w:asciiTheme="minorEastAsia" w:hAnsiTheme="minorEastAsia" w:cstheme="minorEastAsia" w:hint="eastAsia"/>
          <w:b/>
          <w:sz w:val="28"/>
          <w:szCs w:val="28"/>
        </w:rPr>
        <w:t>4、项目建设及进展情况</w:t>
      </w:r>
    </w:p>
    <w:p w14:paraId="50734953" w14:textId="77777777" w:rsidR="00C82845" w:rsidRPr="008C1933" w:rsidRDefault="00780B77" w:rsidP="008C1933">
      <w:pPr>
        <w:adjustRightInd w:val="0"/>
        <w:snapToGrid w:val="0"/>
        <w:spacing w:line="600" w:lineRule="exact"/>
        <w:ind w:firstLine="560"/>
        <w:rPr>
          <w:rFonts w:asciiTheme="minorEastAsia" w:hAnsiTheme="minorEastAsia" w:cstheme="minorEastAsia"/>
          <w:bCs/>
          <w:color w:val="000000"/>
          <w:sz w:val="28"/>
          <w:szCs w:val="28"/>
        </w:rPr>
      </w:pPr>
      <w:r w:rsidRPr="008C1933">
        <w:rPr>
          <w:rFonts w:asciiTheme="minorEastAsia" w:hAnsiTheme="minorEastAsia" w:cstheme="minorEastAsia"/>
          <w:bCs/>
          <w:color w:val="000000"/>
          <w:sz w:val="28"/>
          <w:szCs w:val="28"/>
        </w:rPr>
        <w:t>本</w:t>
      </w:r>
      <w:r w:rsidRPr="008C1933">
        <w:rPr>
          <w:rFonts w:asciiTheme="minorEastAsia" w:hAnsiTheme="minorEastAsia" w:cstheme="minorEastAsia" w:hint="eastAsia"/>
          <w:bCs/>
          <w:color w:val="000000"/>
          <w:sz w:val="28"/>
          <w:szCs w:val="28"/>
        </w:rPr>
        <w:t>项目于2017年3月18开工，2018年9月1日完工。</w:t>
      </w:r>
    </w:p>
    <w:p w14:paraId="71D0DCB3" w14:textId="77777777" w:rsidR="00C82845" w:rsidRPr="008C1933" w:rsidRDefault="00780B77" w:rsidP="008C1933">
      <w:pPr>
        <w:adjustRightInd w:val="0"/>
        <w:snapToGrid w:val="0"/>
        <w:spacing w:line="600" w:lineRule="exact"/>
        <w:ind w:firstLine="560"/>
        <w:rPr>
          <w:rFonts w:asciiTheme="minorEastAsia" w:hAnsiTheme="minorEastAsia" w:cstheme="minorEastAsia"/>
          <w:bCs/>
          <w:color w:val="000000"/>
          <w:sz w:val="28"/>
          <w:szCs w:val="28"/>
        </w:rPr>
      </w:pPr>
      <w:r w:rsidRPr="008C1933">
        <w:rPr>
          <w:rFonts w:asciiTheme="minorEastAsia" w:hAnsiTheme="minorEastAsia" w:cstheme="minorEastAsia"/>
          <w:bCs/>
          <w:color w:val="000000"/>
          <w:sz w:val="28"/>
          <w:szCs w:val="28"/>
        </w:rPr>
        <w:t>本项目</w:t>
      </w:r>
      <w:r w:rsidRPr="008C1933">
        <w:rPr>
          <w:rFonts w:asciiTheme="minorEastAsia" w:hAnsiTheme="minorEastAsia" w:cstheme="minorEastAsia" w:hint="eastAsia"/>
          <w:bCs/>
          <w:color w:val="000000"/>
          <w:sz w:val="28"/>
          <w:szCs w:val="28"/>
        </w:rPr>
        <w:t>截止2018年末，1-8#楼主体及装饰安装工程已完工，室外附属土建、热力、电力、给水、煤气及绿化工程正按进度结算付款。</w:t>
      </w:r>
    </w:p>
    <w:p w14:paraId="74AFC047" w14:textId="77777777" w:rsidR="00C82845" w:rsidRPr="008C1933" w:rsidRDefault="00780B77" w:rsidP="008C1933">
      <w:pPr>
        <w:adjustRightInd w:val="0"/>
        <w:snapToGrid w:val="0"/>
        <w:spacing w:line="600" w:lineRule="exact"/>
        <w:ind w:firstLine="560"/>
        <w:rPr>
          <w:rFonts w:asciiTheme="minorEastAsia" w:hAnsiTheme="minorEastAsia" w:cstheme="minorEastAsia"/>
          <w:bCs/>
          <w:color w:val="000000"/>
          <w:sz w:val="28"/>
          <w:szCs w:val="28"/>
        </w:rPr>
      </w:pPr>
      <w:r w:rsidRPr="008C1933">
        <w:rPr>
          <w:rFonts w:asciiTheme="minorEastAsia" w:hAnsiTheme="minorEastAsia" w:cstheme="minorEastAsia"/>
          <w:bCs/>
          <w:sz w:val="28"/>
          <w:szCs w:val="28"/>
        </w:rPr>
        <w:t>截止</w:t>
      </w:r>
      <w:r w:rsidRPr="008C1933">
        <w:rPr>
          <w:rFonts w:asciiTheme="minorEastAsia" w:hAnsiTheme="minorEastAsia" w:cstheme="minorEastAsia" w:hint="eastAsia"/>
          <w:bCs/>
          <w:sz w:val="28"/>
          <w:szCs w:val="28"/>
        </w:rPr>
        <w:t>2019年3月31日，</w:t>
      </w:r>
      <w:r w:rsidRPr="008C1933">
        <w:rPr>
          <w:rFonts w:asciiTheme="minorEastAsia" w:hAnsiTheme="minorEastAsia" w:cstheme="minorEastAsia"/>
          <w:bCs/>
          <w:sz w:val="28"/>
          <w:szCs w:val="28"/>
        </w:rPr>
        <w:t>本项目</w:t>
      </w:r>
      <w:r w:rsidRPr="008C1933">
        <w:rPr>
          <w:rFonts w:asciiTheme="minorEastAsia" w:hAnsiTheme="minorEastAsia" w:cstheme="minorEastAsia" w:hint="eastAsia"/>
          <w:bCs/>
          <w:sz w:val="28"/>
          <w:szCs w:val="28"/>
        </w:rPr>
        <w:t>已累计完成投资额11545万元，占</w:t>
      </w:r>
      <w:r w:rsidRPr="008C1933">
        <w:rPr>
          <w:rFonts w:asciiTheme="minorEastAsia" w:hAnsiTheme="minorEastAsia" w:cstheme="minorEastAsia"/>
          <w:bCs/>
          <w:sz w:val="28"/>
          <w:szCs w:val="28"/>
        </w:rPr>
        <w:t>总投资额</w:t>
      </w:r>
      <w:r w:rsidRPr="008C1933">
        <w:rPr>
          <w:rFonts w:asciiTheme="minorEastAsia" w:hAnsiTheme="minorEastAsia" w:cstheme="minorEastAsia" w:hint="eastAsia"/>
          <w:bCs/>
          <w:sz w:val="28"/>
          <w:szCs w:val="28"/>
        </w:rPr>
        <w:t>的100%。</w:t>
      </w:r>
    </w:p>
    <w:p w14:paraId="15704A5F" w14:textId="77777777" w:rsidR="00C82845" w:rsidRPr="008C1933" w:rsidRDefault="00780B77" w:rsidP="008C1933">
      <w:pPr>
        <w:pStyle w:val="2"/>
        <w:spacing w:before="0" w:after="0" w:line="600" w:lineRule="exact"/>
        <w:ind w:firstLineChars="200" w:firstLine="560"/>
        <w:rPr>
          <w:rFonts w:asciiTheme="minorEastAsia" w:eastAsiaTheme="minorEastAsia" w:hAnsiTheme="minorEastAsia" w:cstheme="minorEastAsia"/>
          <w:sz w:val="28"/>
          <w:szCs w:val="28"/>
        </w:rPr>
      </w:pPr>
      <w:bookmarkStart w:id="144" w:name="_Toc714244511"/>
      <w:bookmarkStart w:id="145" w:name="_Toc542665320"/>
      <w:r w:rsidRPr="008C1933">
        <w:rPr>
          <w:rFonts w:asciiTheme="minorEastAsia" w:eastAsiaTheme="minorEastAsia" w:hAnsiTheme="minorEastAsia" w:cstheme="minorEastAsia" w:hint="eastAsia"/>
          <w:sz w:val="28"/>
          <w:szCs w:val="28"/>
        </w:rPr>
        <w:t>五、债券重大公开事项</w:t>
      </w:r>
      <w:bookmarkEnd w:id="144"/>
      <w:bookmarkEnd w:id="145"/>
    </w:p>
    <w:p w14:paraId="0FE1EB9E" w14:textId="77777777" w:rsidR="00C82845" w:rsidRPr="008C1933" w:rsidRDefault="00780B77" w:rsidP="008C1933">
      <w:pPr>
        <w:adjustRightInd w:val="0"/>
        <w:snapToGrid w:val="0"/>
        <w:spacing w:line="600" w:lineRule="exact"/>
        <w:ind w:firstLine="560"/>
        <w:rPr>
          <w:rFonts w:asciiTheme="minorEastAsia" w:hAnsiTheme="minorEastAsia" w:cstheme="minorEastAsia"/>
          <w:bCs/>
          <w:sz w:val="28"/>
          <w:szCs w:val="28"/>
        </w:rPr>
      </w:pPr>
      <w:r w:rsidRPr="008C1933">
        <w:rPr>
          <w:rFonts w:asciiTheme="minorEastAsia" w:hAnsiTheme="minorEastAsia" w:cstheme="minorEastAsia"/>
          <w:bCs/>
          <w:sz w:val="28"/>
          <w:szCs w:val="28"/>
        </w:rPr>
        <w:t>截止</w:t>
      </w:r>
      <w:r w:rsidRPr="008C1933">
        <w:rPr>
          <w:rFonts w:asciiTheme="minorEastAsia" w:hAnsiTheme="minorEastAsia" w:cstheme="minorEastAsia" w:hint="eastAsia"/>
          <w:bCs/>
          <w:sz w:val="28"/>
          <w:szCs w:val="28"/>
        </w:rPr>
        <w:t>2018年末，本单位所在债券资金使用地区未发生可能影响当地一般公共预算收入的重大事项。</w:t>
      </w:r>
    </w:p>
    <w:p w14:paraId="6918BC5A" w14:textId="77777777" w:rsidR="00C82845" w:rsidRPr="008C1933" w:rsidRDefault="00C82845" w:rsidP="008C1933">
      <w:pPr>
        <w:spacing w:line="600" w:lineRule="exact"/>
        <w:rPr>
          <w:rFonts w:asciiTheme="minorEastAsia" w:hAnsiTheme="minorEastAsia" w:cstheme="minorEastAsia"/>
          <w:sz w:val="28"/>
          <w:szCs w:val="28"/>
        </w:rPr>
      </w:pPr>
    </w:p>
    <w:p w14:paraId="74FEAC1F" w14:textId="77777777" w:rsidR="00C82845" w:rsidRPr="008C1933" w:rsidRDefault="00780B77" w:rsidP="008C1933">
      <w:pPr>
        <w:spacing w:line="600" w:lineRule="exact"/>
        <w:jc w:val="right"/>
        <w:rPr>
          <w:rFonts w:asciiTheme="minorEastAsia" w:hAnsiTheme="minorEastAsia" w:cstheme="minorEastAsia"/>
          <w:bCs/>
          <w:sz w:val="28"/>
          <w:szCs w:val="28"/>
        </w:rPr>
      </w:pPr>
      <w:r w:rsidRPr="008C1933">
        <w:rPr>
          <w:rFonts w:asciiTheme="minorEastAsia" w:hAnsiTheme="minorEastAsia" w:cstheme="minorEastAsia" w:hint="eastAsia"/>
          <w:bCs/>
          <w:sz w:val="28"/>
          <w:szCs w:val="28"/>
        </w:rPr>
        <w:t>平定县农业农村局</w:t>
      </w:r>
    </w:p>
    <w:p w14:paraId="691E22E3" w14:textId="77777777" w:rsidR="00C82845" w:rsidRPr="008C1933" w:rsidRDefault="00780B77" w:rsidP="008C1933">
      <w:pPr>
        <w:spacing w:line="600" w:lineRule="exact"/>
        <w:jc w:val="right"/>
        <w:rPr>
          <w:rFonts w:asciiTheme="minorEastAsia" w:hAnsiTheme="minorEastAsia" w:cstheme="minorEastAsia"/>
          <w:bCs/>
          <w:sz w:val="28"/>
          <w:szCs w:val="28"/>
        </w:rPr>
      </w:pPr>
      <w:r w:rsidRPr="008C1933">
        <w:rPr>
          <w:rFonts w:asciiTheme="minorEastAsia" w:hAnsiTheme="minorEastAsia" w:cstheme="minorEastAsia" w:hint="eastAsia"/>
          <w:bCs/>
          <w:sz w:val="28"/>
          <w:szCs w:val="28"/>
        </w:rPr>
        <w:t>二〇一九年</w:t>
      </w:r>
      <w:r w:rsidRPr="008C1933">
        <w:rPr>
          <w:rFonts w:asciiTheme="minorEastAsia" w:hAnsiTheme="minorEastAsia" w:cstheme="minorEastAsia"/>
          <w:bCs/>
          <w:sz w:val="28"/>
          <w:szCs w:val="28"/>
        </w:rPr>
        <w:t>八</w:t>
      </w:r>
      <w:r w:rsidRPr="008C1933">
        <w:rPr>
          <w:rFonts w:asciiTheme="minorEastAsia" w:hAnsiTheme="minorEastAsia" w:cstheme="minorEastAsia" w:hint="eastAsia"/>
          <w:bCs/>
          <w:sz w:val="28"/>
          <w:szCs w:val="28"/>
        </w:rPr>
        <w:t xml:space="preserve">月 </w:t>
      </w:r>
    </w:p>
    <w:p w14:paraId="442D4198" w14:textId="77777777" w:rsidR="00C82845" w:rsidRDefault="00C82845">
      <w:pPr>
        <w:jc w:val="right"/>
        <w:rPr>
          <w:rFonts w:asciiTheme="minorEastAsia" w:hAnsiTheme="minorEastAsia" w:cstheme="minorEastAsia"/>
          <w:bCs/>
          <w:sz w:val="28"/>
          <w:szCs w:val="28"/>
        </w:rPr>
      </w:pPr>
    </w:p>
    <w:p w14:paraId="173A49F9" w14:textId="77777777" w:rsidR="00C82845" w:rsidRDefault="00C82845">
      <w:pPr>
        <w:jc w:val="both"/>
        <w:rPr>
          <w:rFonts w:asciiTheme="minorEastAsia" w:hAnsiTheme="minorEastAsia" w:cstheme="minorEastAsia"/>
          <w:bCs/>
          <w:sz w:val="28"/>
          <w:szCs w:val="28"/>
        </w:rPr>
      </w:pPr>
    </w:p>
    <w:p w14:paraId="3234A28F" w14:textId="77777777" w:rsidR="00C82845" w:rsidRDefault="00C82845">
      <w:pPr>
        <w:jc w:val="right"/>
        <w:rPr>
          <w:rFonts w:asciiTheme="minorEastAsia" w:hAnsiTheme="minorEastAsia" w:cstheme="minorEastAsia"/>
          <w:bCs/>
          <w:sz w:val="28"/>
          <w:szCs w:val="28"/>
        </w:rPr>
      </w:pPr>
    </w:p>
    <w:p w14:paraId="284D1E45" w14:textId="77777777" w:rsidR="00C82845" w:rsidRDefault="00C82845">
      <w:pPr>
        <w:jc w:val="both"/>
        <w:rPr>
          <w:rFonts w:asciiTheme="minorEastAsia" w:hAnsiTheme="minorEastAsia" w:cstheme="minorEastAsia"/>
          <w:bCs/>
          <w:sz w:val="28"/>
          <w:szCs w:val="28"/>
        </w:rPr>
      </w:pPr>
    </w:p>
    <w:p w14:paraId="318EFA22" w14:textId="77777777" w:rsidR="00C82845" w:rsidRDefault="00C82845">
      <w:pPr>
        <w:jc w:val="right"/>
        <w:rPr>
          <w:rFonts w:asciiTheme="minorEastAsia" w:hAnsiTheme="minorEastAsia" w:cstheme="minorEastAsia"/>
          <w:bCs/>
          <w:sz w:val="28"/>
          <w:szCs w:val="28"/>
        </w:rPr>
      </w:pPr>
    </w:p>
    <w:p w14:paraId="551EC59D" w14:textId="77777777" w:rsidR="00C82845" w:rsidRDefault="00C82845">
      <w:pPr>
        <w:rPr>
          <w:rFonts w:asciiTheme="minorEastAsia" w:hAnsiTheme="minorEastAsia" w:cstheme="minorEastAsia"/>
          <w:bCs/>
          <w:sz w:val="28"/>
          <w:szCs w:val="28"/>
        </w:rPr>
      </w:pPr>
    </w:p>
    <w:p w14:paraId="188FFB05" w14:textId="77777777" w:rsidR="00C82845" w:rsidRDefault="00C82845">
      <w:pPr>
        <w:rPr>
          <w:rFonts w:asciiTheme="minorEastAsia" w:hAnsiTheme="minorEastAsia" w:cstheme="minorEastAsia"/>
        </w:rPr>
      </w:pPr>
    </w:p>
    <w:p w14:paraId="669DA044" w14:textId="77777777" w:rsidR="00C82845" w:rsidRDefault="00C82845">
      <w:pPr>
        <w:rPr>
          <w:rFonts w:asciiTheme="minorEastAsia" w:hAnsiTheme="minorEastAsia" w:cstheme="minorEastAsia"/>
        </w:rPr>
      </w:pPr>
    </w:p>
    <w:p w14:paraId="481A4C69" w14:textId="77777777" w:rsidR="00C82845" w:rsidRDefault="00C82845">
      <w:pPr>
        <w:wordWrap w:val="0"/>
        <w:jc w:val="both"/>
        <w:rPr>
          <w:bCs/>
          <w:sz w:val="28"/>
          <w:szCs w:val="28"/>
        </w:rPr>
      </w:pPr>
    </w:p>
    <w:p w14:paraId="33F22DB7" w14:textId="77777777" w:rsidR="00C82845" w:rsidRDefault="00780B77">
      <w:pPr>
        <w:wordWrap w:val="0"/>
        <w:jc w:val="both"/>
      </w:pPr>
      <w:r>
        <w:rPr>
          <w:rFonts w:hint="eastAsia"/>
          <w:bCs/>
          <w:sz w:val="28"/>
          <w:szCs w:val="28"/>
        </w:rPr>
        <w:t xml:space="preserve">   </w:t>
      </w:r>
    </w:p>
    <w:p w14:paraId="6CD08996" w14:textId="77777777" w:rsidR="00C82845" w:rsidRPr="008C1933" w:rsidRDefault="00780B77" w:rsidP="008C1933">
      <w:pPr>
        <w:pStyle w:val="2"/>
        <w:spacing w:before="0" w:after="0" w:line="600" w:lineRule="exact"/>
        <w:jc w:val="center"/>
        <w:rPr>
          <w:rFonts w:asciiTheme="minorEastAsia" w:eastAsiaTheme="minorEastAsia" w:hAnsiTheme="minorEastAsia" w:cstheme="minorEastAsia"/>
        </w:rPr>
      </w:pPr>
      <w:bookmarkStart w:id="146" w:name="_Toc212984431"/>
      <w:r w:rsidRPr="008C1933">
        <w:rPr>
          <w:rFonts w:asciiTheme="minorEastAsia" w:eastAsiaTheme="minorEastAsia" w:hAnsiTheme="minorEastAsia" w:cstheme="minorEastAsia" w:hint="eastAsia"/>
        </w:rPr>
        <w:lastRenderedPageBreak/>
        <w:t>平定县住房和城乡建设管理局</w:t>
      </w:r>
      <w:bookmarkEnd w:id="146"/>
      <w:r w:rsidRPr="008C1933">
        <w:rPr>
          <w:rFonts w:asciiTheme="minorEastAsia" w:eastAsiaTheme="minorEastAsia" w:hAnsiTheme="minorEastAsia" w:cstheme="minorEastAsia" w:hint="eastAsia"/>
        </w:rPr>
        <w:t xml:space="preserve"> </w:t>
      </w:r>
    </w:p>
    <w:p w14:paraId="173B43F8" w14:textId="77777777" w:rsidR="00C82845" w:rsidRPr="008C1933" w:rsidRDefault="00780B77" w:rsidP="008C1933">
      <w:pPr>
        <w:pStyle w:val="2"/>
        <w:spacing w:before="0" w:after="0" w:line="600" w:lineRule="exact"/>
        <w:jc w:val="center"/>
        <w:rPr>
          <w:rFonts w:ascii="宋体" w:hAnsi="宋体"/>
        </w:rPr>
      </w:pPr>
      <w:bookmarkStart w:id="147" w:name="_Toc1921575915"/>
      <w:r w:rsidRPr="008C1933">
        <w:rPr>
          <w:rFonts w:asciiTheme="minorEastAsia" w:eastAsiaTheme="minorEastAsia" w:hAnsiTheme="minorEastAsia" w:cstheme="minorEastAsia" w:hint="eastAsia"/>
        </w:rPr>
        <w:t>棚户区改造专项债券资金存续期信息公示</w:t>
      </w:r>
      <w:bookmarkEnd w:id="147"/>
    </w:p>
    <w:p w14:paraId="57AB39F7" w14:textId="77777777" w:rsidR="00C82845" w:rsidRDefault="00780B77" w:rsidP="008C1933">
      <w:pPr>
        <w:spacing w:line="600" w:lineRule="exact"/>
        <w:ind w:firstLineChars="200" w:firstLine="560"/>
        <w:rPr>
          <w:b/>
          <w:sz w:val="28"/>
          <w:szCs w:val="28"/>
        </w:rPr>
      </w:pPr>
      <w:r>
        <w:rPr>
          <w:rFonts w:hint="eastAsia"/>
          <w:b/>
          <w:bCs/>
          <w:sz w:val="28"/>
          <w:szCs w:val="28"/>
        </w:rPr>
        <w:t>一、</w:t>
      </w:r>
      <w:r>
        <w:rPr>
          <w:rFonts w:hint="eastAsia"/>
          <w:b/>
          <w:sz w:val="28"/>
          <w:szCs w:val="28"/>
        </w:rPr>
        <w:t>债券资金使用单位</w:t>
      </w:r>
    </w:p>
    <w:p w14:paraId="5EDB8D66" w14:textId="77777777" w:rsidR="00C82845" w:rsidRDefault="00780B77" w:rsidP="008C1933">
      <w:pPr>
        <w:spacing w:line="600" w:lineRule="exact"/>
        <w:ind w:firstLineChars="200" w:firstLine="560"/>
        <w:rPr>
          <w:sz w:val="28"/>
          <w:szCs w:val="28"/>
        </w:rPr>
      </w:pPr>
      <w:r>
        <w:rPr>
          <w:rFonts w:hint="eastAsia"/>
          <w:sz w:val="28"/>
          <w:szCs w:val="28"/>
        </w:rPr>
        <w:t>本次信息公示所涉专项债券资金的使用单位：平定县住房和城乡建设管理局</w:t>
      </w:r>
      <w:r>
        <w:rPr>
          <w:sz w:val="28"/>
          <w:szCs w:val="28"/>
        </w:rPr>
        <w:t>。</w:t>
      </w:r>
      <w:r>
        <w:rPr>
          <w:rFonts w:hint="eastAsia"/>
          <w:sz w:val="28"/>
          <w:szCs w:val="28"/>
        </w:rPr>
        <w:t>本单位依法取得</w:t>
      </w:r>
      <w:r>
        <w:rPr>
          <w:sz w:val="28"/>
          <w:szCs w:val="28"/>
        </w:rPr>
        <w:t>了</w:t>
      </w:r>
      <w:r>
        <w:rPr>
          <w:rFonts w:hint="eastAsia"/>
          <w:bCs/>
          <w:sz w:val="28"/>
          <w:szCs w:val="28"/>
        </w:rPr>
        <w:t>平定县机构编制委员会办公室</w:t>
      </w:r>
      <w:r>
        <w:rPr>
          <w:bCs/>
          <w:sz w:val="28"/>
          <w:szCs w:val="28"/>
        </w:rPr>
        <w:t>颁发的《</w:t>
      </w:r>
      <w:r>
        <w:rPr>
          <w:rFonts w:hint="eastAsia"/>
          <w:sz w:val="28"/>
          <w:szCs w:val="28"/>
        </w:rPr>
        <w:t>机关法人证书</w:t>
      </w:r>
      <w:r>
        <w:rPr>
          <w:sz w:val="28"/>
          <w:szCs w:val="28"/>
        </w:rPr>
        <w:t>》</w:t>
      </w:r>
      <w:r>
        <w:rPr>
          <w:rFonts w:hint="eastAsia"/>
          <w:sz w:val="28"/>
          <w:szCs w:val="28"/>
        </w:rPr>
        <w:t>。</w:t>
      </w:r>
      <w:r>
        <w:rPr>
          <w:sz w:val="28"/>
          <w:szCs w:val="28"/>
        </w:rPr>
        <w:t>基本信息</w:t>
      </w:r>
      <w:r>
        <w:rPr>
          <w:rFonts w:hint="eastAsia"/>
          <w:sz w:val="28"/>
          <w:szCs w:val="28"/>
        </w:rPr>
        <w:t>如下：</w:t>
      </w:r>
    </w:p>
    <w:tbl>
      <w:tblPr>
        <w:tblW w:w="8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3"/>
        <w:gridCol w:w="5692"/>
      </w:tblGrid>
      <w:tr w:rsidR="00C82845" w14:paraId="7DBD8A75" w14:textId="77777777">
        <w:trPr>
          <w:jc w:val="center"/>
        </w:trPr>
        <w:tc>
          <w:tcPr>
            <w:tcW w:w="2603" w:type="dxa"/>
            <w:tcBorders>
              <w:top w:val="single" w:sz="4" w:space="0" w:color="auto"/>
              <w:left w:val="single" w:sz="4" w:space="0" w:color="auto"/>
              <w:bottom w:val="single" w:sz="4" w:space="0" w:color="auto"/>
              <w:right w:val="single" w:sz="4" w:space="0" w:color="auto"/>
            </w:tcBorders>
            <w:vAlign w:val="center"/>
          </w:tcPr>
          <w:p w14:paraId="27CC65A3" w14:textId="77777777" w:rsidR="00C82845" w:rsidRDefault="00780B77" w:rsidP="008C1933">
            <w:pPr>
              <w:adjustRightInd w:val="0"/>
              <w:snapToGrid w:val="0"/>
              <w:spacing w:line="600" w:lineRule="exact"/>
              <w:jc w:val="center"/>
              <w:rPr>
                <w:bCs/>
                <w:sz w:val="28"/>
                <w:szCs w:val="28"/>
              </w:rPr>
            </w:pPr>
            <w:r>
              <w:rPr>
                <w:bCs/>
                <w:sz w:val="28"/>
                <w:szCs w:val="28"/>
              </w:rPr>
              <w:t>机构</w:t>
            </w:r>
            <w:r>
              <w:rPr>
                <w:rFonts w:hint="eastAsia"/>
                <w:bCs/>
                <w:sz w:val="28"/>
                <w:szCs w:val="28"/>
              </w:rPr>
              <w:t>名称</w:t>
            </w:r>
          </w:p>
        </w:tc>
        <w:tc>
          <w:tcPr>
            <w:tcW w:w="5692" w:type="dxa"/>
            <w:tcBorders>
              <w:top w:val="single" w:sz="4" w:space="0" w:color="auto"/>
              <w:left w:val="single" w:sz="4" w:space="0" w:color="auto"/>
              <w:bottom w:val="single" w:sz="4" w:space="0" w:color="auto"/>
              <w:right w:val="single" w:sz="4" w:space="0" w:color="auto"/>
            </w:tcBorders>
            <w:vAlign w:val="center"/>
          </w:tcPr>
          <w:p w14:paraId="6763E10C" w14:textId="77777777" w:rsidR="00C82845" w:rsidRDefault="00780B77" w:rsidP="008C1933">
            <w:pPr>
              <w:adjustRightInd w:val="0"/>
              <w:snapToGrid w:val="0"/>
              <w:spacing w:line="600" w:lineRule="exact"/>
              <w:jc w:val="center"/>
              <w:rPr>
                <w:bCs/>
                <w:sz w:val="28"/>
                <w:szCs w:val="28"/>
              </w:rPr>
            </w:pPr>
            <w:r>
              <w:rPr>
                <w:rFonts w:hint="eastAsia"/>
                <w:bCs/>
                <w:sz w:val="28"/>
                <w:szCs w:val="28"/>
              </w:rPr>
              <w:t>平定县住房和城乡建设管理局</w:t>
            </w:r>
          </w:p>
        </w:tc>
      </w:tr>
      <w:tr w:rsidR="00C82845" w14:paraId="27A2EDAA" w14:textId="77777777">
        <w:trPr>
          <w:jc w:val="center"/>
        </w:trPr>
        <w:tc>
          <w:tcPr>
            <w:tcW w:w="2603" w:type="dxa"/>
            <w:tcBorders>
              <w:top w:val="single" w:sz="4" w:space="0" w:color="auto"/>
              <w:left w:val="single" w:sz="4" w:space="0" w:color="auto"/>
              <w:bottom w:val="single" w:sz="4" w:space="0" w:color="auto"/>
              <w:right w:val="single" w:sz="4" w:space="0" w:color="auto"/>
            </w:tcBorders>
            <w:vAlign w:val="center"/>
          </w:tcPr>
          <w:p w14:paraId="6B75A96E" w14:textId="77777777" w:rsidR="00C82845" w:rsidRDefault="00780B77" w:rsidP="008C1933">
            <w:pPr>
              <w:adjustRightInd w:val="0"/>
              <w:snapToGrid w:val="0"/>
              <w:spacing w:line="600" w:lineRule="exact"/>
              <w:jc w:val="center"/>
              <w:rPr>
                <w:bCs/>
                <w:sz w:val="28"/>
                <w:szCs w:val="28"/>
              </w:rPr>
            </w:pPr>
            <w:r>
              <w:rPr>
                <w:rFonts w:hint="eastAsia"/>
                <w:bCs/>
                <w:sz w:val="28"/>
                <w:szCs w:val="28"/>
              </w:rPr>
              <w:t>统一社会信用代码</w:t>
            </w:r>
          </w:p>
        </w:tc>
        <w:tc>
          <w:tcPr>
            <w:tcW w:w="5692" w:type="dxa"/>
            <w:tcBorders>
              <w:top w:val="single" w:sz="4" w:space="0" w:color="auto"/>
              <w:left w:val="single" w:sz="4" w:space="0" w:color="auto"/>
              <w:bottom w:val="single" w:sz="4" w:space="0" w:color="auto"/>
              <w:right w:val="single" w:sz="4" w:space="0" w:color="auto"/>
            </w:tcBorders>
            <w:vAlign w:val="center"/>
          </w:tcPr>
          <w:p w14:paraId="1BF1D5C7" w14:textId="77777777" w:rsidR="00C82845" w:rsidRDefault="00780B77" w:rsidP="008C1933">
            <w:pPr>
              <w:adjustRightInd w:val="0"/>
              <w:snapToGrid w:val="0"/>
              <w:spacing w:line="600" w:lineRule="exact"/>
              <w:jc w:val="center"/>
              <w:rPr>
                <w:bCs/>
                <w:sz w:val="28"/>
                <w:szCs w:val="28"/>
              </w:rPr>
            </w:pPr>
            <w:r>
              <w:rPr>
                <w:bCs/>
                <w:sz w:val="28"/>
                <w:szCs w:val="28"/>
              </w:rPr>
              <w:t>11140321012330226D</w:t>
            </w:r>
          </w:p>
        </w:tc>
      </w:tr>
      <w:tr w:rsidR="00C82845" w14:paraId="0071781B" w14:textId="77777777">
        <w:trPr>
          <w:jc w:val="center"/>
        </w:trPr>
        <w:tc>
          <w:tcPr>
            <w:tcW w:w="2603" w:type="dxa"/>
            <w:tcBorders>
              <w:top w:val="single" w:sz="4" w:space="0" w:color="auto"/>
              <w:left w:val="single" w:sz="4" w:space="0" w:color="auto"/>
              <w:bottom w:val="single" w:sz="4" w:space="0" w:color="auto"/>
              <w:right w:val="single" w:sz="4" w:space="0" w:color="auto"/>
            </w:tcBorders>
            <w:vAlign w:val="center"/>
          </w:tcPr>
          <w:p w14:paraId="30845957" w14:textId="77777777" w:rsidR="00C82845" w:rsidRDefault="00780B77" w:rsidP="008C1933">
            <w:pPr>
              <w:adjustRightInd w:val="0"/>
              <w:snapToGrid w:val="0"/>
              <w:spacing w:line="600" w:lineRule="exact"/>
              <w:jc w:val="center"/>
              <w:rPr>
                <w:bCs/>
                <w:sz w:val="28"/>
                <w:szCs w:val="28"/>
              </w:rPr>
            </w:pPr>
            <w:r>
              <w:rPr>
                <w:rFonts w:hint="eastAsia"/>
                <w:bCs/>
                <w:sz w:val="28"/>
                <w:szCs w:val="28"/>
              </w:rPr>
              <w:t>负责人</w:t>
            </w:r>
          </w:p>
        </w:tc>
        <w:tc>
          <w:tcPr>
            <w:tcW w:w="5692" w:type="dxa"/>
            <w:tcBorders>
              <w:top w:val="single" w:sz="4" w:space="0" w:color="auto"/>
              <w:left w:val="single" w:sz="4" w:space="0" w:color="auto"/>
              <w:bottom w:val="single" w:sz="4" w:space="0" w:color="auto"/>
              <w:right w:val="single" w:sz="4" w:space="0" w:color="auto"/>
            </w:tcBorders>
            <w:vAlign w:val="center"/>
          </w:tcPr>
          <w:p w14:paraId="60643C7D" w14:textId="77777777" w:rsidR="00C82845" w:rsidRDefault="00780B77" w:rsidP="008C1933">
            <w:pPr>
              <w:adjustRightInd w:val="0"/>
              <w:snapToGrid w:val="0"/>
              <w:spacing w:line="600" w:lineRule="exact"/>
              <w:jc w:val="center"/>
              <w:rPr>
                <w:bCs/>
                <w:sz w:val="28"/>
                <w:szCs w:val="28"/>
              </w:rPr>
            </w:pPr>
            <w:r>
              <w:rPr>
                <w:rFonts w:hint="eastAsia"/>
                <w:bCs/>
                <w:sz w:val="28"/>
                <w:szCs w:val="28"/>
              </w:rPr>
              <w:t>刘建生</w:t>
            </w:r>
          </w:p>
        </w:tc>
      </w:tr>
      <w:tr w:rsidR="00C82845" w14:paraId="0209BB33" w14:textId="77777777">
        <w:trPr>
          <w:jc w:val="center"/>
        </w:trPr>
        <w:tc>
          <w:tcPr>
            <w:tcW w:w="2603" w:type="dxa"/>
            <w:tcBorders>
              <w:top w:val="single" w:sz="4" w:space="0" w:color="auto"/>
              <w:left w:val="single" w:sz="4" w:space="0" w:color="auto"/>
              <w:bottom w:val="single" w:sz="4" w:space="0" w:color="auto"/>
              <w:right w:val="single" w:sz="4" w:space="0" w:color="auto"/>
            </w:tcBorders>
            <w:vAlign w:val="center"/>
          </w:tcPr>
          <w:p w14:paraId="1C195E7B" w14:textId="77777777" w:rsidR="00C82845" w:rsidRDefault="00780B77" w:rsidP="008C1933">
            <w:pPr>
              <w:adjustRightInd w:val="0"/>
              <w:snapToGrid w:val="0"/>
              <w:spacing w:line="600" w:lineRule="exact"/>
              <w:jc w:val="center"/>
              <w:rPr>
                <w:bCs/>
                <w:sz w:val="28"/>
                <w:szCs w:val="28"/>
              </w:rPr>
            </w:pPr>
            <w:r>
              <w:rPr>
                <w:rFonts w:hint="eastAsia"/>
                <w:bCs/>
                <w:sz w:val="28"/>
                <w:szCs w:val="28"/>
              </w:rPr>
              <w:t>地址</w:t>
            </w:r>
          </w:p>
        </w:tc>
        <w:tc>
          <w:tcPr>
            <w:tcW w:w="5692" w:type="dxa"/>
            <w:tcBorders>
              <w:top w:val="single" w:sz="4" w:space="0" w:color="auto"/>
              <w:left w:val="single" w:sz="4" w:space="0" w:color="auto"/>
              <w:bottom w:val="single" w:sz="4" w:space="0" w:color="auto"/>
              <w:right w:val="single" w:sz="4" w:space="0" w:color="auto"/>
            </w:tcBorders>
            <w:vAlign w:val="center"/>
          </w:tcPr>
          <w:p w14:paraId="144A50C8" w14:textId="77777777" w:rsidR="00C82845" w:rsidRDefault="00780B77" w:rsidP="008C1933">
            <w:pPr>
              <w:adjustRightInd w:val="0"/>
              <w:snapToGrid w:val="0"/>
              <w:spacing w:line="600" w:lineRule="exact"/>
              <w:jc w:val="center"/>
              <w:rPr>
                <w:bCs/>
                <w:sz w:val="28"/>
                <w:szCs w:val="28"/>
              </w:rPr>
            </w:pPr>
            <w:r>
              <w:rPr>
                <w:rFonts w:hint="eastAsia"/>
                <w:sz w:val="28"/>
                <w:szCs w:val="28"/>
              </w:rPr>
              <w:t>平定县综合办公大楼6楼</w:t>
            </w:r>
          </w:p>
        </w:tc>
      </w:tr>
      <w:tr w:rsidR="00C82845" w14:paraId="3A24A4B2" w14:textId="77777777">
        <w:trPr>
          <w:jc w:val="center"/>
        </w:trPr>
        <w:tc>
          <w:tcPr>
            <w:tcW w:w="2603" w:type="dxa"/>
            <w:tcBorders>
              <w:top w:val="single" w:sz="4" w:space="0" w:color="auto"/>
              <w:left w:val="single" w:sz="4" w:space="0" w:color="auto"/>
              <w:bottom w:val="single" w:sz="4" w:space="0" w:color="auto"/>
              <w:right w:val="single" w:sz="4" w:space="0" w:color="auto"/>
            </w:tcBorders>
            <w:vAlign w:val="center"/>
          </w:tcPr>
          <w:p w14:paraId="4A5F47A4" w14:textId="77777777" w:rsidR="00C82845" w:rsidRDefault="00780B77" w:rsidP="008C1933">
            <w:pPr>
              <w:adjustRightInd w:val="0"/>
              <w:snapToGrid w:val="0"/>
              <w:spacing w:line="600" w:lineRule="exact"/>
              <w:jc w:val="center"/>
              <w:rPr>
                <w:bCs/>
                <w:sz w:val="28"/>
                <w:szCs w:val="28"/>
              </w:rPr>
            </w:pPr>
            <w:r>
              <w:rPr>
                <w:rFonts w:hint="eastAsia"/>
                <w:bCs/>
                <w:sz w:val="28"/>
                <w:szCs w:val="28"/>
              </w:rPr>
              <w:t>登记部门</w:t>
            </w:r>
          </w:p>
        </w:tc>
        <w:tc>
          <w:tcPr>
            <w:tcW w:w="5692" w:type="dxa"/>
            <w:tcBorders>
              <w:top w:val="single" w:sz="4" w:space="0" w:color="auto"/>
              <w:left w:val="single" w:sz="4" w:space="0" w:color="auto"/>
              <w:bottom w:val="single" w:sz="4" w:space="0" w:color="auto"/>
              <w:right w:val="single" w:sz="4" w:space="0" w:color="auto"/>
            </w:tcBorders>
            <w:vAlign w:val="center"/>
          </w:tcPr>
          <w:p w14:paraId="444C31F0" w14:textId="77777777" w:rsidR="00C82845" w:rsidRDefault="00780B77" w:rsidP="008C1933">
            <w:pPr>
              <w:adjustRightInd w:val="0"/>
              <w:snapToGrid w:val="0"/>
              <w:spacing w:line="600" w:lineRule="exact"/>
              <w:jc w:val="center"/>
              <w:rPr>
                <w:bCs/>
                <w:sz w:val="28"/>
                <w:szCs w:val="28"/>
              </w:rPr>
            </w:pPr>
            <w:r>
              <w:rPr>
                <w:rFonts w:hint="eastAsia"/>
                <w:bCs/>
                <w:sz w:val="28"/>
                <w:szCs w:val="28"/>
              </w:rPr>
              <w:t>平定县机构编制委员会办公室</w:t>
            </w:r>
          </w:p>
        </w:tc>
      </w:tr>
      <w:tr w:rsidR="00C82845" w14:paraId="4DA6ABC8" w14:textId="77777777">
        <w:trPr>
          <w:trHeight w:val="590"/>
          <w:jc w:val="center"/>
        </w:trPr>
        <w:tc>
          <w:tcPr>
            <w:tcW w:w="2603" w:type="dxa"/>
            <w:tcBorders>
              <w:top w:val="single" w:sz="4" w:space="0" w:color="auto"/>
              <w:left w:val="single" w:sz="4" w:space="0" w:color="auto"/>
              <w:bottom w:val="single" w:sz="4" w:space="0" w:color="auto"/>
              <w:right w:val="single" w:sz="4" w:space="0" w:color="auto"/>
            </w:tcBorders>
            <w:vAlign w:val="center"/>
          </w:tcPr>
          <w:p w14:paraId="2ACF18B5" w14:textId="77777777" w:rsidR="00C82845" w:rsidRDefault="00780B77" w:rsidP="008C1933">
            <w:pPr>
              <w:adjustRightInd w:val="0"/>
              <w:snapToGrid w:val="0"/>
              <w:spacing w:line="600" w:lineRule="exact"/>
              <w:jc w:val="center"/>
              <w:rPr>
                <w:bCs/>
                <w:sz w:val="28"/>
                <w:szCs w:val="28"/>
              </w:rPr>
            </w:pPr>
            <w:r>
              <w:rPr>
                <w:rFonts w:hint="eastAsia"/>
                <w:bCs/>
                <w:sz w:val="28"/>
                <w:szCs w:val="28"/>
              </w:rPr>
              <w:t>颁发时间</w:t>
            </w:r>
          </w:p>
        </w:tc>
        <w:tc>
          <w:tcPr>
            <w:tcW w:w="5692" w:type="dxa"/>
            <w:tcBorders>
              <w:top w:val="single" w:sz="4" w:space="0" w:color="auto"/>
              <w:left w:val="single" w:sz="4" w:space="0" w:color="auto"/>
              <w:bottom w:val="single" w:sz="4" w:space="0" w:color="auto"/>
              <w:right w:val="single" w:sz="4" w:space="0" w:color="auto"/>
            </w:tcBorders>
            <w:vAlign w:val="center"/>
          </w:tcPr>
          <w:p w14:paraId="65F39BA3" w14:textId="77777777" w:rsidR="00C82845" w:rsidRDefault="00780B77" w:rsidP="008C1933">
            <w:pPr>
              <w:adjustRightInd w:val="0"/>
              <w:snapToGrid w:val="0"/>
              <w:spacing w:line="600" w:lineRule="exact"/>
              <w:jc w:val="center"/>
              <w:rPr>
                <w:bCs/>
                <w:sz w:val="28"/>
                <w:szCs w:val="28"/>
              </w:rPr>
            </w:pPr>
            <w:r>
              <w:rPr>
                <w:bCs/>
                <w:sz w:val="28"/>
                <w:szCs w:val="28"/>
              </w:rPr>
              <w:t>2019</w:t>
            </w:r>
            <w:r>
              <w:rPr>
                <w:rFonts w:hint="eastAsia"/>
                <w:bCs/>
                <w:sz w:val="28"/>
                <w:szCs w:val="28"/>
              </w:rPr>
              <w:t>年</w:t>
            </w:r>
            <w:r>
              <w:rPr>
                <w:bCs/>
                <w:sz w:val="28"/>
                <w:szCs w:val="28"/>
              </w:rPr>
              <w:t>3</w:t>
            </w:r>
            <w:r>
              <w:rPr>
                <w:rFonts w:hint="eastAsia"/>
                <w:bCs/>
                <w:sz w:val="28"/>
                <w:szCs w:val="28"/>
              </w:rPr>
              <w:t>月</w:t>
            </w:r>
            <w:r>
              <w:rPr>
                <w:bCs/>
                <w:sz w:val="28"/>
                <w:szCs w:val="28"/>
              </w:rPr>
              <w:t>19</w:t>
            </w:r>
            <w:r>
              <w:rPr>
                <w:rFonts w:hint="eastAsia"/>
                <w:bCs/>
                <w:sz w:val="28"/>
                <w:szCs w:val="28"/>
              </w:rPr>
              <w:t>日</w:t>
            </w:r>
          </w:p>
        </w:tc>
      </w:tr>
    </w:tbl>
    <w:p w14:paraId="0E190342" w14:textId="77777777" w:rsidR="00C82845" w:rsidRDefault="00780B77" w:rsidP="008C1933">
      <w:pPr>
        <w:adjustRightInd w:val="0"/>
        <w:snapToGrid w:val="0"/>
        <w:spacing w:line="600" w:lineRule="exact"/>
        <w:ind w:firstLine="560"/>
        <w:rPr>
          <w:b/>
          <w:sz w:val="28"/>
          <w:szCs w:val="28"/>
        </w:rPr>
      </w:pPr>
      <w:r>
        <w:rPr>
          <w:rFonts w:hint="eastAsia"/>
          <w:b/>
          <w:sz w:val="28"/>
          <w:szCs w:val="28"/>
        </w:rPr>
        <w:t>二、债券资金拨付情况</w:t>
      </w:r>
    </w:p>
    <w:p w14:paraId="709EA828" w14:textId="77777777" w:rsidR="00C82845" w:rsidRDefault="00780B77" w:rsidP="008C1933">
      <w:pPr>
        <w:spacing w:line="600" w:lineRule="exact"/>
        <w:ind w:firstLineChars="200" w:firstLine="560"/>
        <w:rPr>
          <w:sz w:val="28"/>
          <w:szCs w:val="28"/>
        </w:rPr>
      </w:pPr>
      <w:r>
        <w:rPr>
          <w:rFonts w:hint="eastAsia"/>
          <w:sz w:val="28"/>
          <w:szCs w:val="28"/>
        </w:rPr>
        <w:t>2018年度，平定县住房和城乡建设管理局共收到</w:t>
      </w:r>
      <w:r>
        <w:rPr>
          <w:sz w:val="28"/>
          <w:szCs w:val="28"/>
        </w:rPr>
        <w:t>平定县财政局</w:t>
      </w:r>
      <w:r>
        <w:rPr>
          <w:rFonts w:hint="eastAsia"/>
          <w:sz w:val="28"/>
          <w:szCs w:val="28"/>
        </w:rPr>
        <w:t>拨付的6,000.00万元</w:t>
      </w:r>
      <w:r>
        <w:rPr>
          <w:sz w:val="28"/>
          <w:szCs w:val="28"/>
        </w:rPr>
        <w:t>，全部为</w:t>
      </w:r>
      <w:r>
        <w:rPr>
          <w:rFonts w:hint="eastAsia"/>
          <w:sz w:val="28"/>
          <w:szCs w:val="28"/>
        </w:rPr>
        <w:t>专项债券资金</w:t>
      </w:r>
      <w:r>
        <w:rPr>
          <w:sz w:val="28"/>
          <w:szCs w:val="28"/>
        </w:rPr>
        <w:t>。</w:t>
      </w:r>
      <w:r>
        <w:rPr>
          <w:rFonts w:hint="eastAsia"/>
          <w:sz w:val="28"/>
          <w:szCs w:val="28"/>
        </w:rPr>
        <w:t>具体情况如下：</w:t>
      </w:r>
    </w:p>
    <w:p w14:paraId="11A5F4AE" w14:textId="77777777" w:rsidR="00C82845" w:rsidRDefault="00780B77" w:rsidP="008C1933">
      <w:pPr>
        <w:spacing w:line="600" w:lineRule="exact"/>
        <w:ind w:firstLineChars="200" w:firstLine="560"/>
        <w:rPr>
          <w:sz w:val="28"/>
          <w:szCs w:val="28"/>
        </w:rPr>
      </w:pPr>
      <w:r>
        <w:rPr>
          <w:rFonts w:hint="eastAsia"/>
          <w:sz w:val="28"/>
          <w:szCs w:val="28"/>
        </w:rPr>
        <w:t>2018年12月，平定县财政局拨付棚户区改造专项债券资金6,000.00万元，用于南关街（二期）棚户区改造项目和姜家沟棚户区改造项目。</w:t>
      </w:r>
    </w:p>
    <w:p w14:paraId="26A86B4A" w14:textId="77777777" w:rsidR="00C82845" w:rsidRDefault="00780B77" w:rsidP="008C1933">
      <w:pPr>
        <w:numPr>
          <w:ilvl w:val="0"/>
          <w:numId w:val="3"/>
        </w:numPr>
        <w:spacing w:line="600" w:lineRule="exact"/>
        <w:ind w:firstLineChars="200" w:firstLine="560"/>
        <w:rPr>
          <w:b/>
          <w:sz w:val="28"/>
          <w:szCs w:val="28"/>
        </w:rPr>
      </w:pPr>
      <w:r>
        <w:rPr>
          <w:rFonts w:hint="eastAsia"/>
          <w:b/>
          <w:sz w:val="28"/>
          <w:szCs w:val="28"/>
        </w:rPr>
        <w:t>债券资金使用情况</w:t>
      </w:r>
    </w:p>
    <w:p w14:paraId="2628B294" w14:textId="77777777" w:rsidR="00C82845" w:rsidRDefault="00780B77" w:rsidP="008C1933">
      <w:pPr>
        <w:spacing w:line="600" w:lineRule="exact"/>
        <w:ind w:firstLineChars="200" w:firstLine="560"/>
        <w:rPr>
          <w:sz w:val="28"/>
          <w:szCs w:val="28"/>
        </w:rPr>
      </w:pPr>
      <w:r>
        <w:rPr>
          <w:rFonts w:hint="eastAsia"/>
          <w:sz w:val="28"/>
          <w:szCs w:val="28"/>
        </w:rPr>
        <w:t>截止2018年12月31日，平定县住房和城乡建设管理局棚户区改造工程项目的债券资金，已全部使用完毕。</w:t>
      </w:r>
    </w:p>
    <w:tbl>
      <w:tblPr>
        <w:tblW w:w="8336" w:type="dxa"/>
        <w:tblLayout w:type="fixed"/>
        <w:tblCellMar>
          <w:left w:w="0" w:type="dxa"/>
          <w:right w:w="0" w:type="dxa"/>
        </w:tblCellMar>
        <w:tblLook w:val="04A0" w:firstRow="1" w:lastRow="0" w:firstColumn="1" w:lastColumn="0" w:noHBand="0" w:noVBand="1"/>
      </w:tblPr>
      <w:tblGrid>
        <w:gridCol w:w="702"/>
        <w:gridCol w:w="1263"/>
        <w:gridCol w:w="4870"/>
        <w:gridCol w:w="1501"/>
      </w:tblGrid>
      <w:tr w:rsidR="00C82845" w14:paraId="527CECF7" w14:textId="77777777">
        <w:trPr>
          <w:trHeight w:val="454"/>
        </w:trPr>
        <w:tc>
          <w:tcPr>
            <w:tcW w:w="702" w:type="dxa"/>
            <w:tcBorders>
              <w:top w:val="nil"/>
              <w:left w:val="nil"/>
              <w:bottom w:val="single" w:sz="8" w:space="0" w:color="000000"/>
              <w:right w:val="nil"/>
            </w:tcBorders>
            <w:tcMar>
              <w:top w:w="15" w:type="dxa"/>
              <w:left w:w="15" w:type="dxa"/>
              <w:bottom w:w="0" w:type="dxa"/>
              <w:right w:w="15" w:type="dxa"/>
            </w:tcMar>
            <w:vAlign w:val="center"/>
          </w:tcPr>
          <w:p w14:paraId="02579031" w14:textId="77777777" w:rsidR="00C82845" w:rsidRDefault="00C82845">
            <w:pPr>
              <w:jc w:val="right"/>
              <w:rPr>
                <w:color w:val="000000"/>
                <w:sz w:val="20"/>
                <w:szCs w:val="20"/>
              </w:rPr>
            </w:pPr>
          </w:p>
        </w:tc>
        <w:tc>
          <w:tcPr>
            <w:tcW w:w="1263" w:type="dxa"/>
            <w:tcBorders>
              <w:top w:val="nil"/>
              <w:left w:val="nil"/>
              <w:bottom w:val="single" w:sz="8" w:space="0" w:color="000000"/>
              <w:right w:val="nil"/>
            </w:tcBorders>
            <w:tcMar>
              <w:top w:w="15" w:type="dxa"/>
              <w:left w:w="15" w:type="dxa"/>
              <w:bottom w:w="0" w:type="dxa"/>
              <w:right w:w="15" w:type="dxa"/>
            </w:tcMar>
            <w:vAlign w:val="center"/>
          </w:tcPr>
          <w:p w14:paraId="744352A8" w14:textId="77777777" w:rsidR="00C82845" w:rsidRDefault="00C82845">
            <w:pPr>
              <w:jc w:val="right"/>
              <w:rPr>
                <w:color w:val="000000"/>
                <w:sz w:val="20"/>
                <w:szCs w:val="20"/>
              </w:rPr>
            </w:pPr>
          </w:p>
        </w:tc>
        <w:tc>
          <w:tcPr>
            <w:tcW w:w="4870" w:type="dxa"/>
            <w:tcBorders>
              <w:top w:val="nil"/>
              <w:left w:val="nil"/>
              <w:bottom w:val="single" w:sz="8" w:space="0" w:color="000000"/>
              <w:right w:val="nil"/>
            </w:tcBorders>
            <w:tcMar>
              <w:top w:w="15" w:type="dxa"/>
              <w:left w:w="15" w:type="dxa"/>
              <w:bottom w:w="0" w:type="dxa"/>
              <w:right w:w="15" w:type="dxa"/>
            </w:tcMar>
            <w:vAlign w:val="center"/>
          </w:tcPr>
          <w:p w14:paraId="55C6F357" w14:textId="77777777" w:rsidR="00C82845" w:rsidRDefault="00C82845">
            <w:pPr>
              <w:jc w:val="right"/>
              <w:rPr>
                <w:color w:val="000000"/>
                <w:sz w:val="20"/>
                <w:szCs w:val="20"/>
              </w:rPr>
            </w:pPr>
          </w:p>
        </w:tc>
        <w:tc>
          <w:tcPr>
            <w:tcW w:w="1501" w:type="dxa"/>
            <w:tcBorders>
              <w:top w:val="nil"/>
              <w:left w:val="nil"/>
              <w:bottom w:val="single" w:sz="8" w:space="0" w:color="000000"/>
              <w:right w:val="nil"/>
            </w:tcBorders>
            <w:tcMar>
              <w:top w:w="15" w:type="dxa"/>
              <w:left w:w="15" w:type="dxa"/>
              <w:bottom w:w="0" w:type="dxa"/>
              <w:right w:w="15" w:type="dxa"/>
            </w:tcMar>
            <w:vAlign w:val="center"/>
          </w:tcPr>
          <w:p w14:paraId="4C722832" w14:textId="77777777" w:rsidR="00C82845" w:rsidRDefault="00780B77">
            <w:pPr>
              <w:jc w:val="right"/>
              <w:textAlignment w:val="center"/>
              <w:rPr>
                <w:color w:val="000000"/>
                <w:sz w:val="20"/>
                <w:szCs w:val="20"/>
              </w:rPr>
            </w:pPr>
            <w:r>
              <w:rPr>
                <w:rFonts w:hint="eastAsia"/>
                <w:color w:val="000000"/>
                <w:sz w:val="20"/>
                <w:szCs w:val="20"/>
              </w:rPr>
              <w:t xml:space="preserve"> 金额单位：万元 </w:t>
            </w:r>
          </w:p>
        </w:tc>
      </w:tr>
      <w:tr w:rsidR="00C82845" w14:paraId="5E44289D" w14:textId="77777777">
        <w:trPr>
          <w:trHeight w:val="454"/>
        </w:trPr>
        <w:tc>
          <w:tcPr>
            <w:tcW w:w="702" w:type="dxa"/>
            <w:tcBorders>
              <w:top w:val="single" w:sz="8" w:space="0" w:color="000000"/>
              <w:left w:val="nil"/>
              <w:bottom w:val="dotted" w:sz="4" w:space="0" w:color="auto"/>
              <w:right w:val="dotted" w:sz="4" w:space="0" w:color="auto"/>
            </w:tcBorders>
            <w:tcMar>
              <w:top w:w="15" w:type="dxa"/>
              <w:left w:w="15" w:type="dxa"/>
              <w:bottom w:w="0" w:type="dxa"/>
              <w:right w:w="15" w:type="dxa"/>
            </w:tcMar>
            <w:vAlign w:val="center"/>
          </w:tcPr>
          <w:p w14:paraId="1D9BA1AA" w14:textId="77777777" w:rsidR="00C82845" w:rsidRDefault="00780B77">
            <w:pPr>
              <w:jc w:val="center"/>
              <w:textAlignment w:val="center"/>
              <w:rPr>
                <w:b/>
                <w:color w:val="000000"/>
                <w:sz w:val="20"/>
                <w:szCs w:val="20"/>
              </w:rPr>
            </w:pPr>
            <w:r>
              <w:rPr>
                <w:rFonts w:hint="eastAsia"/>
                <w:b/>
                <w:color w:val="000000"/>
                <w:sz w:val="20"/>
                <w:szCs w:val="20"/>
              </w:rPr>
              <w:t>序号</w:t>
            </w:r>
          </w:p>
        </w:tc>
        <w:tc>
          <w:tcPr>
            <w:tcW w:w="1263" w:type="dxa"/>
            <w:tcBorders>
              <w:top w:val="single" w:sz="8" w:space="0" w:color="000000"/>
              <w:left w:val="dotted" w:sz="4" w:space="0" w:color="auto"/>
              <w:bottom w:val="dotted" w:sz="4" w:space="0" w:color="auto"/>
              <w:right w:val="dotted" w:sz="4" w:space="0" w:color="auto"/>
            </w:tcBorders>
            <w:tcMar>
              <w:top w:w="15" w:type="dxa"/>
              <w:left w:w="15" w:type="dxa"/>
              <w:bottom w:w="0" w:type="dxa"/>
              <w:right w:w="15" w:type="dxa"/>
            </w:tcMar>
            <w:vAlign w:val="center"/>
          </w:tcPr>
          <w:p w14:paraId="7695B9BE" w14:textId="77777777" w:rsidR="00C82845" w:rsidRDefault="00780B77">
            <w:pPr>
              <w:jc w:val="center"/>
              <w:textAlignment w:val="center"/>
              <w:rPr>
                <w:b/>
                <w:color w:val="000000"/>
                <w:sz w:val="20"/>
                <w:szCs w:val="20"/>
              </w:rPr>
            </w:pPr>
            <w:r>
              <w:rPr>
                <w:rFonts w:hint="eastAsia"/>
                <w:b/>
                <w:color w:val="000000"/>
                <w:sz w:val="20"/>
                <w:szCs w:val="20"/>
              </w:rPr>
              <w:t>日 期</w:t>
            </w:r>
          </w:p>
        </w:tc>
        <w:tc>
          <w:tcPr>
            <w:tcW w:w="4870" w:type="dxa"/>
            <w:tcBorders>
              <w:top w:val="single" w:sz="8" w:space="0" w:color="000000"/>
              <w:left w:val="dotted" w:sz="4" w:space="0" w:color="auto"/>
              <w:bottom w:val="dotted" w:sz="4" w:space="0" w:color="auto"/>
              <w:right w:val="dotted" w:sz="4" w:space="0" w:color="auto"/>
            </w:tcBorders>
            <w:tcMar>
              <w:top w:w="15" w:type="dxa"/>
              <w:left w:w="15" w:type="dxa"/>
              <w:bottom w:w="0" w:type="dxa"/>
              <w:right w:w="15" w:type="dxa"/>
            </w:tcMar>
            <w:vAlign w:val="center"/>
          </w:tcPr>
          <w:p w14:paraId="690396B2" w14:textId="77777777" w:rsidR="00C82845" w:rsidRDefault="00780B77">
            <w:pPr>
              <w:jc w:val="center"/>
              <w:textAlignment w:val="center"/>
              <w:rPr>
                <w:b/>
                <w:color w:val="000000"/>
                <w:sz w:val="20"/>
                <w:szCs w:val="20"/>
              </w:rPr>
            </w:pPr>
            <w:r>
              <w:rPr>
                <w:rFonts w:hint="eastAsia"/>
                <w:b/>
                <w:color w:val="000000"/>
                <w:sz w:val="20"/>
                <w:szCs w:val="20"/>
              </w:rPr>
              <w:t>摘 要</w:t>
            </w:r>
          </w:p>
        </w:tc>
        <w:tc>
          <w:tcPr>
            <w:tcW w:w="1501" w:type="dxa"/>
            <w:tcBorders>
              <w:top w:val="single" w:sz="8" w:space="0" w:color="000000"/>
              <w:left w:val="dotted" w:sz="4" w:space="0" w:color="auto"/>
              <w:bottom w:val="dotted" w:sz="4" w:space="0" w:color="auto"/>
              <w:right w:val="nil"/>
            </w:tcBorders>
            <w:tcMar>
              <w:top w:w="15" w:type="dxa"/>
              <w:left w:w="15" w:type="dxa"/>
              <w:bottom w:w="0" w:type="dxa"/>
              <w:right w:w="15" w:type="dxa"/>
            </w:tcMar>
            <w:vAlign w:val="center"/>
          </w:tcPr>
          <w:p w14:paraId="49B9216D" w14:textId="77777777" w:rsidR="00C82845" w:rsidRDefault="00780B77">
            <w:pPr>
              <w:jc w:val="center"/>
              <w:textAlignment w:val="center"/>
              <w:rPr>
                <w:b/>
                <w:color w:val="000000"/>
                <w:sz w:val="20"/>
                <w:szCs w:val="20"/>
              </w:rPr>
            </w:pPr>
            <w:r>
              <w:rPr>
                <w:rFonts w:hint="eastAsia"/>
                <w:b/>
                <w:color w:val="000000"/>
                <w:sz w:val="20"/>
                <w:szCs w:val="20"/>
              </w:rPr>
              <w:t>金 额</w:t>
            </w:r>
          </w:p>
        </w:tc>
      </w:tr>
      <w:tr w:rsidR="00C82845" w14:paraId="4768D83F" w14:textId="77777777">
        <w:trPr>
          <w:trHeight w:val="454"/>
        </w:trPr>
        <w:tc>
          <w:tcPr>
            <w:tcW w:w="702" w:type="dxa"/>
            <w:tcBorders>
              <w:top w:val="dotted" w:sz="4" w:space="0" w:color="auto"/>
              <w:left w:val="nil"/>
              <w:bottom w:val="dotted" w:sz="4" w:space="0" w:color="auto"/>
              <w:right w:val="dotted" w:sz="4" w:space="0" w:color="auto"/>
            </w:tcBorders>
            <w:tcMar>
              <w:top w:w="15" w:type="dxa"/>
              <w:left w:w="15" w:type="dxa"/>
              <w:bottom w:w="0" w:type="dxa"/>
              <w:right w:w="15" w:type="dxa"/>
            </w:tcMar>
            <w:vAlign w:val="center"/>
          </w:tcPr>
          <w:p w14:paraId="77D6FCF4" w14:textId="77777777" w:rsidR="00C82845" w:rsidRDefault="00780B77">
            <w:pPr>
              <w:jc w:val="center"/>
              <w:textAlignment w:val="center"/>
              <w:rPr>
                <w:color w:val="000000"/>
                <w:sz w:val="20"/>
                <w:szCs w:val="20"/>
              </w:rPr>
            </w:pPr>
            <w:r>
              <w:rPr>
                <w:rFonts w:hint="eastAsia"/>
                <w:color w:val="000000"/>
                <w:sz w:val="20"/>
                <w:szCs w:val="20"/>
              </w:rPr>
              <w:lastRenderedPageBreak/>
              <w:t>1</w:t>
            </w:r>
          </w:p>
        </w:tc>
        <w:tc>
          <w:tcPr>
            <w:tcW w:w="1263" w:type="dxa"/>
            <w:tcBorders>
              <w:top w:val="dotted" w:sz="4" w:space="0" w:color="auto"/>
              <w:left w:val="dotted" w:sz="4" w:space="0" w:color="auto"/>
              <w:bottom w:val="dotted" w:sz="4" w:space="0" w:color="auto"/>
              <w:right w:val="dotted" w:sz="4" w:space="0" w:color="auto"/>
            </w:tcBorders>
            <w:tcMar>
              <w:top w:w="15" w:type="dxa"/>
              <w:left w:w="15" w:type="dxa"/>
              <w:bottom w:w="0" w:type="dxa"/>
              <w:right w:w="15" w:type="dxa"/>
            </w:tcMar>
            <w:vAlign w:val="center"/>
          </w:tcPr>
          <w:p w14:paraId="0DB30864" w14:textId="77777777" w:rsidR="00C82845" w:rsidRDefault="00780B77">
            <w:pPr>
              <w:jc w:val="center"/>
              <w:textAlignment w:val="center"/>
              <w:rPr>
                <w:color w:val="000000"/>
                <w:sz w:val="20"/>
                <w:szCs w:val="20"/>
              </w:rPr>
            </w:pPr>
            <w:r>
              <w:rPr>
                <w:rFonts w:hint="eastAsia"/>
                <w:color w:val="000000"/>
                <w:sz w:val="20"/>
                <w:szCs w:val="20"/>
              </w:rPr>
              <w:t>2018.</w:t>
            </w:r>
            <w:r>
              <w:rPr>
                <w:color w:val="000000"/>
                <w:sz w:val="20"/>
                <w:szCs w:val="20"/>
              </w:rPr>
              <w:t>01</w:t>
            </w:r>
          </w:p>
        </w:tc>
        <w:tc>
          <w:tcPr>
            <w:tcW w:w="4870" w:type="dxa"/>
            <w:tcBorders>
              <w:top w:val="dotted" w:sz="4" w:space="0" w:color="auto"/>
              <w:left w:val="dotted" w:sz="4" w:space="0" w:color="auto"/>
              <w:bottom w:val="dotted" w:sz="4" w:space="0" w:color="auto"/>
              <w:right w:val="dotted" w:sz="4" w:space="0" w:color="auto"/>
            </w:tcBorders>
            <w:tcMar>
              <w:top w:w="15" w:type="dxa"/>
              <w:left w:w="15" w:type="dxa"/>
              <w:bottom w:w="0" w:type="dxa"/>
              <w:right w:w="15" w:type="dxa"/>
            </w:tcMar>
            <w:vAlign w:val="center"/>
          </w:tcPr>
          <w:p w14:paraId="28559F99" w14:textId="77777777" w:rsidR="00C82845" w:rsidRDefault="00780B77">
            <w:pPr>
              <w:jc w:val="center"/>
              <w:textAlignment w:val="center"/>
              <w:rPr>
                <w:color w:val="000000"/>
                <w:sz w:val="20"/>
                <w:szCs w:val="20"/>
              </w:rPr>
            </w:pPr>
            <w:r>
              <w:rPr>
                <w:rFonts w:hint="eastAsia"/>
                <w:color w:val="000000"/>
                <w:sz w:val="20"/>
                <w:szCs w:val="20"/>
              </w:rPr>
              <w:t>付南关棚改安置房购房款</w:t>
            </w:r>
          </w:p>
        </w:tc>
        <w:tc>
          <w:tcPr>
            <w:tcW w:w="1501" w:type="dxa"/>
            <w:tcBorders>
              <w:top w:val="dotted" w:sz="4" w:space="0" w:color="auto"/>
              <w:left w:val="dotted" w:sz="4" w:space="0" w:color="auto"/>
              <w:bottom w:val="dotted" w:sz="4" w:space="0" w:color="auto"/>
              <w:right w:val="nil"/>
            </w:tcBorders>
            <w:tcMar>
              <w:top w:w="15" w:type="dxa"/>
              <w:left w:w="15" w:type="dxa"/>
              <w:bottom w:w="0" w:type="dxa"/>
              <w:right w:w="15" w:type="dxa"/>
            </w:tcMar>
            <w:vAlign w:val="center"/>
          </w:tcPr>
          <w:p w14:paraId="77D87E0E" w14:textId="77777777" w:rsidR="00C82845" w:rsidRDefault="00780B77">
            <w:pPr>
              <w:jc w:val="center"/>
              <w:rPr>
                <w:color w:val="000000"/>
                <w:sz w:val="20"/>
                <w:szCs w:val="20"/>
              </w:rPr>
            </w:pPr>
            <w:r>
              <w:rPr>
                <w:rFonts w:hint="eastAsia"/>
                <w:color w:val="000000"/>
                <w:sz w:val="20"/>
                <w:szCs w:val="20"/>
              </w:rPr>
              <w:t>500.00</w:t>
            </w:r>
          </w:p>
        </w:tc>
      </w:tr>
      <w:tr w:rsidR="00C82845" w14:paraId="7CCD4AAC" w14:textId="77777777">
        <w:trPr>
          <w:trHeight w:val="454"/>
        </w:trPr>
        <w:tc>
          <w:tcPr>
            <w:tcW w:w="702" w:type="dxa"/>
            <w:tcBorders>
              <w:top w:val="dotted" w:sz="4" w:space="0" w:color="auto"/>
              <w:left w:val="nil"/>
              <w:bottom w:val="dotted" w:sz="4" w:space="0" w:color="auto"/>
              <w:right w:val="dotted" w:sz="4" w:space="0" w:color="auto"/>
            </w:tcBorders>
            <w:tcMar>
              <w:top w:w="15" w:type="dxa"/>
              <w:left w:w="15" w:type="dxa"/>
              <w:bottom w:w="0" w:type="dxa"/>
              <w:right w:w="15" w:type="dxa"/>
            </w:tcMar>
            <w:vAlign w:val="center"/>
          </w:tcPr>
          <w:p w14:paraId="1C3CB7CA" w14:textId="77777777" w:rsidR="00C82845" w:rsidRDefault="00780B77">
            <w:pPr>
              <w:jc w:val="center"/>
              <w:textAlignment w:val="center"/>
              <w:rPr>
                <w:color w:val="000000"/>
                <w:sz w:val="20"/>
                <w:szCs w:val="20"/>
              </w:rPr>
            </w:pPr>
            <w:r>
              <w:rPr>
                <w:rFonts w:hint="eastAsia"/>
                <w:color w:val="000000"/>
                <w:sz w:val="20"/>
                <w:szCs w:val="20"/>
              </w:rPr>
              <w:t>2</w:t>
            </w:r>
          </w:p>
        </w:tc>
        <w:tc>
          <w:tcPr>
            <w:tcW w:w="1263" w:type="dxa"/>
            <w:tcBorders>
              <w:top w:val="dotted" w:sz="4" w:space="0" w:color="auto"/>
              <w:left w:val="dotted" w:sz="4" w:space="0" w:color="auto"/>
              <w:bottom w:val="dotted" w:sz="4" w:space="0" w:color="auto"/>
              <w:right w:val="dotted" w:sz="4" w:space="0" w:color="auto"/>
            </w:tcBorders>
            <w:tcMar>
              <w:top w:w="15" w:type="dxa"/>
              <w:left w:w="15" w:type="dxa"/>
              <w:bottom w:w="0" w:type="dxa"/>
              <w:right w:w="15" w:type="dxa"/>
            </w:tcMar>
            <w:vAlign w:val="center"/>
          </w:tcPr>
          <w:p w14:paraId="60637E1F" w14:textId="77777777" w:rsidR="00C82845" w:rsidRDefault="00780B77">
            <w:pPr>
              <w:jc w:val="center"/>
              <w:textAlignment w:val="center"/>
              <w:rPr>
                <w:color w:val="000000"/>
                <w:sz w:val="20"/>
                <w:szCs w:val="20"/>
              </w:rPr>
            </w:pPr>
            <w:r>
              <w:rPr>
                <w:rFonts w:hint="eastAsia"/>
                <w:color w:val="000000"/>
                <w:sz w:val="20"/>
                <w:szCs w:val="20"/>
              </w:rPr>
              <w:t>2018.12.5</w:t>
            </w:r>
          </w:p>
        </w:tc>
        <w:tc>
          <w:tcPr>
            <w:tcW w:w="4870" w:type="dxa"/>
            <w:tcBorders>
              <w:top w:val="dotted" w:sz="4" w:space="0" w:color="auto"/>
              <w:left w:val="dotted" w:sz="4" w:space="0" w:color="auto"/>
              <w:bottom w:val="dotted" w:sz="4" w:space="0" w:color="auto"/>
              <w:right w:val="dotted" w:sz="4" w:space="0" w:color="auto"/>
            </w:tcBorders>
            <w:tcMar>
              <w:top w:w="15" w:type="dxa"/>
              <w:left w:w="15" w:type="dxa"/>
              <w:bottom w:w="0" w:type="dxa"/>
              <w:right w:w="15" w:type="dxa"/>
            </w:tcMar>
            <w:vAlign w:val="center"/>
          </w:tcPr>
          <w:p w14:paraId="63EA5EE0" w14:textId="77777777" w:rsidR="00C82845" w:rsidRDefault="00780B77">
            <w:pPr>
              <w:jc w:val="center"/>
              <w:textAlignment w:val="center"/>
              <w:rPr>
                <w:color w:val="000000"/>
                <w:sz w:val="20"/>
                <w:szCs w:val="20"/>
              </w:rPr>
            </w:pPr>
            <w:r>
              <w:rPr>
                <w:rFonts w:hint="eastAsia"/>
                <w:color w:val="000000"/>
                <w:sz w:val="20"/>
                <w:szCs w:val="20"/>
              </w:rPr>
              <w:t>付姜家沟工程款</w:t>
            </w:r>
          </w:p>
        </w:tc>
        <w:tc>
          <w:tcPr>
            <w:tcW w:w="1501" w:type="dxa"/>
            <w:tcBorders>
              <w:top w:val="dotted" w:sz="4" w:space="0" w:color="auto"/>
              <w:left w:val="dotted" w:sz="4" w:space="0" w:color="auto"/>
              <w:bottom w:val="dotted" w:sz="4" w:space="0" w:color="auto"/>
              <w:right w:val="nil"/>
            </w:tcBorders>
            <w:tcMar>
              <w:top w:w="15" w:type="dxa"/>
              <w:left w:w="15" w:type="dxa"/>
              <w:bottom w:w="0" w:type="dxa"/>
              <w:right w:w="15" w:type="dxa"/>
            </w:tcMar>
            <w:vAlign w:val="center"/>
          </w:tcPr>
          <w:p w14:paraId="31469BA1" w14:textId="77777777" w:rsidR="00C82845" w:rsidRDefault="00780B77">
            <w:pPr>
              <w:jc w:val="center"/>
              <w:rPr>
                <w:color w:val="000000"/>
                <w:sz w:val="20"/>
                <w:szCs w:val="20"/>
              </w:rPr>
            </w:pPr>
            <w:r>
              <w:rPr>
                <w:color w:val="000000"/>
                <w:sz w:val="20"/>
                <w:szCs w:val="20"/>
              </w:rPr>
              <w:t>2</w:t>
            </w:r>
            <w:r>
              <w:rPr>
                <w:rFonts w:hint="eastAsia"/>
                <w:color w:val="000000"/>
                <w:sz w:val="20"/>
                <w:szCs w:val="20"/>
              </w:rPr>
              <w:t>,500.00</w:t>
            </w:r>
          </w:p>
        </w:tc>
      </w:tr>
      <w:tr w:rsidR="00C82845" w14:paraId="6B90FBD3" w14:textId="77777777">
        <w:trPr>
          <w:trHeight w:val="454"/>
        </w:trPr>
        <w:tc>
          <w:tcPr>
            <w:tcW w:w="702" w:type="dxa"/>
            <w:tcBorders>
              <w:top w:val="dotted" w:sz="4" w:space="0" w:color="auto"/>
              <w:left w:val="nil"/>
              <w:bottom w:val="dotted" w:sz="4" w:space="0" w:color="auto"/>
              <w:right w:val="dotted" w:sz="4" w:space="0" w:color="auto"/>
            </w:tcBorders>
            <w:tcMar>
              <w:top w:w="15" w:type="dxa"/>
              <w:left w:w="15" w:type="dxa"/>
              <w:bottom w:w="0" w:type="dxa"/>
              <w:right w:w="15" w:type="dxa"/>
            </w:tcMar>
            <w:vAlign w:val="center"/>
          </w:tcPr>
          <w:p w14:paraId="6AB6AADB" w14:textId="77777777" w:rsidR="00C82845" w:rsidRDefault="00780B77">
            <w:pPr>
              <w:jc w:val="center"/>
              <w:textAlignment w:val="center"/>
              <w:rPr>
                <w:color w:val="000000"/>
                <w:sz w:val="20"/>
                <w:szCs w:val="20"/>
              </w:rPr>
            </w:pPr>
            <w:r>
              <w:rPr>
                <w:rFonts w:hint="eastAsia"/>
                <w:color w:val="000000"/>
                <w:sz w:val="20"/>
                <w:szCs w:val="20"/>
              </w:rPr>
              <w:t>3</w:t>
            </w:r>
          </w:p>
        </w:tc>
        <w:tc>
          <w:tcPr>
            <w:tcW w:w="1263" w:type="dxa"/>
            <w:tcBorders>
              <w:top w:val="dotted" w:sz="4" w:space="0" w:color="auto"/>
              <w:left w:val="dotted" w:sz="4" w:space="0" w:color="auto"/>
              <w:bottom w:val="dotted" w:sz="4" w:space="0" w:color="auto"/>
              <w:right w:val="dotted" w:sz="4" w:space="0" w:color="auto"/>
            </w:tcBorders>
            <w:tcMar>
              <w:top w:w="15" w:type="dxa"/>
              <w:left w:w="15" w:type="dxa"/>
              <w:bottom w:w="0" w:type="dxa"/>
              <w:right w:w="15" w:type="dxa"/>
            </w:tcMar>
            <w:vAlign w:val="center"/>
          </w:tcPr>
          <w:p w14:paraId="7CC595DB" w14:textId="77777777" w:rsidR="00C82845" w:rsidRDefault="00780B77">
            <w:pPr>
              <w:jc w:val="center"/>
              <w:textAlignment w:val="center"/>
              <w:rPr>
                <w:color w:val="000000"/>
                <w:sz w:val="20"/>
                <w:szCs w:val="20"/>
              </w:rPr>
            </w:pPr>
            <w:r>
              <w:rPr>
                <w:rFonts w:hint="eastAsia"/>
                <w:color w:val="000000"/>
                <w:sz w:val="20"/>
                <w:szCs w:val="20"/>
              </w:rPr>
              <w:t>2018.12.13</w:t>
            </w:r>
          </w:p>
        </w:tc>
        <w:tc>
          <w:tcPr>
            <w:tcW w:w="4870" w:type="dxa"/>
            <w:tcBorders>
              <w:top w:val="dotted" w:sz="4" w:space="0" w:color="auto"/>
              <w:left w:val="dotted" w:sz="4" w:space="0" w:color="auto"/>
              <w:bottom w:val="dotted" w:sz="4" w:space="0" w:color="auto"/>
              <w:right w:val="dotted" w:sz="4" w:space="0" w:color="auto"/>
            </w:tcBorders>
            <w:tcMar>
              <w:top w:w="15" w:type="dxa"/>
              <w:left w:w="15" w:type="dxa"/>
              <w:bottom w:w="0" w:type="dxa"/>
              <w:right w:w="15" w:type="dxa"/>
            </w:tcMar>
            <w:vAlign w:val="center"/>
          </w:tcPr>
          <w:p w14:paraId="4312EDE4" w14:textId="77777777" w:rsidR="00C82845" w:rsidRDefault="00780B77">
            <w:pPr>
              <w:jc w:val="center"/>
              <w:textAlignment w:val="center"/>
              <w:rPr>
                <w:color w:val="000000"/>
                <w:sz w:val="20"/>
                <w:szCs w:val="20"/>
              </w:rPr>
            </w:pPr>
            <w:r>
              <w:rPr>
                <w:rFonts w:hint="eastAsia"/>
                <w:color w:val="000000"/>
                <w:sz w:val="20"/>
                <w:szCs w:val="20"/>
              </w:rPr>
              <w:t>南关街城中村改造项目临时安置补助</w:t>
            </w:r>
          </w:p>
        </w:tc>
        <w:tc>
          <w:tcPr>
            <w:tcW w:w="1501" w:type="dxa"/>
            <w:tcBorders>
              <w:top w:val="dotted" w:sz="4" w:space="0" w:color="auto"/>
              <w:left w:val="dotted" w:sz="4" w:space="0" w:color="auto"/>
              <w:bottom w:val="dotted" w:sz="4" w:space="0" w:color="auto"/>
              <w:right w:val="nil"/>
            </w:tcBorders>
            <w:tcMar>
              <w:top w:w="15" w:type="dxa"/>
              <w:left w:w="15" w:type="dxa"/>
              <w:bottom w:w="0" w:type="dxa"/>
              <w:right w:w="15" w:type="dxa"/>
            </w:tcMar>
            <w:vAlign w:val="center"/>
          </w:tcPr>
          <w:p w14:paraId="483D1D11" w14:textId="77777777" w:rsidR="00C82845" w:rsidRDefault="00780B77">
            <w:pPr>
              <w:jc w:val="center"/>
              <w:rPr>
                <w:color w:val="000000"/>
                <w:sz w:val="20"/>
                <w:szCs w:val="20"/>
              </w:rPr>
            </w:pPr>
            <w:r>
              <w:rPr>
                <w:rFonts w:hint="eastAsia"/>
                <w:color w:val="000000"/>
                <w:sz w:val="20"/>
                <w:szCs w:val="20"/>
              </w:rPr>
              <w:t>200.00</w:t>
            </w:r>
          </w:p>
        </w:tc>
      </w:tr>
      <w:tr w:rsidR="00C82845" w14:paraId="3A632CEA" w14:textId="77777777">
        <w:trPr>
          <w:trHeight w:val="454"/>
        </w:trPr>
        <w:tc>
          <w:tcPr>
            <w:tcW w:w="702" w:type="dxa"/>
            <w:tcBorders>
              <w:top w:val="dotted" w:sz="4" w:space="0" w:color="auto"/>
              <w:left w:val="nil"/>
              <w:bottom w:val="dotted" w:sz="4" w:space="0" w:color="auto"/>
              <w:right w:val="dotted" w:sz="4" w:space="0" w:color="auto"/>
            </w:tcBorders>
            <w:tcMar>
              <w:top w:w="15" w:type="dxa"/>
              <w:left w:w="15" w:type="dxa"/>
              <w:bottom w:w="0" w:type="dxa"/>
              <w:right w:w="15" w:type="dxa"/>
            </w:tcMar>
            <w:vAlign w:val="center"/>
          </w:tcPr>
          <w:p w14:paraId="3419C803" w14:textId="77777777" w:rsidR="00C82845" w:rsidRDefault="00780B77">
            <w:pPr>
              <w:jc w:val="center"/>
              <w:textAlignment w:val="center"/>
              <w:rPr>
                <w:color w:val="000000"/>
                <w:sz w:val="20"/>
                <w:szCs w:val="20"/>
              </w:rPr>
            </w:pPr>
            <w:r>
              <w:rPr>
                <w:rFonts w:hint="eastAsia"/>
                <w:color w:val="000000"/>
                <w:sz w:val="20"/>
                <w:szCs w:val="20"/>
              </w:rPr>
              <w:t>4</w:t>
            </w:r>
          </w:p>
        </w:tc>
        <w:tc>
          <w:tcPr>
            <w:tcW w:w="1263" w:type="dxa"/>
            <w:tcBorders>
              <w:top w:val="dotted" w:sz="4" w:space="0" w:color="auto"/>
              <w:left w:val="dotted" w:sz="4" w:space="0" w:color="auto"/>
              <w:bottom w:val="dotted" w:sz="4" w:space="0" w:color="auto"/>
              <w:right w:val="dotted" w:sz="4" w:space="0" w:color="auto"/>
            </w:tcBorders>
            <w:tcMar>
              <w:top w:w="15" w:type="dxa"/>
              <w:left w:w="15" w:type="dxa"/>
              <w:bottom w:w="0" w:type="dxa"/>
              <w:right w:w="15" w:type="dxa"/>
            </w:tcMar>
            <w:vAlign w:val="center"/>
          </w:tcPr>
          <w:p w14:paraId="5C1AE664" w14:textId="77777777" w:rsidR="00C82845" w:rsidRDefault="00780B77">
            <w:pPr>
              <w:jc w:val="center"/>
              <w:textAlignment w:val="center"/>
              <w:rPr>
                <w:color w:val="000000"/>
                <w:sz w:val="20"/>
                <w:szCs w:val="20"/>
              </w:rPr>
            </w:pPr>
            <w:r>
              <w:rPr>
                <w:rFonts w:hint="eastAsia"/>
                <w:color w:val="000000"/>
                <w:sz w:val="20"/>
                <w:szCs w:val="20"/>
              </w:rPr>
              <w:t>2018.12.14</w:t>
            </w:r>
          </w:p>
        </w:tc>
        <w:tc>
          <w:tcPr>
            <w:tcW w:w="4870" w:type="dxa"/>
            <w:tcBorders>
              <w:top w:val="dotted" w:sz="4" w:space="0" w:color="auto"/>
              <w:left w:val="dotted" w:sz="4" w:space="0" w:color="auto"/>
              <w:bottom w:val="dotted" w:sz="4" w:space="0" w:color="auto"/>
              <w:right w:val="dotted" w:sz="4" w:space="0" w:color="auto"/>
            </w:tcBorders>
            <w:tcMar>
              <w:top w:w="15" w:type="dxa"/>
              <w:left w:w="15" w:type="dxa"/>
              <w:bottom w:w="0" w:type="dxa"/>
              <w:right w:w="15" w:type="dxa"/>
            </w:tcMar>
            <w:vAlign w:val="center"/>
          </w:tcPr>
          <w:p w14:paraId="0F05793A" w14:textId="77777777" w:rsidR="00C82845" w:rsidRDefault="00780B77">
            <w:pPr>
              <w:jc w:val="center"/>
              <w:textAlignment w:val="center"/>
              <w:rPr>
                <w:color w:val="000000"/>
                <w:sz w:val="20"/>
                <w:szCs w:val="20"/>
              </w:rPr>
            </w:pPr>
            <w:r>
              <w:rPr>
                <w:rFonts w:hint="eastAsia"/>
                <w:color w:val="000000"/>
                <w:sz w:val="20"/>
                <w:szCs w:val="20"/>
              </w:rPr>
              <w:t>南关棚改安置房购房款</w:t>
            </w:r>
          </w:p>
        </w:tc>
        <w:tc>
          <w:tcPr>
            <w:tcW w:w="1501" w:type="dxa"/>
            <w:tcBorders>
              <w:top w:val="dotted" w:sz="4" w:space="0" w:color="auto"/>
              <w:left w:val="dotted" w:sz="4" w:space="0" w:color="auto"/>
              <w:bottom w:val="dotted" w:sz="4" w:space="0" w:color="auto"/>
              <w:right w:val="nil"/>
            </w:tcBorders>
            <w:tcMar>
              <w:top w:w="15" w:type="dxa"/>
              <w:left w:w="15" w:type="dxa"/>
              <w:bottom w:w="0" w:type="dxa"/>
              <w:right w:w="15" w:type="dxa"/>
            </w:tcMar>
            <w:vAlign w:val="center"/>
          </w:tcPr>
          <w:p w14:paraId="600852F3" w14:textId="77777777" w:rsidR="00C82845" w:rsidRDefault="00780B77">
            <w:pPr>
              <w:jc w:val="center"/>
              <w:rPr>
                <w:color w:val="000000"/>
                <w:sz w:val="20"/>
                <w:szCs w:val="20"/>
              </w:rPr>
            </w:pPr>
            <w:r>
              <w:rPr>
                <w:rFonts w:hint="eastAsia"/>
                <w:color w:val="000000"/>
                <w:sz w:val="20"/>
                <w:szCs w:val="20"/>
              </w:rPr>
              <w:t>2,800.00</w:t>
            </w:r>
          </w:p>
        </w:tc>
      </w:tr>
      <w:tr w:rsidR="00C82845" w14:paraId="3362B586" w14:textId="77777777">
        <w:trPr>
          <w:trHeight w:val="454"/>
        </w:trPr>
        <w:tc>
          <w:tcPr>
            <w:tcW w:w="6835" w:type="dxa"/>
            <w:gridSpan w:val="3"/>
            <w:tcBorders>
              <w:top w:val="dotted" w:sz="4" w:space="0" w:color="auto"/>
              <w:left w:val="nil"/>
              <w:bottom w:val="single" w:sz="8" w:space="0" w:color="000000"/>
              <w:right w:val="dotted" w:sz="4" w:space="0" w:color="auto"/>
            </w:tcBorders>
            <w:tcMar>
              <w:top w:w="15" w:type="dxa"/>
              <w:left w:w="15" w:type="dxa"/>
              <w:bottom w:w="0" w:type="dxa"/>
              <w:right w:w="15" w:type="dxa"/>
            </w:tcMar>
            <w:vAlign w:val="center"/>
          </w:tcPr>
          <w:p w14:paraId="09BED16C" w14:textId="77777777" w:rsidR="00C82845" w:rsidRDefault="00780B77">
            <w:pPr>
              <w:jc w:val="center"/>
              <w:textAlignment w:val="center"/>
              <w:rPr>
                <w:b/>
                <w:color w:val="000000"/>
                <w:sz w:val="20"/>
                <w:szCs w:val="20"/>
              </w:rPr>
            </w:pPr>
            <w:r>
              <w:rPr>
                <w:rFonts w:hint="eastAsia"/>
                <w:b/>
                <w:color w:val="000000"/>
                <w:sz w:val="20"/>
                <w:szCs w:val="20"/>
              </w:rPr>
              <w:t>合  计</w:t>
            </w:r>
          </w:p>
        </w:tc>
        <w:tc>
          <w:tcPr>
            <w:tcW w:w="1501" w:type="dxa"/>
            <w:tcBorders>
              <w:top w:val="dotted" w:sz="4" w:space="0" w:color="auto"/>
              <w:left w:val="dotted" w:sz="4" w:space="0" w:color="auto"/>
              <w:bottom w:val="single" w:sz="8" w:space="0" w:color="000000"/>
              <w:right w:val="nil"/>
            </w:tcBorders>
            <w:tcMar>
              <w:top w:w="15" w:type="dxa"/>
              <w:left w:w="15" w:type="dxa"/>
              <w:bottom w:w="0" w:type="dxa"/>
              <w:right w:w="15" w:type="dxa"/>
            </w:tcMar>
            <w:vAlign w:val="center"/>
          </w:tcPr>
          <w:p w14:paraId="7874C97D" w14:textId="77777777" w:rsidR="00C82845" w:rsidRDefault="00780B77">
            <w:pPr>
              <w:jc w:val="center"/>
              <w:rPr>
                <w:b/>
                <w:bCs/>
                <w:color w:val="000000"/>
                <w:sz w:val="20"/>
                <w:szCs w:val="20"/>
              </w:rPr>
            </w:pPr>
            <w:r>
              <w:rPr>
                <w:rFonts w:hint="eastAsia"/>
                <w:b/>
                <w:bCs/>
                <w:color w:val="000000"/>
                <w:sz w:val="20"/>
                <w:szCs w:val="20"/>
              </w:rPr>
              <w:t>6,000.00</w:t>
            </w:r>
          </w:p>
        </w:tc>
      </w:tr>
    </w:tbl>
    <w:p w14:paraId="6CDAABEB" w14:textId="77777777" w:rsidR="00C82845" w:rsidRPr="008C1933" w:rsidRDefault="00780B77">
      <w:pPr>
        <w:pStyle w:val="2"/>
        <w:spacing w:before="0" w:after="0" w:line="600" w:lineRule="exact"/>
        <w:ind w:firstLineChars="196" w:firstLine="549"/>
        <w:rPr>
          <w:rFonts w:ascii="SimSun" w:eastAsia="SimSun" w:hAnsi="SimSun"/>
          <w:sz w:val="28"/>
          <w:szCs w:val="28"/>
        </w:rPr>
      </w:pPr>
      <w:bookmarkStart w:id="148" w:name="_Toc1847241712"/>
      <w:bookmarkStart w:id="149" w:name="_Toc2067319819"/>
      <w:r w:rsidRPr="008C1933">
        <w:rPr>
          <w:rFonts w:ascii="SimSun" w:eastAsia="SimSun" w:hAnsi="SimSun" w:hint="eastAsia"/>
          <w:sz w:val="28"/>
          <w:szCs w:val="28"/>
        </w:rPr>
        <w:t>四、债券资金投资项目情况</w:t>
      </w:r>
      <w:bookmarkEnd w:id="148"/>
      <w:bookmarkEnd w:id="149"/>
    </w:p>
    <w:p w14:paraId="1C025933" w14:textId="77777777" w:rsidR="00C82845" w:rsidRPr="008C1933" w:rsidRDefault="00780B77">
      <w:pPr>
        <w:rPr>
          <w:rFonts w:ascii="SimSun" w:eastAsia="SimSun" w:hAnsi="SimSun"/>
          <w:bCs/>
          <w:sz w:val="28"/>
          <w:szCs w:val="28"/>
        </w:rPr>
      </w:pPr>
      <w:r w:rsidRPr="008C1933">
        <w:rPr>
          <w:rFonts w:ascii="SimSun" w:eastAsia="SimSun" w:hAnsi="SimSun" w:hint="eastAsia"/>
          <w:bCs/>
          <w:sz w:val="28"/>
          <w:szCs w:val="28"/>
        </w:rPr>
        <w:t xml:space="preserve">    专项债券资金</w:t>
      </w:r>
      <w:r w:rsidRPr="008C1933">
        <w:rPr>
          <w:rFonts w:ascii="SimSun" w:eastAsia="SimSun" w:hAnsi="SimSun"/>
          <w:bCs/>
          <w:sz w:val="28"/>
          <w:szCs w:val="28"/>
        </w:rPr>
        <w:t>对应的</w:t>
      </w:r>
      <w:r w:rsidRPr="008C1933">
        <w:rPr>
          <w:rFonts w:ascii="SimSun" w:eastAsia="SimSun" w:hAnsi="SimSun" w:hint="eastAsia"/>
          <w:bCs/>
          <w:sz w:val="28"/>
          <w:szCs w:val="28"/>
        </w:rPr>
        <w:t>投资项目为</w:t>
      </w:r>
      <w:r w:rsidRPr="008C1933">
        <w:rPr>
          <w:rFonts w:ascii="SimSun" w:eastAsia="SimSun" w:hAnsi="SimSun" w:hint="eastAsia"/>
          <w:sz w:val="28"/>
          <w:szCs w:val="28"/>
        </w:rPr>
        <w:t>平定县冠山镇姜家沟棚户区改造一期工程项目、</w:t>
      </w:r>
      <w:r w:rsidRPr="008C1933">
        <w:rPr>
          <w:rFonts w:ascii="SimSun" w:eastAsia="SimSun" w:hAnsi="SimSun" w:hint="eastAsia"/>
          <w:bCs/>
          <w:sz w:val="28"/>
          <w:szCs w:val="28"/>
        </w:rPr>
        <w:t>冠山镇南关街城中村改造（二期）项目。</w:t>
      </w:r>
    </w:p>
    <w:p w14:paraId="2124B2B3" w14:textId="77777777" w:rsidR="00C82845" w:rsidRPr="008C1933" w:rsidRDefault="00780B77">
      <w:pPr>
        <w:pStyle w:val="2"/>
        <w:spacing w:before="0" w:after="0" w:line="600" w:lineRule="exact"/>
        <w:ind w:firstLineChars="196" w:firstLine="549"/>
        <w:rPr>
          <w:rFonts w:ascii="SimSun" w:eastAsia="SimSun" w:hAnsi="SimSun"/>
          <w:bCs w:val="0"/>
          <w:sz w:val="28"/>
          <w:szCs w:val="28"/>
        </w:rPr>
      </w:pPr>
      <w:bookmarkStart w:id="150" w:name="_Toc420368905"/>
      <w:bookmarkStart w:id="151" w:name="_Toc1306273120"/>
      <w:r w:rsidRPr="008C1933">
        <w:rPr>
          <w:rFonts w:ascii="SimSun" w:eastAsia="SimSun" w:hAnsi="SimSun" w:hint="eastAsia"/>
          <w:sz w:val="28"/>
          <w:szCs w:val="28"/>
        </w:rPr>
        <w:t>（一）平定县冠山镇姜家沟</w:t>
      </w:r>
      <w:r w:rsidRPr="008C1933">
        <w:rPr>
          <w:rFonts w:ascii="SimSun" w:eastAsia="SimSun" w:hAnsi="SimSun" w:hint="eastAsia"/>
          <w:bCs w:val="0"/>
          <w:sz w:val="28"/>
          <w:szCs w:val="28"/>
        </w:rPr>
        <w:t>棚户区改造一期工程项目</w:t>
      </w:r>
      <w:bookmarkEnd w:id="150"/>
      <w:bookmarkEnd w:id="151"/>
    </w:p>
    <w:p w14:paraId="17E84736" w14:textId="77777777" w:rsidR="00C82845" w:rsidRPr="008C1933" w:rsidRDefault="00780B77">
      <w:pPr>
        <w:adjustRightInd w:val="0"/>
        <w:snapToGrid w:val="0"/>
        <w:spacing w:line="600" w:lineRule="exact"/>
        <w:ind w:firstLineChars="200" w:firstLine="560"/>
        <w:rPr>
          <w:rFonts w:ascii="SimSun" w:eastAsia="SimSun" w:hAnsi="SimSun"/>
          <w:b/>
          <w:bCs/>
          <w:sz w:val="28"/>
          <w:szCs w:val="28"/>
        </w:rPr>
      </w:pPr>
      <w:r w:rsidRPr="008C1933">
        <w:rPr>
          <w:rFonts w:ascii="SimSun" w:eastAsia="SimSun" w:hAnsi="SimSun" w:hint="eastAsia"/>
          <w:b/>
          <w:bCs/>
          <w:sz w:val="28"/>
          <w:szCs w:val="28"/>
        </w:rPr>
        <w:t>1、项目基本情况</w:t>
      </w:r>
    </w:p>
    <w:p w14:paraId="45008F59" w14:textId="77777777" w:rsidR="00C82845" w:rsidRPr="008C1933" w:rsidRDefault="00780B77">
      <w:pPr>
        <w:adjustRightInd w:val="0"/>
        <w:snapToGrid w:val="0"/>
        <w:spacing w:line="600" w:lineRule="exact"/>
        <w:ind w:firstLineChars="200" w:firstLine="560"/>
        <w:rPr>
          <w:rFonts w:ascii="SimSun" w:eastAsia="SimSun" w:hAnsi="SimSun"/>
          <w:bCs/>
          <w:sz w:val="28"/>
          <w:szCs w:val="28"/>
        </w:rPr>
      </w:pPr>
      <w:r w:rsidRPr="008C1933">
        <w:rPr>
          <w:rFonts w:ascii="SimSun" w:eastAsia="SimSun" w:hAnsi="SimSun" w:hint="eastAsia"/>
          <w:bCs/>
          <w:sz w:val="28"/>
          <w:szCs w:val="28"/>
        </w:rPr>
        <w:t>平定县冠山镇姜家沟棚户区改造工程项目位于平定县冠山镇姜家沟村，主要建设内容为多层（7F）住宅楼38栋、小高层住宅楼（8F-17F）24栋、高层住宅楼（18F-33F）34栋、社区文化中心（1F）1座、卫生所（2F）1座、综合服务中心（2F）1个、幼儿园（3F）1所、商业综合体（4F）1个及供水、供电、供暖、排水、燃气等配套设施。规划总用地面积27.7572平方米，建筑面积为776590平方米，其中地上建筑面积693930平方米，地下建筑面积82660平方米（车库41000平方米，地下室41860平方米），项目绿地面积97200平方米，道路及硬化面积110979平方米。</w:t>
      </w:r>
    </w:p>
    <w:p w14:paraId="41883408" w14:textId="77777777" w:rsidR="00C82845" w:rsidRPr="008C1933" w:rsidRDefault="00780B77">
      <w:pPr>
        <w:adjustRightInd w:val="0"/>
        <w:snapToGrid w:val="0"/>
        <w:spacing w:line="600" w:lineRule="exact"/>
        <w:ind w:firstLineChars="200" w:firstLine="560"/>
        <w:rPr>
          <w:rFonts w:ascii="SimSun" w:eastAsia="SimSun" w:hAnsi="SimSun"/>
          <w:bCs/>
          <w:sz w:val="28"/>
          <w:szCs w:val="28"/>
        </w:rPr>
      </w:pPr>
      <w:r w:rsidRPr="008C1933">
        <w:rPr>
          <w:rFonts w:ascii="SimSun" w:eastAsia="SimSun" w:hAnsi="SimSun" w:hint="eastAsia"/>
          <w:bCs/>
          <w:sz w:val="28"/>
          <w:szCs w:val="28"/>
        </w:rPr>
        <w:t>其中一期工程占地面积29200平方米，建筑面积73000平方米，建设内容为新建安置楼4栋，其中两栋33层，两栋26层。项目初始总投资21654.69万元。项目预计建设周期为24个月。一期工程规划范围内需征收居民506户，计划征收面积约9万平方米，目前已征收</w:t>
      </w:r>
      <w:r w:rsidRPr="008C1933">
        <w:rPr>
          <w:rFonts w:ascii="SimSun" w:eastAsia="SimSun" w:hAnsi="SimSun" w:hint="eastAsia"/>
          <w:bCs/>
          <w:sz w:val="28"/>
          <w:szCs w:val="28"/>
        </w:rPr>
        <w:lastRenderedPageBreak/>
        <w:t>安置381户，已征收拆迁面积66385平方米，签约安置面积73734平方米，已交付入住25000平方米。项目对应的安置房已全部开工建设。</w:t>
      </w:r>
    </w:p>
    <w:p w14:paraId="2140E38F" w14:textId="77777777" w:rsidR="00C82845" w:rsidRPr="008C1933" w:rsidRDefault="00780B77">
      <w:pPr>
        <w:adjustRightInd w:val="0"/>
        <w:snapToGrid w:val="0"/>
        <w:spacing w:line="600" w:lineRule="exact"/>
        <w:ind w:firstLineChars="200" w:firstLine="560"/>
        <w:rPr>
          <w:rFonts w:ascii="SimSun" w:eastAsia="SimSun" w:hAnsi="SimSun"/>
          <w:b/>
          <w:sz w:val="28"/>
          <w:szCs w:val="28"/>
        </w:rPr>
      </w:pPr>
      <w:r w:rsidRPr="008C1933">
        <w:rPr>
          <w:rFonts w:ascii="SimSun" w:eastAsia="SimSun" w:hAnsi="SimSun" w:hint="eastAsia"/>
          <w:b/>
          <w:sz w:val="28"/>
          <w:szCs w:val="28"/>
        </w:rPr>
        <w:t>2、项目投资及资金来源</w:t>
      </w:r>
    </w:p>
    <w:p w14:paraId="5166B7D2" w14:textId="77777777" w:rsidR="00C82845" w:rsidRPr="008C1933" w:rsidRDefault="00780B77">
      <w:pPr>
        <w:adjustRightInd w:val="0"/>
        <w:snapToGrid w:val="0"/>
        <w:spacing w:line="600" w:lineRule="exact"/>
        <w:ind w:firstLineChars="200" w:firstLine="560"/>
        <w:rPr>
          <w:rFonts w:ascii="SimSun" w:eastAsia="SimSun" w:hAnsi="SimSun"/>
          <w:bCs/>
          <w:sz w:val="28"/>
          <w:szCs w:val="28"/>
        </w:rPr>
      </w:pPr>
      <w:r w:rsidRPr="008C1933">
        <w:rPr>
          <w:rFonts w:ascii="SimSun" w:eastAsia="SimSun" w:hAnsi="SimSun"/>
          <w:bCs/>
          <w:sz w:val="28"/>
          <w:szCs w:val="28"/>
        </w:rPr>
        <w:t>本</w:t>
      </w:r>
      <w:r w:rsidRPr="008C1933">
        <w:rPr>
          <w:rFonts w:ascii="SimSun" w:eastAsia="SimSun" w:hAnsi="SimSun" w:hint="eastAsia"/>
          <w:bCs/>
          <w:sz w:val="28"/>
          <w:szCs w:val="28"/>
        </w:rPr>
        <w:t>项目总投资21654.69万元，资金来源为政府投资和企业自筹。</w:t>
      </w:r>
    </w:p>
    <w:p w14:paraId="6CA6C914" w14:textId="77777777" w:rsidR="00C82845" w:rsidRPr="008C1933" w:rsidRDefault="00780B77">
      <w:pPr>
        <w:adjustRightInd w:val="0"/>
        <w:snapToGrid w:val="0"/>
        <w:spacing w:line="600" w:lineRule="exact"/>
        <w:ind w:firstLineChars="200" w:firstLine="560"/>
        <w:rPr>
          <w:rFonts w:ascii="SimSun" w:eastAsia="SimSun" w:hAnsi="SimSun"/>
          <w:b/>
          <w:bCs/>
          <w:sz w:val="28"/>
          <w:szCs w:val="28"/>
        </w:rPr>
      </w:pPr>
      <w:r w:rsidRPr="008C1933">
        <w:rPr>
          <w:rFonts w:ascii="SimSun" w:eastAsia="SimSun" w:hAnsi="SimSun" w:hint="eastAsia"/>
          <w:b/>
          <w:bCs/>
          <w:sz w:val="28"/>
          <w:szCs w:val="28"/>
        </w:rPr>
        <w:t>3、项目审批情况</w:t>
      </w:r>
    </w:p>
    <w:p w14:paraId="557D03A5" w14:textId="77777777" w:rsidR="00C82845" w:rsidRPr="008C1933" w:rsidRDefault="00780B77">
      <w:pPr>
        <w:spacing w:line="600" w:lineRule="exact"/>
        <w:ind w:firstLineChars="200" w:firstLine="560"/>
        <w:contextualSpacing/>
        <w:rPr>
          <w:rFonts w:ascii="SimSun" w:eastAsia="SimSun" w:hAnsi="SimSun"/>
          <w:bCs/>
          <w:sz w:val="28"/>
          <w:szCs w:val="28"/>
        </w:rPr>
      </w:pPr>
      <w:r w:rsidRPr="008C1933">
        <w:rPr>
          <w:rFonts w:ascii="SimSun" w:eastAsia="SimSun" w:hAnsi="SimSun" w:hint="eastAsia"/>
          <w:bCs/>
          <w:sz w:val="28"/>
          <w:szCs w:val="28"/>
        </w:rPr>
        <w:t>2015年6月19日，项目</w:t>
      </w:r>
      <w:r w:rsidRPr="008C1933">
        <w:rPr>
          <w:rFonts w:ascii="SimSun" w:eastAsia="SimSun" w:hAnsi="SimSun"/>
          <w:bCs/>
          <w:sz w:val="28"/>
          <w:szCs w:val="28"/>
        </w:rPr>
        <w:t>取得</w:t>
      </w:r>
      <w:r w:rsidRPr="008C1933">
        <w:rPr>
          <w:rFonts w:ascii="SimSun" w:eastAsia="SimSun" w:hAnsi="SimSun" w:hint="eastAsia"/>
          <w:bCs/>
          <w:sz w:val="28"/>
          <w:szCs w:val="28"/>
        </w:rPr>
        <w:t>平定县规划设计管理处《关于阳泉和筑房地产开发有限公司冠山镇姜家沟棚户区改造工程初步选址的意见的函》（平规选函[2015]4号）。</w:t>
      </w:r>
    </w:p>
    <w:p w14:paraId="3801A2B0" w14:textId="77777777" w:rsidR="00C82845" w:rsidRPr="008C1933" w:rsidRDefault="00780B77">
      <w:pPr>
        <w:spacing w:line="600" w:lineRule="exact"/>
        <w:ind w:firstLineChars="200" w:firstLine="560"/>
        <w:contextualSpacing/>
        <w:rPr>
          <w:rFonts w:ascii="SimSun" w:eastAsia="SimSun" w:hAnsi="SimSun"/>
          <w:bCs/>
          <w:sz w:val="28"/>
          <w:szCs w:val="28"/>
        </w:rPr>
      </w:pPr>
      <w:r w:rsidRPr="008C1933">
        <w:rPr>
          <w:rFonts w:ascii="SimSun" w:eastAsia="SimSun" w:hAnsi="SimSun" w:hint="eastAsia"/>
          <w:bCs/>
          <w:sz w:val="28"/>
          <w:szCs w:val="28"/>
        </w:rPr>
        <w:t>2015年7月28日，项目</w:t>
      </w:r>
      <w:r w:rsidRPr="008C1933">
        <w:rPr>
          <w:rFonts w:ascii="SimSun" w:eastAsia="SimSun" w:hAnsi="SimSun"/>
          <w:bCs/>
          <w:sz w:val="28"/>
          <w:szCs w:val="28"/>
        </w:rPr>
        <w:t>取得</w:t>
      </w:r>
      <w:r w:rsidRPr="008C1933">
        <w:rPr>
          <w:rFonts w:ascii="SimSun" w:eastAsia="SimSun" w:hAnsi="SimSun" w:hint="eastAsia"/>
          <w:bCs/>
          <w:sz w:val="28"/>
          <w:szCs w:val="28"/>
        </w:rPr>
        <w:t>平定县环境保护局《关于阳泉市平定县冠山镇姜家沟棚户区改造工程环境影响报告表的批复》（平环函[2015]88号）。</w:t>
      </w:r>
    </w:p>
    <w:p w14:paraId="31CB1A4C" w14:textId="77777777" w:rsidR="00C82845" w:rsidRPr="008C1933" w:rsidRDefault="00780B77">
      <w:pPr>
        <w:spacing w:line="600" w:lineRule="exact"/>
        <w:ind w:firstLineChars="200" w:firstLine="560"/>
        <w:contextualSpacing/>
        <w:rPr>
          <w:rFonts w:ascii="SimSun" w:eastAsia="SimSun" w:hAnsi="SimSun"/>
          <w:bCs/>
          <w:sz w:val="28"/>
          <w:szCs w:val="28"/>
        </w:rPr>
      </w:pPr>
      <w:r w:rsidRPr="008C1933">
        <w:rPr>
          <w:rFonts w:ascii="SimSun" w:eastAsia="SimSun" w:hAnsi="SimSun" w:hint="eastAsia"/>
          <w:bCs/>
          <w:sz w:val="28"/>
          <w:szCs w:val="28"/>
        </w:rPr>
        <w:t>2015年7月31日，项目</w:t>
      </w:r>
      <w:r w:rsidRPr="008C1933">
        <w:rPr>
          <w:rFonts w:ascii="SimSun" w:eastAsia="SimSun" w:hAnsi="SimSun"/>
          <w:bCs/>
          <w:sz w:val="28"/>
          <w:szCs w:val="28"/>
        </w:rPr>
        <w:t>取得</w:t>
      </w:r>
      <w:r w:rsidRPr="008C1933">
        <w:rPr>
          <w:rFonts w:ascii="SimSun" w:eastAsia="SimSun" w:hAnsi="SimSun" w:hint="eastAsia"/>
          <w:bCs/>
          <w:sz w:val="28"/>
          <w:szCs w:val="28"/>
        </w:rPr>
        <w:t>平定县发展和改革局《关于核准阳泉市平定县冠山镇姜家沟棚户区改造一期工程项目申请报告的通知》（平发改社[2015]114号）。</w:t>
      </w:r>
    </w:p>
    <w:p w14:paraId="57BC9FB6" w14:textId="77777777" w:rsidR="00C82845" w:rsidRPr="008C1933" w:rsidRDefault="00780B77">
      <w:pPr>
        <w:spacing w:line="600" w:lineRule="exact"/>
        <w:ind w:firstLineChars="200" w:firstLine="560"/>
        <w:contextualSpacing/>
        <w:rPr>
          <w:rFonts w:ascii="SimSun" w:eastAsia="SimSun" w:hAnsi="SimSun"/>
          <w:bCs/>
          <w:sz w:val="28"/>
          <w:szCs w:val="28"/>
        </w:rPr>
      </w:pPr>
      <w:r w:rsidRPr="008C1933">
        <w:rPr>
          <w:rFonts w:ascii="SimSun" w:eastAsia="SimSun" w:hAnsi="SimSun" w:hint="eastAsia"/>
          <w:bCs/>
          <w:sz w:val="28"/>
          <w:szCs w:val="28"/>
        </w:rPr>
        <w:t>2016年6月8日，项目取得平定县规划设计管理处《建设用地规划许可证》（编号：地字第140321201600008号）。</w:t>
      </w:r>
    </w:p>
    <w:p w14:paraId="7A47FB9B" w14:textId="77777777" w:rsidR="00C82845" w:rsidRPr="008C1933" w:rsidRDefault="00780B77">
      <w:pPr>
        <w:spacing w:line="600" w:lineRule="exact"/>
        <w:ind w:firstLineChars="200" w:firstLine="560"/>
        <w:contextualSpacing/>
        <w:rPr>
          <w:rFonts w:ascii="SimSun" w:eastAsia="SimSun" w:hAnsi="SimSun"/>
          <w:bCs/>
          <w:sz w:val="28"/>
          <w:szCs w:val="28"/>
        </w:rPr>
      </w:pPr>
      <w:r w:rsidRPr="008C1933">
        <w:rPr>
          <w:rFonts w:ascii="SimSun" w:eastAsia="SimSun" w:hAnsi="SimSun" w:hint="eastAsia"/>
          <w:bCs/>
          <w:sz w:val="28"/>
          <w:szCs w:val="28"/>
        </w:rPr>
        <w:t>2016年7月4日，项目取得平定县人民政府《国有土地使用权证》（平国用[2016]第020号）。</w:t>
      </w:r>
    </w:p>
    <w:p w14:paraId="368C5821" w14:textId="77777777" w:rsidR="00C82845" w:rsidRPr="008C1933" w:rsidRDefault="00780B77">
      <w:pPr>
        <w:spacing w:line="600" w:lineRule="exact"/>
        <w:ind w:firstLineChars="200" w:firstLine="560"/>
        <w:contextualSpacing/>
        <w:rPr>
          <w:rFonts w:ascii="SimSun" w:eastAsia="SimSun" w:hAnsi="SimSun"/>
          <w:bCs/>
          <w:sz w:val="28"/>
          <w:szCs w:val="28"/>
        </w:rPr>
      </w:pPr>
      <w:r w:rsidRPr="008C1933">
        <w:rPr>
          <w:rFonts w:ascii="SimSun" w:eastAsia="SimSun" w:hAnsi="SimSun" w:hint="eastAsia"/>
          <w:bCs/>
          <w:sz w:val="28"/>
          <w:szCs w:val="28"/>
        </w:rPr>
        <w:t>2016年8月15日，项目取得平定县规划设计管理处《建设工程规划许可证》（编号：建字第140321201600020号）。</w:t>
      </w:r>
    </w:p>
    <w:p w14:paraId="411DB657" w14:textId="77777777" w:rsidR="00C82845" w:rsidRPr="008C1933" w:rsidRDefault="00780B77">
      <w:pPr>
        <w:spacing w:line="600" w:lineRule="exact"/>
        <w:ind w:firstLineChars="200" w:firstLine="560"/>
        <w:contextualSpacing/>
        <w:rPr>
          <w:rFonts w:ascii="SimSun" w:eastAsia="SimSun" w:hAnsi="SimSun"/>
          <w:bCs/>
          <w:sz w:val="28"/>
          <w:szCs w:val="28"/>
        </w:rPr>
      </w:pPr>
      <w:r w:rsidRPr="008C1933">
        <w:rPr>
          <w:rFonts w:ascii="SimSun" w:eastAsia="SimSun" w:hAnsi="SimSun" w:hint="eastAsia"/>
          <w:bCs/>
          <w:sz w:val="28"/>
          <w:szCs w:val="28"/>
        </w:rPr>
        <w:t>2016年8月17日，项目取得平定县住房和城乡建设管理局《建筑工程施工许可证》（编号：140321201608170301）。</w:t>
      </w:r>
    </w:p>
    <w:p w14:paraId="2BE904F8" w14:textId="77777777" w:rsidR="00C82845" w:rsidRPr="008C1933" w:rsidRDefault="00780B77">
      <w:pPr>
        <w:spacing w:line="600" w:lineRule="exact"/>
        <w:ind w:firstLineChars="200" w:firstLine="560"/>
        <w:contextualSpacing/>
        <w:rPr>
          <w:rFonts w:ascii="SimSun" w:eastAsia="SimSun" w:hAnsi="SimSun"/>
          <w:bCs/>
          <w:sz w:val="28"/>
          <w:szCs w:val="28"/>
        </w:rPr>
      </w:pPr>
      <w:r w:rsidRPr="008C1933">
        <w:rPr>
          <w:rFonts w:ascii="SimSun" w:eastAsia="SimSun" w:hAnsi="SimSun" w:hint="eastAsia"/>
          <w:bCs/>
          <w:sz w:val="28"/>
          <w:szCs w:val="28"/>
        </w:rPr>
        <w:lastRenderedPageBreak/>
        <w:t>2018年11月9日，项目取得平定县规划设计管理处《建设用地规划许可证》（编号：地字第140321201800015号）。</w:t>
      </w:r>
    </w:p>
    <w:p w14:paraId="25705E02" w14:textId="77777777" w:rsidR="00C82845" w:rsidRPr="008C1933" w:rsidRDefault="00780B77">
      <w:pPr>
        <w:spacing w:line="600" w:lineRule="exact"/>
        <w:ind w:firstLineChars="200" w:firstLine="560"/>
        <w:contextualSpacing/>
        <w:rPr>
          <w:rFonts w:ascii="SimSun" w:eastAsia="SimSun" w:hAnsi="SimSun"/>
          <w:bCs/>
          <w:sz w:val="28"/>
          <w:szCs w:val="28"/>
        </w:rPr>
      </w:pPr>
      <w:r w:rsidRPr="008C1933">
        <w:rPr>
          <w:rFonts w:ascii="SimSun" w:eastAsia="SimSun" w:hAnsi="SimSun" w:hint="eastAsia"/>
          <w:bCs/>
          <w:sz w:val="28"/>
          <w:szCs w:val="28"/>
        </w:rPr>
        <w:t>2018年12月7日，项目取得平定县规划设计管理处《建设工程规划许可证》（编号：建字第140321201800023号）。</w:t>
      </w:r>
    </w:p>
    <w:p w14:paraId="62D34A3E" w14:textId="77777777" w:rsidR="00C82845" w:rsidRPr="008C1933" w:rsidRDefault="00780B77">
      <w:pPr>
        <w:spacing w:line="600" w:lineRule="exact"/>
        <w:ind w:firstLineChars="200" w:firstLine="560"/>
        <w:contextualSpacing/>
        <w:rPr>
          <w:rFonts w:ascii="SimSun" w:eastAsia="SimSun" w:hAnsi="SimSun"/>
          <w:bCs/>
          <w:sz w:val="28"/>
          <w:szCs w:val="28"/>
        </w:rPr>
      </w:pPr>
      <w:r w:rsidRPr="008C1933">
        <w:rPr>
          <w:rFonts w:ascii="SimSun" w:eastAsia="SimSun" w:hAnsi="SimSun" w:hint="eastAsia"/>
          <w:bCs/>
          <w:sz w:val="28"/>
          <w:szCs w:val="28"/>
        </w:rPr>
        <w:t>2018年12月28日，项目取得平定县规划设计管理处《建设用地规划许可证》（编号：地字第140321201800018号）。</w:t>
      </w:r>
    </w:p>
    <w:p w14:paraId="5ED40C5B" w14:textId="77777777" w:rsidR="00C82845" w:rsidRPr="008C1933" w:rsidRDefault="00780B77">
      <w:pPr>
        <w:spacing w:line="600" w:lineRule="exact"/>
        <w:ind w:firstLineChars="200" w:firstLine="560"/>
        <w:contextualSpacing/>
        <w:rPr>
          <w:rFonts w:ascii="SimSun" w:eastAsia="SimSun" w:hAnsi="SimSun"/>
          <w:bCs/>
          <w:sz w:val="28"/>
          <w:szCs w:val="28"/>
        </w:rPr>
      </w:pPr>
      <w:r w:rsidRPr="008C1933">
        <w:rPr>
          <w:rFonts w:ascii="SimSun" w:eastAsia="SimSun" w:hAnsi="SimSun" w:hint="eastAsia"/>
          <w:bCs/>
          <w:sz w:val="28"/>
          <w:szCs w:val="28"/>
        </w:rPr>
        <w:t>2018年12月29日，项目取得平定县规划设计管理处《建设工程规划许可证》（编号：建字第140321201800026号）。</w:t>
      </w:r>
    </w:p>
    <w:p w14:paraId="07EAE51D" w14:textId="77777777" w:rsidR="00C82845" w:rsidRPr="008C1933" w:rsidRDefault="00780B77">
      <w:pPr>
        <w:spacing w:line="600" w:lineRule="exact"/>
        <w:ind w:firstLineChars="200" w:firstLine="560"/>
        <w:contextualSpacing/>
        <w:rPr>
          <w:rFonts w:ascii="SimSun" w:eastAsia="SimSun" w:hAnsi="SimSun"/>
          <w:bCs/>
          <w:sz w:val="28"/>
          <w:szCs w:val="28"/>
        </w:rPr>
      </w:pPr>
      <w:r w:rsidRPr="008C1933">
        <w:rPr>
          <w:rFonts w:ascii="SimSun" w:eastAsia="SimSun" w:hAnsi="SimSun" w:hint="eastAsia"/>
          <w:bCs/>
          <w:sz w:val="28"/>
          <w:szCs w:val="28"/>
        </w:rPr>
        <w:t>2019年1月9日，项目取得平定县住房和城乡建设管理局《建筑工程施工许可证》（编号：140321201901090101）。</w:t>
      </w:r>
    </w:p>
    <w:p w14:paraId="59644C25" w14:textId="77777777" w:rsidR="00C82845" w:rsidRPr="008C1933" w:rsidRDefault="00780B77">
      <w:pPr>
        <w:spacing w:line="600" w:lineRule="exact"/>
        <w:ind w:firstLineChars="200" w:firstLine="560"/>
        <w:contextualSpacing/>
        <w:rPr>
          <w:rFonts w:ascii="SimSun" w:eastAsia="SimSun" w:hAnsi="SimSun"/>
          <w:bCs/>
          <w:sz w:val="28"/>
          <w:szCs w:val="28"/>
        </w:rPr>
      </w:pPr>
      <w:r w:rsidRPr="008C1933">
        <w:rPr>
          <w:rFonts w:ascii="SimSun" w:eastAsia="SimSun" w:hAnsi="SimSun" w:hint="eastAsia"/>
          <w:bCs/>
          <w:color w:val="000000"/>
          <w:sz w:val="28"/>
          <w:szCs w:val="28"/>
        </w:rPr>
        <w:t>2018年12月20日，</w:t>
      </w:r>
      <w:r w:rsidRPr="008C1933">
        <w:rPr>
          <w:rFonts w:ascii="SimSun" w:eastAsia="SimSun" w:hAnsi="SimSun" w:hint="eastAsia"/>
          <w:bCs/>
          <w:sz w:val="28"/>
          <w:szCs w:val="28"/>
        </w:rPr>
        <w:t>项目</w:t>
      </w:r>
      <w:r w:rsidRPr="008C1933">
        <w:rPr>
          <w:rFonts w:ascii="SimSun" w:eastAsia="SimSun" w:hAnsi="SimSun"/>
          <w:bCs/>
          <w:sz w:val="28"/>
          <w:szCs w:val="28"/>
        </w:rPr>
        <w:t>取得</w:t>
      </w:r>
      <w:r w:rsidRPr="008C1933">
        <w:rPr>
          <w:rFonts w:ascii="SimSun" w:eastAsia="SimSun" w:hAnsi="SimSun" w:hint="eastAsia"/>
          <w:bCs/>
          <w:sz w:val="28"/>
          <w:szCs w:val="28"/>
        </w:rPr>
        <w:t>《不动产权证书》（晋</w:t>
      </w:r>
      <w:r w:rsidRPr="008C1933">
        <w:rPr>
          <w:rFonts w:ascii="SimSun" w:eastAsia="SimSun" w:hAnsi="SimSun" w:hint="eastAsia"/>
          <w:sz w:val="28"/>
          <w:szCs w:val="28"/>
        </w:rPr>
        <w:t>﹝2018）</w:t>
      </w:r>
      <w:r w:rsidRPr="008C1933">
        <w:rPr>
          <w:rFonts w:ascii="SimSun" w:eastAsia="SimSun" w:hAnsi="SimSun" w:hint="eastAsia"/>
          <w:bCs/>
          <w:sz w:val="28"/>
          <w:szCs w:val="28"/>
        </w:rPr>
        <w:t>平定县不动产权第0002950号）。</w:t>
      </w:r>
    </w:p>
    <w:p w14:paraId="77CA13A3" w14:textId="77777777" w:rsidR="00C82845" w:rsidRPr="008C1933" w:rsidRDefault="00780B77">
      <w:pPr>
        <w:spacing w:line="600" w:lineRule="exact"/>
        <w:ind w:firstLineChars="200" w:firstLine="560"/>
        <w:contextualSpacing/>
        <w:rPr>
          <w:rFonts w:ascii="SimSun" w:eastAsia="SimSun" w:hAnsi="SimSun"/>
          <w:bCs/>
          <w:sz w:val="28"/>
          <w:szCs w:val="28"/>
        </w:rPr>
      </w:pPr>
      <w:r w:rsidRPr="008C1933">
        <w:rPr>
          <w:rFonts w:ascii="SimSun" w:eastAsia="SimSun" w:hAnsi="SimSun" w:hint="eastAsia"/>
          <w:bCs/>
          <w:color w:val="000000"/>
          <w:sz w:val="28"/>
          <w:szCs w:val="28"/>
        </w:rPr>
        <w:t>2018年12月25日，</w:t>
      </w:r>
      <w:r w:rsidRPr="008C1933">
        <w:rPr>
          <w:rFonts w:ascii="SimSun" w:eastAsia="SimSun" w:hAnsi="SimSun" w:hint="eastAsia"/>
          <w:bCs/>
          <w:sz w:val="28"/>
          <w:szCs w:val="28"/>
        </w:rPr>
        <w:t>项目取得《不动产权证书》（晋</w:t>
      </w:r>
      <w:r w:rsidRPr="008C1933">
        <w:rPr>
          <w:rFonts w:ascii="SimSun" w:eastAsia="SimSun" w:hAnsi="SimSun" w:hint="eastAsia"/>
          <w:sz w:val="28"/>
          <w:szCs w:val="28"/>
        </w:rPr>
        <w:t>﹝2018）</w:t>
      </w:r>
      <w:r w:rsidRPr="008C1933">
        <w:rPr>
          <w:rFonts w:ascii="SimSun" w:eastAsia="SimSun" w:hAnsi="SimSun" w:hint="eastAsia"/>
          <w:bCs/>
          <w:sz w:val="28"/>
          <w:szCs w:val="28"/>
        </w:rPr>
        <w:t>平定县不动产权第0002980号）。</w:t>
      </w:r>
    </w:p>
    <w:p w14:paraId="1E603925" w14:textId="77777777" w:rsidR="00C82845" w:rsidRPr="008C1933" w:rsidRDefault="00780B77">
      <w:pPr>
        <w:adjustRightInd w:val="0"/>
        <w:snapToGrid w:val="0"/>
        <w:spacing w:line="600" w:lineRule="exact"/>
        <w:ind w:firstLineChars="200" w:firstLine="560"/>
        <w:rPr>
          <w:rFonts w:ascii="SimSun" w:eastAsia="SimSun" w:hAnsi="SimSun"/>
          <w:b/>
          <w:bCs/>
          <w:color w:val="000000"/>
          <w:sz w:val="28"/>
          <w:szCs w:val="28"/>
        </w:rPr>
      </w:pPr>
      <w:r w:rsidRPr="008C1933">
        <w:rPr>
          <w:rFonts w:ascii="SimSun" w:eastAsia="SimSun" w:hAnsi="SimSun" w:hint="eastAsia"/>
          <w:b/>
          <w:bCs/>
          <w:color w:val="000000"/>
          <w:sz w:val="28"/>
          <w:szCs w:val="28"/>
        </w:rPr>
        <w:t>4、项目建设及进展情况</w:t>
      </w:r>
    </w:p>
    <w:p w14:paraId="6C7D0DB1" w14:textId="77777777" w:rsidR="00C82845" w:rsidRPr="008C1933" w:rsidRDefault="00780B77">
      <w:pPr>
        <w:adjustRightInd w:val="0"/>
        <w:snapToGrid w:val="0"/>
        <w:spacing w:line="600" w:lineRule="exact"/>
        <w:ind w:firstLineChars="200" w:firstLine="560"/>
        <w:rPr>
          <w:rFonts w:ascii="SimSun" w:eastAsia="SimSun" w:hAnsi="SimSun"/>
          <w:bCs/>
          <w:color w:val="000000"/>
          <w:sz w:val="28"/>
          <w:szCs w:val="28"/>
        </w:rPr>
      </w:pPr>
      <w:r w:rsidRPr="008C1933">
        <w:rPr>
          <w:rFonts w:ascii="SimSun" w:eastAsia="SimSun" w:hAnsi="SimSun" w:hint="eastAsia"/>
          <w:bCs/>
          <w:sz w:val="28"/>
          <w:szCs w:val="28"/>
        </w:rPr>
        <w:t>平定县冠山镇姜家沟棚户区改造工程项目</w:t>
      </w:r>
      <w:r w:rsidRPr="008C1933">
        <w:rPr>
          <w:rFonts w:ascii="SimSun" w:eastAsia="SimSun" w:hAnsi="SimSun" w:hint="eastAsia"/>
          <w:bCs/>
          <w:color w:val="000000"/>
          <w:sz w:val="28"/>
          <w:szCs w:val="28"/>
        </w:rPr>
        <w:t>一期工程项目1#楼于2015年11月30日开工，2018年7月30日交付入住；2#楼于2018年7月20日开工，至2018年末主体结构地上六层完成，预计2021年5月30日完工；3#、4#楼于2019年1月9日开工，正在进行突发开挖及地基处理，预计2021年5月30日完工。</w:t>
      </w:r>
    </w:p>
    <w:p w14:paraId="1483238F" w14:textId="77777777" w:rsidR="00C82845" w:rsidRPr="008C1933" w:rsidRDefault="00780B77">
      <w:pPr>
        <w:adjustRightInd w:val="0"/>
        <w:snapToGrid w:val="0"/>
        <w:spacing w:line="600" w:lineRule="exact"/>
        <w:ind w:firstLineChars="200" w:firstLine="560"/>
        <w:rPr>
          <w:rFonts w:ascii="SimSun" w:eastAsia="SimSun" w:hAnsi="SimSun"/>
          <w:bCs/>
          <w:color w:val="FF0000"/>
          <w:sz w:val="28"/>
          <w:szCs w:val="28"/>
        </w:rPr>
      </w:pPr>
      <w:r w:rsidRPr="008C1933">
        <w:rPr>
          <w:rFonts w:ascii="SimSun" w:eastAsia="SimSun" w:hAnsi="SimSun"/>
          <w:sz w:val="28"/>
          <w:szCs w:val="28"/>
        </w:rPr>
        <w:t>截止</w:t>
      </w:r>
      <w:r w:rsidRPr="008C1933">
        <w:rPr>
          <w:rFonts w:ascii="SimSun" w:eastAsia="SimSun" w:hAnsi="SimSun" w:hint="eastAsia"/>
          <w:bCs/>
          <w:color w:val="000000"/>
          <w:sz w:val="28"/>
          <w:szCs w:val="28"/>
        </w:rPr>
        <w:t>2019年3月31日，</w:t>
      </w:r>
      <w:r w:rsidRPr="008C1933">
        <w:rPr>
          <w:rFonts w:ascii="SimSun" w:eastAsia="SimSun" w:hAnsi="SimSun"/>
          <w:bCs/>
          <w:color w:val="000000"/>
          <w:sz w:val="28"/>
          <w:szCs w:val="28"/>
        </w:rPr>
        <w:t>本项目</w:t>
      </w:r>
      <w:r w:rsidRPr="008C1933">
        <w:rPr>
          <w:rFonts w:ascii="SimSun" w:eastAsia="SimSun" w:hAnsi="SimSun" w:hint="eastAsia"/>
          <w:bCs/>
          <w:color w:val="000000"/>
          <w:sz w:val="28"/>
          <w:szCs w:val="28"/>
        </w:rPr>
        <w:t>已累计完成投资额13522.95万元，占</w:t>
      </w:r>
      <w:r w:rsidRPr="008C1933">
        <w:rPr>
          <w:rFonts w:ascii="SimSun" w:eastAsia="SimSun" w:hAnsi="SimSun"/>
          <w:bCs/>
          <w:color w:val="000000"/>
          <w:sz w:val="28"/>
          <w:szCs w:val="28"/>
        </w:rPr>
        <w:t>总投资额</w:t>
      </w:r>
      <w:r w:rsidRPr="008C1933">
        <w:rPr>
          <w:rFonts w:ascii="SimSun" w:eastAsia="SimSun" w:hAnsi="SimSun" w:hint="eastAsia"/>
          <w:bCs/>
          <w:color w:val="000000"/>
          <w:sz w:val="28"/>
          <w:szCs w:val="28"/>
        </w:rPr>
        <w:t>的62.45%。</w:t>
      </w:r>
    </w:p>
    <w:p w14:paraId="05F7D9ED" w14:textId="77777777" w:rsidR="00C82845" w:rsidRPr="008C1933" w:rsidRDefault="00780B77">
      <w:pPr>
        <w:adjustRightInd w:val="0"/>
        <w:snapToGrid w:val="0"/>
        <w:spacing w:line="600" w:lineRule="exact"/>
        <w:ind w:firstLineChars="200" w:firstLine="560"/>
        <w:outlineLvl w:val="2"/>
        <w:rPr>
          <w:rFonts w:ascii="SimSun" w:eastAsia="SimSun" w:hAnsi="SimSun"/>
          <w:b/>
          <w:bCs/>
          <w:sz w:val="28"/>
          <w:szCs w:val="28"/>
        </w:rPr>
      </w:pPr>
      <w:r w:rsidRPr="008C1933">
        <w:rPr>
          <w:rFonts w:ascii="SimSun" w:eastAsia="SimSun" w:hAnsi="SimSun" w:hint="eastAsia"/>
          <w:b/>
          <w:bCs/>
          <w:sz w:val="28"/>
          <w:szCs w:val="28"/>
        </w:rPr>
        <w:t>（二）平定县冠山镇南关街城中村改造（二期）项目</w:t>
      </w:r>
    </w:p>
    <w:p w14:paraId="10701CB0" w14:textId="77777777" w:rsidR="00C82845" w:rsidRPr="008C1933" w:rsidRDefault="00780B77">
      <w:pPr>
        <w:adjustRightInd w:val="0"/>
        <w:snapToGrid w:val="0"/>
        <w:spacing w:line="600" w:lineRule="exact"/>
        <w:ind w:firstLineChars="200" w:firstLine="560"/>
        <w:rPr>
          <w:rFonts w:ascii="SimSun" w:eastAsia="SimSun" w:hAnsi="SimSun"/>
          <w:b/>
          <w:bCs/>
          <w:sz w:val="28"/>
          <w:szCs w:val="28"/>
        </w:rPr>
      </w:pPr>
      <w:r w:rsidRPr="008C1933">
        <w:rPr>
          <w:rFonts w:ascii="SimSun" w:eastAsia="SimSun" w:hAnsi="SimSun" w:hint="eastAsia"/>
          <w:b/>
          <w:bCs/>
          <w:sz w:val="28"/>
          <w:szCs w:val="28"/>
        </w:rPr>
        <w:lastRenderedPageBreak/>
        <w:t>1、项目基本情况</w:t>
      </w:r>
    </w:p>
    <w:p w14:paraId="38093945" w14:textId="77777777" w:rsidR="00C82845" w:rsidRPr="008C1933" w:rsidRDefault="00780B77">
      <w:pPr>
        <w:adjustRightInd w:val="0"/>
        <w:snapToGrid w:val="0"/>
        <w:spacing w:line="600" w:lineRule="exact"/>
        <w:ind w:firstLineChars="200" w:firstLine="560"/>
        <w:rPr>
          <w:rFonts w:ascii="SimSun" w:eastAsia="SimSun" w:hAnsi="SimSun"/>
          <w:bCs/>
          <w:sz w:val="28"/>
          <w:szCs w:val="28"/>
        </w:rPr>
      </w:pPr>
      <w:r w:rsidRPr="008C1933">
        <w:rPr>
          <w:rFonts w:ascii="SimSun" w:eastAsia="SimSun" w:hAnsi="SimSun" w:hint="eastAsia"/>
          <w:bCs/>
          <w:sz w:val="28"/>
          <w:szCs w:val="28"/>
        </w:rPr>
        <w:t>平定县冠山镇南关街城中村改造（二期）项目位置东至新天地，北至阳泉师范规划附校，西至平定职业高中，南至村委会；项目规划用地面积16271㎡，总建筑面积61602.58平米。新建安置楼8栋，其中多层（6层）住宅楼5栋，高层（17层）住宅楼3栋，提供安置住房506套。项目总投资为26070.55万元，建筑面积为74273.52㎡，涉及拆迁户数396户，安置补偿面积80123.75㎡，安置房屋套数725套；项目采用的安置方式为政府购买房源安置、政府搭建平台组织棚改居民选购商品房安置、纯货币安置。</w:t>
      </w:r>
    </w:p>
    <w:p w14:paraId="54E6E1C9" w14:textId="77777777" w:rsidR="00C82845" w:rsidRPr="008C1933" w:rsidRDefault="00780B77">
      <w:pPr>
        <w:adjustRightInd w:val="0"/>
        <w:snapToGrid w:val="0"/>
        <w:spacing w:line="600" w:lineRule="exact"/>
        <w:ind w:firstLineChars="200" w:firstLine="560"/>
        <w:rPr>
          <w:rFonts w:ascii="SimSun" w:eastAsia="SimSun" w:hAnsi="SimSun"/>
          <w:b/>
          <w:bCs/>
          <w:sz w:val="28"/>
          <w:szCs w:val="28"/>
        </w:rPr>
      </w:pPr>
      <w:r w:rsidRPr="008C1933">
        <w:rPr>
          <w:rFonts w:ascii="SimSun" w:eastAsia="SimSun" w:hAnsi="SimSun" w:hint="eastAsia"/>
          <w:b/>
          <w:bCs/>
          <w:sz w:val="28"/>
          <w:szCs w:val="28"/>
        </w:rPr>
        <w:t>2、项目投资及资金来源</w:t>
      </w:r>
    </w:p>
    <w:p w14:paraId="3870AE11" w14:textId="77777777" w:rsidR="00C82845" w:rsidRPr="008C1933" w:rsidRDefault="00780B77">
      <w:pPr>
        <w:adjustRightInd w:val="0"/>
        <w:snapToGrid w:val="0"/>
        <w:spacing w:line="600" w:lineRule="exact"/>
        <w:ind w:firstLineChars="200" w:firstLine="560"/>
        <w:rPr>
          <w:rFonts w:ascii="SimSun" w:eastAsia="SimSun" w:hAnsi="SimSun"/>
          <w:bCs/>
          <w:sz w:val="28"/>
          <w:szCs w:val="28"/>
        </w:rPr>
      </w:pPr>
      <w:r w:rsidRPr="008C1933">
        <w:rPr>
          <w:rFonts w:ascii="SimSun" w:eastAsia="SimSun" w:hAnsi="SimSun"/>
          <w:bCs/>
          <w:sz w:val="28"/>
          <w:szCs w:val="28"/>
        </w:rPr>
        <w:t>本</w:t>
      </w:r>
      <w:r w:rsidRPr="008C1933">
        <w:rPr>
          <w:rFonts w:ascii="SimSun" w:eastAsia="SimSun" w:hAnsi="SimSun" w:hint="eastAsia"/>
          <w:bCs/>
          <w:sz w:val="28"/>
          <w:szCs w:val="28"/>
        </w:rPr>
        <w:t>项目总投资26070.55万元</w:t>
      </w:r>
      <w:r w:rsidRPr="008C1933">
        <w:rPr>
          <w:rFonts w:ascii="SimSun" w:eastAsia="SimSun" w:hAnsi="SimSun"/>
          <w:bCs/>
          <w:sz w:val="28"/>
          <w:szCs w:val="28"/>
        </w:rPr>
        <w:t>，</w:t>
      </w:r>
      <w:r w:rsidRPr="008C1933">
        <w:rPr>
          <w:rFonts w:ascii="SimSun" w:eastAsia="SimSun" w:hAnsi="SimSun" w:hint="eastAsia"/>
          <w:bCs/>
          <w:sz w:val="28"/>
          <w:szCs w:val="28"/>
        </w:rPr>
        <w:t>资金来源</w:t>
      </w:r>
      <w:r w:rsidRPr="008C1933">
        <w:rPr>
          <w:rFonts w:ascii="SimSun" w:eastAsia="SimSun" w:hAnsi="SimSun"/>
          <w:bCs/>
          <w:sz w:val="28"/>
          <w:szCs w:val="28"/>
        </w:rPr>
        <w:t>为</w:t>
      </w:r>
      <w:r w:rsidRPr="008C1933">
        <w:rPr>
          <w:rFonts w:ascii="SimSun" w:eastAsia="SimSun" w:hAnsi="SimSun" w:hint="eastAsia"/>
          <w:bCs/>
          <w:sz w:val="28"/>
          <w:szCs w:val="28"/>
        </w:rPr>
        <w:t>财政资金。</w:t>
      </w:r>
    </w:p>
    <w:p w14:paraId="55D2980B" w14:textId="77777777" w:rsidR="00C82845" w:rsidRPr="008C1933" w:rsidRDefault="00780B77">
      <w:pPr>
        <w:adjustRightInd w:val="0"/>
        <w:snapToGrid w:val="0"/>
        <w:spacing w:line="600" w:lineRule="exact"/>
        <w:ind w:firstLineChars="200" w:firstLine="560"/>
        <w:rPr>
          <w:rFonts w:ascii="SimSun" w:eastAsia="SimSun" w:hAnsi="SimSun"/>
          <w:b/>
          <w:bCs/>
          <w:sz w:val="28"/>
          <w:szCs w:val="28"/>
        </w:rPr>
      </w:pPr>
      <w:r w:rsidRPr="008C1933">
        <w:rPr>
          <w:rFonts w:ascii="SimSun" w:eastAsia="SimSun" w:hAnsi="SimSun" w:hint="eastAsia"/>
          <w:b/>
          <w:bCs/>
          <w:sz w:val="28"/>
          <w:szCs w:val="28"/>
        </w:rPr>
        <w:t>3、项目审批情况</w:t>
      </w:r>
    </w:p>
    <w:p w14:paraId="0B1FBDFC" w14:textId="77777777" w:rsidR="00C82845" w:rsidRPr="008C1933" w:rsidRDefault="00780B77">
      <w:pPr>
        <w:spacing w:line="600" w:lineRule="exact"/>
        <w:ind w:firstLineChars="200" w:firstLine="560"/>
        <w:contextualSpacing/>
        <w:rPr>
          <w:rFonts w:ascii="SimSun" w:eastAsia="SimSun" w:hAnsi="SimSun"/>
          <w:bCs/>
          <w:sz w:val="28"/>
          <w:szCs w:val="28"/>
        </w:rPr>
      </w:pPr>
      <w:r w:rsidRPr="008C1933">
        <w:rPr>
          <w:rFonts w:ascii="SimSun" w:eastAsia="SimSun" w:hAnsi="SimSun" w:hint="eastAsia"/>
          <w:bCs/>
          <w:sz w:val="28"/>
          <w:szCs w:val="28"/>
        </w:rPr>
        <w:t>2018年3月13日，项目取得《建设项目环境影响登记表》登记备案（编号：201814032100000010、201814032100000011）。</w:t>
      </w:r>
    </w:p>
    <w:p w14:paraId="5BC813CF" w14:textId="77777777" w:rsidR="00C82845" w:rsidRPr="008C1933" w:rsidRDefault="00780B77">
      <w:pPr>
        <w:spacing w:line="600" w:lineRule="exact"/>
        <w:ind w:firstLineChars="200" w:firstLine="560"/>
        <w:contextualSpacing/>
        <w:rPr>
          <w:rFonts w:ascii="SimSun" w:eastAsia="SimSun" w:hAnsi="SimSun"/>
          <w:bCs/>
          <w:sz w:val="28"/>
          <w:szCs w:val="28"/>
        </w:rPr>
      </w:pPr>
      <w:r w:rsidRPr="008C1933">
        <w:rPr>
          <w:rFonts w:ascii="SimSun" w:eastAsia="SimSun" w:hAnsi="SimSun" w:hint="eastAsia"/>
          <w:bCs/>
          <w:sz w:val="28"/>
          <w:szCs w:val="28"/>
        </w:rPr>
        <w:t>2018年3月30日，项目</w:t>
      </w:r>
      <w:r w:rsidRPr="008C1933">
        <w:rPr>
          <w:rFonts w:ascii="SimSun" w:eastAsia="SimSun" w:hAnsi="SimSun"/>
          <w:bCs/>
          <w:sz w:val="28"/>
          <w:szCs w:val="28"/>
        </w:rPr>
        <w:t>取得</w:t>
      </w:r>
      <w:r w:rsidRPr="008C1933">
        <w:rPr>
          <w:rFonts w:ascii="SimSun" w:eastAsia="SimSun" w:hAnsi="SimSun" w:hint="eastAsia"/>
          <w:bCs/>
          <w:sz w:val="28"/>
          <w:szCs w:val="28"/>
        </w:rPr>
        <w:t>《不动产权证书》（晋</w:t>
      </w:r>
      <w:r w:rsidRPr="008C1933">
        <w:rPr>
          <w:rFonts w:ascii="SimSun" w:eastAsia="SimSun" w:hAnsi="SimSun" w:hint="eastAsia"/>
          <w:sz w:val="28"/>
          <w:szCs w:val="28"/>
        </w:rPr>
        <w:t>﹝2018﹞</w:t>
      </w:r>
      <w:r w:rsidRPr="008C1933">
        <w:rPr>
          <w:rFonts w:ascii="SimSun" w:eastAsia="SimSun" w:hAnsi="SimSun" w:hint="eastAsia"/>
          <w:bCs/>
          <w:sz w:val="28"/>
          <w:szCs w:val="28"/>
        </w:rPr>
        <w:t>平定县不动产权第0000359号）。</w:t>
      </w:r>
    </w:p>
    <w:p w14:paraId="25ACCCEF" w14:textId="77777777" w:rsidR="00C82845" w:rsidRPr="008C1933" w:rsidRDefault="00780B77">
      <w:pPr>
        <w:spacing w:line="600" w:lineRule="exact"/>
        <w:ind w:firstLineChars="200" w:firstLine="560"/>
        <w:contextualSpacing/>
        <w:rPr>
          <w:rFonts w:ascii="SimSun" w:eastAsia="SimSun" w:hAnsi="SimSun"/>
          <w:bCs/>
          <w:sz w:val="28"/>
          <w:szCs w:val="28"/>
        </w:rPr>
      </w:pPr>
      <w:r w:rsidRPr="008C1933">
        <w:rPr>
          <w:rFonts w:ascii="SimSun" w:eastAsia="SimSun" w:hAnsi="SimSun" w:hint="eastAsia"/>
          <w:bCs/>
          <w:sz w:val="28"/>
          <w:szCs w:val="28"/>
        </w:rPr>
        <w:t>2018年4月3日，项目</w:t>
      </w:r>
      <w:r w:rsidRPr="008C1933">
        <w:rPr>
          <w:rFonts w:ascii="SimSun" w:eastAsia="SimSun" w:hAnsi="SimSun"/>
          <w:bCs/>
          <w:sz w:val="28"/>
          <w:szCs w:val="28"/>
        </w:rPr>
        <w:t>取得</w:t>
      </w:r>
      <w:r w:rsidRPr="008C1933">
        <w:rPr>
          <w:rFonts w:ascii="SimSun" w:eastAsia="SimSun" w:hAnsi="SimSun" w:hint="eastAsia"/>
          <w:bCs/>
          <w:sz w:val="28"/>
          <w:szCs w:val="28"/>
        </w:rPr>
        <w:t>《不动产权证书》（晋</w:t>
      </w:r>
      <w:r w:rsidRPr="008C1933">
        <w:rPr>
          <w:rFonts w:ascii="SimSun" w:eastAsia="SimSun" w:hAnsi="SimSun" w:hint="eastAsia"/>
          <w:sz w:val="28"/>
          <w:szCs w:val="28"/>
        </w:rPr>
        <w:t>﹝2018﹞</w:t>
      </w:r>
      <w:r w:rsidRPr="008C1933">
        <w:rPr>
          <w:rFonts w:ascii="SimSun" w:eastAsia="SimSun" w:hAnsi="SimSun" w:hint="eastAsia"/>
          <w:bCs/>
          <w:sz w:val="28"/>
          <w:szCs w:val="28"/>
        </w:rPr>
        <w:t>平定县不动产权第0000373号）。</w:t>
      </w:r>
    </w:p>
    <w:p w14:paraId="713EB367" w14:textId="77777777" w:rsidR="00C82845" w:rsidRPr="008C1933" w:rsidRDefault="00780B77">
      <w:pPr>
        <w:spacing w:line="600" w:lineRule="exact"/>
        <w:ind w:firstLineChars="200" w:firstLine="560"/>
        <w:contextualSpacing/>
        <w:rPr>
          <w:rFonts w:ascii="SimSun" w:eastAsia="SimSun" w:hAnsi="SimSun"/>
          <w:bCs/>
          <w:sz w:val="28"/>
          <w:szCs w:val="28"/>
        </w:rPr>
      </w:pPr>
      <w:r w:rsidRPr="008C1933">
        <w:rPr>
          <w:rFonts w:ascii="SimSun" w:eastAsia="SimSun" w:hAnsi="SimSun" w:hint="eastAsia"/>
          <w:bCs/>
          <w:sz w:val="28"/>
          <w:szCs w:val="28"/>
        </w:rPr>
        <w:t>2018年4月10日，项目</w:t>
      </w:r>
      <w:r w:rsidRPr="008C1933">
        <w:rPr>
          <w:rFonts w:ascii="SimSun" w:eastAsia="SimSun" w:hAnsi="SimSun"/>
          <w:bCs/>
          <w:sz w:val="28"/>
          <w:szCs w:val="28"/>
        </w:rPr>
        <w:t>取得</w:t>
      </w:r>
      <w:r w:rsidRPr="008C1933">
        <w:rPr>
          <w:rFonts w:ascii="SimSun" w:eastAsia="SimSun" w:hAnsi="SimSun" w:hint="eastAsia"/>
          <w:bCs/>
          <w:sz w:val="28"/>
          <w:szCs w:val="28"/>
        </w:rPr>
        <w:t>平定县发展和改革局《关于核准平定县文萃苑棚户区改造项目二期工程项目申请报告的通知》（平发改社</w:t>
      </w:r>
      <w:r w:rsidRPr="008C1933">
        <w:rPr>
          <w:rFonts w:ascii="SimSun" w:eastAsia="SimSun" w:hAnsi="SimSun" w:hint="eastAsia"/>
          <w:sz w:val="28"/>
          <w:szCs w:val="28"/>
        </w:rPr>
        <w:t>﹝2018﹞25号</w:t>
      </w:r>
      <w:r w:rsidRPr="008C1933">
        <w:rPr>
          <w:rFonts w:ascii="SimSun" w:eastAsia="SimSun" w:hAnsi="SimSun" w:hint="eastAsia"/>
          <w:bCs/>
          <w:sz w:val="28"/>
          <w:szCs w:val="28"/>
        </w:rPr>
        <w:t>）。</w:t>
      </w:r>
    </w:p>
    <w:p w14:paraId="0D757AAB" w14:textId="77777777" w:rsidR="00C82845" w:rsidRPr="008C1933" w:rsidRDefault="00780B77">
      <w:pPr>
        <w:spacing w:line="600" w:lineRule="exact"/>
        <w:ind w:firstLineChars="200" w:firstLine="560"/>
        <w:contextualSpacing/>
        <w:rPr>
          <w:rFonts w:ascii="SimSun" w:eastAsia="SimSun" w:hAnsi="SimSun"/>
          <w:bCs/>
          <w:sz w:val="28"/>
          <w:szCs w:val="28"/>
        </w:rPr>
      </w:pPr>
      <w:r w:rsidRPr="008C1933">
        <w:rPr>
          <w:rFonts w:ascii="SimSun" w:eastAsia="SimSun" w:hAnsi="SimSun" w:hint="eastAsia"/>
          <w:bCs/>
          <w:sz w:val="28"/>
          <w:szCs w:val="28"/>
        </w:rPr>
        <w:t>2018年6月5日，项目取得平定县规划设计管理处《建设用地规划许可证》（编号：地字第140321201800005号）。</w:t>
      </w:r>
    </w:p>
    <w:p w14:paraId="6EEFBC86" w14:textId="77777777" w:rsidR="00C82845" w:rsidRPr="008C1933" w:rsidRDefault="00780B77">
      <w:pPr>
        <w:spacing w:line="600" w:lineRule="exact"/>
        <w:ind w:firstLineChars="200" w:firstLine="560"/>
        <w:contextualSpacing/>
        <w:rPr>
          <w:rFonts w:ascii="SimSun" w:eastAsia="SimSun" w:hAnsi="SimSun"/>
          <w:bCs/>
          <w:sz w:val="28"/>
          <w:szCs w:val="28"/>
        </w:rPr>
      </w:pPr>
      <w:r w:rsidRPr="008C1933">
        <w:rPr>
          <w:rFonts w:ascii="SimSun" w:eastAsia="SimSun" w:hAnsi="SimSun" w:hint="eastAsia"/>
          <w:bCs/>
          <w:sz w:val="28"/>
          <w:szCs w:val="28"/>
        </w:rPr>
        <w:lastRenderedPageBreak/>
        <w:t>2018年6月5日，项目取得平定县规划设计管理处《建设用地规划许可证》（编号： 地字第140321201800006号）。</w:t>
      </w:r>
    </w:p>
    <w:p w14:paraId="7E2048AD" w14:textId="77777777" w:rsidR="00C82845" w:rsidRPr="008C1933" w:rsidRDefault="00780B77">
      <w:pPr>
        <w:spacing w:line="600" w:lineRule="exact"/>
        <w:ind w:firstLineChars="200" w:firstLine="560"/>
        <w:contextualSpacing/>
        <w:rPr>
          <w:rFonts w:ascii="SimSun" w:eastAsia="SimSun" w:hAnsi="SimSun"/>
          <w:bCs/>
          <w:sz w:val="28"/>
          <w:szCs w:val="28"/>
        </w:rPr>
      </w:pPr>
      <w:r w:rsidRPr="008C1933">
        <w:rPr>
          <w:rFonts w:ascii="SimSun" w:eastAsia="SimSun" w:hAnsi="SimSun" w:hint="eastAsia"/>
          <w:bCs/>
          <w:sz w:val="28"/>
          <w:szCs w:val="28"/>
        </w:rPr>
        <w:t>2018年6月8日，项目取得平定县规划设计管理处《建设工程规划许可证》（编号：建字第140321201800008号）。</w:t>
      </w:r>
    </w:p>
    <w:p w14:paraId="3791198C" w14:textId="77777777" w:rsidR="00C82845" w:rsidRPr="008C1933" w:rsidRDefault="00780B77">
      <w:pPr>
        <w:spacing w:line="600" w:lineRule="exact"/>
        <w:ind w:firstLineChars="200" w:firstLine="560"/>
        <w:contextualSpacing/>
        <w:rPr>
          <w:rFonts w:ascii="SimSun" w:eastAsia="SimSun" w:hAnsi="SimSun"/>
          <w:bCs/>
          <w:sz w:val="28"/>
          <w:szCs w:val="28"/>
        </w:rPr>
      </w:pPr>
      <w:r w:rsidRPr="008C1933">
        <w:rPr>
          <w:rFonts w:ascii="SimSun" w:eastAsia="SimSun" w:hAnsi="SimSun" w:hint="eastAsia"/>
          <w:bCs/>
          <w:sz w:val="28"/>
          <w:szCs w:val="28"/>
        </w:rPr>
        <w:t>2018年8月3日，项目取得平定县住房和城乡建设管理局《建筑工程施工许可证》（编号：140321201808030101）。</w:t>
      </w:r>
    </w:p>
    <w:p w14:paraId="548DDDB5" w14:textId="77777777" w:rsidR="00C82845" w:rsidRPr="008C1933" w:rsidRDefault="00780B77">
      <w:pPr>
        <w:spacing w:line="600" w:lineRule="exact"/>
        <w:ind w:firstLineChars="200" w:firstLine="560"/>
        <w:contextualSpacing/>
        <w:rPr>
          <w:rFonts w:ascii="SimSun" w:eastAsia="SimSun" w:hAnsi="SimSun"/>
          <w:bCs/>
          <w:sz w:val="28"/>
          <w:szCs w:val="28"/>
        </w:rPr>
      </w:pPr>
      <w:r w:rsidRPr="008C1933">
        <w:rPr>
          <w:rFonts w:ascii="SimSun" w:eastAsia="SimSun" w:hAnsi="SimSun" w:hint="eastAsia"/>
          <w:bCs/>
          <w:sz w:val="28"/>
          <w:szCs w:val="28"/>
        </w:rPr>
        <w:t>2018年8月14日，项目取得平定县住房和城乡建设管理局《商品房预售许可证》（</w:t>
      </w:r>
      <w:r w:rsidRPr="008C1933">
        <w:rPr>
          <w:rFonts w:ascii="SimSun" w:eastAsia="SimSun" w:hAnsi="SimSun" w:hint="eastAsia"/>
          <w:sz w:val="28"/>
          <w:szCs w:val="28"/>
        </w:rPr>
        <w:t>﹝2018﹞</w:t>
      </w:r>
      <w:r w:rsidRPr="008C1933">
        <w:rPr>
          <w:rFonts w:ascii="SimSun" w:eastAsia="SimSun" w:hAnsi="SimSun" w:hint="eastAsia"/>
          <w:bCs/>
          <w:sz w:val="28"/>
          <w:szCs w:val="28"/>
        </w:rPr>
        <w:t>晋商房预售平房字第2018010号）。</w:t>
      </w:r>
    </w:p>
    <w:p w14:paraId="617F5E64" w14:textId="77777777" w:rsidR="00C82845" w:rsidRPr="008C1933" w:rsidRDefault="00780B77">
      <w:pPr>
        <w:spacing w:line="600" w:lineRule="exact"/>
        <w:ind w:firstLineChars="200" w:firstLine="560"/>
        <w:contextualSpacing/>
        <w:rPr>
          <w:rFonts w:ascii="SimSun" w:eastAsia="SimSun" w:hAnsi="SimSun"/>
          <w:bCs/>
          <w:sz w:val="28"/>
          <w:szCs w:val="28"/>
        </w:rPr>
      </w:pPr>
      <w:r w:rsidRPr="008C1933">
        <w:rPr>
          <w:rFonts w:ascii="SimSun" w:eastAsia="SimSun" w:hAnsi="SimSun" w:hint="eastAsia"/>
          <w:bCs/>
          <w:sz w:val="28"/>
          <w:szCs w:val="28"/>
        </w:rPr>
        <w:t>2018年8月14日，项目取得平定县住房和城乡建设管理局《商品房预售许可证》（</w:t>
      </w:r>
      <w:r w:rsidRPr="008C1933">
        <w:rPr>
          <w:rFonts w:ascii="SimSun" w:eastAsia="SimSun" w:hAnsi="SimSun" w:hint="eastAsia"/>
          <w:sz w:val="28"/>
          <w:szCs w:val="28"/>
        </w:rPr>
        <w:t>﹝2018﹞</w:t>
      </w:r>
      <w:r w:rsidRPr="008C1933">
        <w:rPr>
          <w:rFonts w:ascii="SimSun" w:eastAsia="SimSun" w:hAnsi="SimSun" w:hint="eastAsia"/>
          <w:bCs/>
          <w:sz w:val="28"/>
          <w:szCs w:val="28"/>
        </w:rPr>
        <w:t>晋商房预售平房字第2018011号）</w:t>
      </w:r>
    </w:p>
    <w:p w14:paraId="6E5502E8" w14:textId="77777777" w:rsidR="00C82845" w:rsidRPr="008C1933" w:rsidRDefault="00780B77">
      <w:pPr>
        <w:adjustRightInd w:val="0"/>
        <w:snapToGrid w:val="0"/>
        <w:spacing w:line="600" w:lineRule="exact"/>
        <w:ind w:firstLineChars="200" w:firstLine="560"/>
        <w:rPr>
          <w:rFonts w:ascii="SimSun" w:eastAsia="SimSun" w:hAnsi="SimSun"/>
          <w:b/>
          <w:bCs/>
          <w:sz w:val="28"/>
          <w:szCs w:val="28"/>
        </w:rPr>
      </w:pPr>
      <w:r w:rsidRPr="008C1933">
        <w:rPr>
          <w:rFonts w:ascii="SimSun" w:eastAsia="SimSun" w:hAnsi="SimSun" w:hint="eastAsia"/>
          <w:b/>
          <w:bCs/>
          <w:sz w:val="28"/>
          <w:szCs w:val="28"/>
        </w:rPr>
        <w:t>4、项目建设及进展情况</w:t>
      </w:r>
    </w:p>
    <w:p w14:paraId="4E5D83A7" w14:textId="77777777" w:rsidR="00C82845" w:rsidRPr="008C1933" w:rsidRDefault="00780B77">
      <w:pPr>
        <w:spacing w:line="600" w:lineRule="exact"/>
        <w:ind w:firstLineChars="200" w:firstLine="560"/>
        <w:contextualSpacing/>
        <w:rPr>
          <w:rFonts w:ascii="SimSun" w:eastAsia="SimSun" w:hAnsi="SimSun"/>
          <w:sz w:val="28"/>
          <w:szCs w:val="28"/>
        </w:rPr>
      </w:pPr>
      <w:r w:rsidRPr="008C1933">
        <w:rPr>
          <w:rFonts w:ascii="SimSun" w:eastAsia="SimSun" w:hAnsi="SimSun"/>
          <w:sz w:val="28"/>
          <w:szCs w:val="28"/>
        </w:rPr>
        <w:t>本</w:t>
      </w:r>
      <w:r w:rsidRPr="008C1933">
        <w:rPr>
          <w:rFonts w:ascii="SimSun" w:eastAsia="SimSun" w:hAnsi="SimSun" w:hint="eastAsia"/>
          <w:sz w:val="28"/>
          <w:szCs w:val="28"/>
        </w:rPr>
        <w:t>项目于2017年10月</w:t>
      </w:r>
      <w:r w:rsidRPr="008C1933">
        <w:rPr>
          <w:rFonts w:ascii="SimSun" w:eastAsia="SimSun" w:hAnsi="SimSun"/>
          <w:sz w:val="28"/>
          <w:szCs w:val="28"/>
        </w:rPr>
        <w:t>开工</w:t>
      </w:r>
      <w:r w:rsidRPr="008C1933">
        <w:rPr>
          <w:rFonts w:ascii="SimSun" w:eastAsia="SimSun" w:hAnsi="SimSun" w:hint="eastAsia"/>
          <w:sz w:val="28"/>
          <w:szCs w:val="28"/>
        </w:rPr>
        <w:t>，2019年6月</w:t>
      </w:r>
      <w:r w:rsidRPr="008C1933">
        <w:rPr>
          <w:rFonts w:ascii="SimSun" w:eastAsia="SimSun" w:hAnsi="SimSun"/>
          <w:sz w:val="28"/>
          <w:szCs w:val="28"/>
        </w:rPr>
        <w:t>完工。</w:t>
      </w:r>
    </w:p>
    <w:p w14:paraId="749083CB" w14:textId="77777777" w:rsidR="00C82845" w:rsidRPr="008C1933" w:rsidRDefault="00780B77">
      <w:pPr>
        <w:spacing w:line="600" w:lineRule="exact"/>
        <w:ind w:firstLineChars="200" w:firstLine="560"/>
        <w:contextualSpacing/>
        <w:rPr>
          <w:rFonts w:ascii="SimSun" w:eastAsia="SimSun" w:hAnsi="SimSun"/>
          <w:sz w:val="28"/>
          <w:szCs w:val="28"/>
        </w:rPr>
      </w:pPr>
      <w:r w:rsidRPr="008C1933">
        <w:rPr>
          <w:rFonts w:ascii="SimSun" w:eastAsia="SimSun" w:hAnsi="SimSun"/>
          <w:sz w:val="28"/>
          <w:szCs w:val="28"/>
        </w:rPr>
        <w:t>截止</w:t>
      </w:r>
      <w:r w:rsidRPr="008C1933">
        <w:rPr>
          <w:rFonts w:ascii="SimSun" w:eastAsia="SimSun" w:hAnsi="SimSun" w:hint="eastAsia"/>
          <w:sz w:val="28"/>
          <w:szCs w:val="28"/>
        </w:rPr>
        <w:t>2019年3月31日，</w:t>
      </w:r>
      <w:r w:rsidRPr="008C1933">
        <w:rPr>
          <w:rFonts w:ascii="SimSun" w:eastAsia="SimSun" w:hAnsi="SimSun"/>
          <w:sz w:val="28"/>
          <w:szCs w:val="28"/>
        </w:rPr>
        <w:t>本项目</w:t>
      </w:r>
      <w:r w:rsidRPr="008C1933">
        <w:rPr>
          <w:rFonts w:ascii="SimSun" w:eastAsia="SimSun" w:hAnsi="SimSun" w:hint="eastAsia"/>
          <w:sz w:val="28"/>
          <w:szCs w:val="28"/>
        </w:rPr>
        <w:t>已累计完成投资</w:t>
      </w:r>
      <w:r w:rsidRPr="008C1933">
        <w:rPr>
          <w:rFonts w:ascii="SimSun" w:eastAsia="SimSun" w:hAnsi="SimSun"/>
          <w:sz w:val="28"/>
          <w:szCs w:val="28"/>
        </w:rPr>
        <w:t>额</w:t>
      </w:r>
      <w:r w:rsidRPr="008C1933">
        <w:rPr>
          <w:rFonts w:ascii="SimSun" w:eastAsia="SimSun" w:hAnsi="SimSun" w:hint="eastAsia"/>
          <w:sz w:val="28"/>
          <w:szCs w:val="28"/>
        </w:rPr>
        <w:t>15600万元，占</w:t>
      </w:r>
      <w:r w:rsidRPr="008C1933">
        <w:rPr>
          <w:rFonts w:ascii="SimSun" w:eastAsia="SimSun" w:hAnsi="SimSun"/>
          <w:sz w:val="28"/>
          <w:szCs w:val="28"/>
        </w:rPr>
        <w:t>总投资额</w:t>
      </w:r>
      <w:r w:rsidRPr="008C1933">
        <w:rPr>
          <w:rFonts w:ascii="SimSun" w:eastAsia="SimSun" w:hAnsi="SimSun" w:hint="eastAsia"/>
          <w:sz w:val="28"/>
          <w:szCs w:val="28"/>
        </w:rPr>
        <w:t>的59.84%。</w:t>
      </w:r>
    </w:p>
    <w:p w14:paraId="671CF2B0" w14:textId="77777777" w:rsidR="00C82845" w:rsidRPr="008C1933" w:rsidRDefault="00780B77">
      <w:pPr>
        <w:ind w:firstLine="576"/>
        <w:rPr>
          <w:rFonts w:ascii="SimSun" w:eastAsia="SimSun" w:hAnsi="SimSun"/>
          <w:b/>
          <w:sz w:val="28"/>
          <w:szCs w:val="28"/>
        </w:rPr>
      </w:pPr>
      <w:r w:rsidRPr="008C1933">
        <w:rPr>
          <w:rFonts w:ascii="SimSun" w:eastAsia="SimSun" w:hAnsi="SimSun" w:hint="eastAsia"/>
          <w:b/>
          <w:sz w:val="28"/>
          <w:szCs w:val="28"/>
        </w:rPr>
        <w:t>五、专项债券项目收益实现情况</w:t>
      </w:r>
      <w:bookmarkStart w:id="152" w:name="_GoBack"/>
      <w:bookmarkEnd w:id="152"/>
    </w:p>
    <w:p w14:paraId="5C973229" w14:textId="77777777" w:rsidR="00C82845" w:rsidRPr="008C1933" w:rsidRDefault="00780B77">
      <w:pPr>
        <w:adjustRightInd w:val="0"/>
        <w:snapToGrid w:val="0"/>
        <w:spacing w:line="600" w:lineRule="exact"/>
        <w:ind w:firstLineChars="200" w:firstLine="560"/>
        <w:rPr>
          <w:rFonts w:ascii="SimSun" w:eastAsia="SimSun" w:hAnsi="SimSun"/>
          <w:b/>
          <w:color w:val="000000"/>
          <w:sz w:val="28"/>
          <w:szCs w:val="28"/>
        </w:rPr>
      </w:pPr>
      <w:r w:rsidRPr="008C1933">
        <w:rPr>
          <w:rFonts w:ascii="SimSun" w:eastAsia="SimSun" w:hAnsi="SimSun" w:hint="eastAsia"/>
          <w:sz w:val="28"/>
          <w:szCs w:val="28"/>
        </w:rPr>
        <w:t>（一）</w:t>
      </w:r>
      <w:r w:rsidRPr="008C1933">
        <w:rPr>
          <w:rFonts w:ascii="SimSun" w:eastAsia="SimSun" w:hAnsi="SimSun" w:hint="eastAsia"/>
          <w:b/>
          <w:color w:val="000000"/>
          <w:sz w:val="28"/>
          <w:szCs w:val="28"/>
        </w:rPr>
        <w:t>姜家沟棚户区改造项目</w:t>
      </w:r>
    </w:p>
    <w:p w14:paraId="2F6C4223" w14:textId="77777777" w:rsidR="00C82845" w:rsidRPr="008C1933" w:rsidRDefault="00780B77">
      <w:pPr>
        <w:adjustRightInd w:val="0"/>
        <w:snapToGrid w:val="0"/>
        <w:spacing w:line="600" w:lineRule="exact"/>
        <w:ind w:firstLineChars="200" w:firstLine="560"/>
        <w:rPr>
          <w:rFonts w:ascii="SimSun" w:eastAsia="SimSun" w:hAnsi="SimSun"/>
          <w:bCs/>
          <w:color w:val="000000"/>
          <w:sz w:val="28"/>
          <w:szCs w:val="28"/>
        </w:rPr>
      </w:pPr>
      <w:r w:rsidRPr="008C1933">
        <w:rPr>
          <w:rFonts w:ascii="SimSun" w:eastAsia="SimSun" w:hAnsi="SimSun" w:hint="eastAsia"/>
          <w:bCs/>
          <w:color w:val="000000"/>
          <w:sz w:val="28"/>
          <w:szCs w:val="28"/>
        </w:rPr>
        <w:t>截止2</w:t>
      </w:r>
      <w:r w:rsidRPr="008C1933">
        <w:rPr>
          <w:rFonts w:ascii="SimSun" w:eastAsia="SimSun" w:hAnsi="SimSun"/>
          <w:bCs/>
          <w:color w:val="000000"/>
          <w:sz w:val="28"/>
          <w:szCs w:val="28"/>
        </w:rPr>
        <w:t>018</w:t>
      </w:r>
      <w:r w:rsidRPr="008C1933">
        <w:rPr>
          <w:rFonts w:ascii="SimSun" w:eastAsia="SimSun" w:hAnsi="SimSun" w:hint="eastAsia"/>
          <w:bCs/>
          <w:color w:val="000000"/>
          <w:sz w:val="28"/>
          <w:szCs w:val="28"/>
        </w:rPr>
        <w:t>年1</w:t>
      </w:r>
      <w:r w:rsidRPr="008C1933">
        <w:rPr>
          <w:rFonts w:ascii="SimSun" w:eastAsia="SimSun" w:hAnsi="SimSun"/>
          <w:bCs/>
          <w:color w:val="000000"/>
          <w:sz w:val="28"/>
          <w:szCs w:val="28"/>
        </w:rPr>
        <w:t>2</w:t>
      </w:r>
      <w:r w:rsidRPr="008C1933">
        <w:rPr>
          <w:rFonts w:ascii="SimSun" w:eastAsia="SimSun" w:hAnsi="SimSun" w:hint="eastAsia"/>
          <w:bCs/>
          <w:color w:val="000000"/>
          <w:sz w:val="28"/>
          <w:szCs w:val="28"/>
        </w:rPr>
        <w:t>月3</w:t>
      </w:r>
      <w:r w:rsidRPr="008C1933">
        <w:rPr>
          <w:rFonts w:ascii="SimSun" w:eastAsia="SimSun" w:hAnsi="SimSun"/>
          <w:bCs/>
          <w:color w:val="000000"/>
          <w:sz w:val="28"/>
          <w:szCs w:val="28"/>
        </w:rPr>
        <w:t>1</w:t>
      </w:r>
      <w:r w:rsidRPr="008C1933">
        <w:rPr>
          <w:rFonts w:ascii="SimSun" w:eastAsia="SimSun" w:hAnsi="SimSun" w:hint="eastAsia"/>
          <w:bCs/>
          <w:color w:val="000000"/>
          <w:sz w:val="28"/>
          <w:szCs w:val="28"/>
        </w:rPr>
        <w:t>日，姜家沟棚户区改造项目已出让腾空土地面积9</w:t>
      </w:r>
      <w:r w:rsidRPr="008C1933">
        <w:rPr>
          <w:rFonts w:ascii="SimSun" w:eastAsia="SimSun" w:hAnsi="SimSun"/>
          <w:bCs/>
          <w:color w:val="000000"/>
          <w:sz w:val="28"/>
          <w:szCs w:val="28"/>
        </w:rPr>
        <w:t>1.37</w:t>
      </w:r>
      <w:r w:rsidRPr="008C1933">
        <w:rPr>
          <w:rFonts w:ascii="SimSun" w:eastAsia="SimSun" w:hAnsi="SimSun" w:hint="eastAsia"/>
          <w:bCs/>
          <w:color w:val="000000"/>
          <w:sz w:val="28"/>
          <w:szCs w:val="28"/>
        </w:rPr>
        <w:t>亩，土地单价6</w:t>
      </w:r>
      <w:r w:rsidRPr="008C1933">
        <w:rPr>
          <w:rFonts w:ascii="SimSun" w:eastAsia="SimSun" w:hAnsi="SimSun"/>
          <w:bCs/>
          <w:color w:val="000000"/>
          <w:sz w:val="28"/>
          <w:szCs w:val="28"/>
        </w:rPr>
        <w:t>1.08</w:t>
      </w:r>
      <w:r w:rsidRPr="008C1933">
        <w:rPr>
          <w:rFonts w:ascii="SimSun" w:eastAsia="SimSun" w:hAnsi="SimSun" w:hint="eastAsia"/>
          <w:bCs/>
          <w:color w:val="000000"/>
          <w:sz w:val="28"/>
          <w:szCs w:val="28"/>
        </w:rPr>
        <w:t>万元/亩,已实现国有土地使用权出让收入5</w:t>
      </w:r>
      <w:r w:rsidRPr="008C1933">
        <w:rPr>
          <w:rFonts w:ascii="SimSun" w:eastAsia="SimSun" w:hAnsi="SimSun"/>
          <w:bCs/>
          <w:color w:val="000000"/>
          <w:sz w:val="28"/>
          <w:szCs w:val="28"/>
        </w:rPr>
        <w:t>,581.00</w:t>
      </w:r>
      <w:r w:rsidRPr="008C1933">
        <w:rPr>
          <w:rFonts w:ascii="SimSun" w:eastAsia="SimSun" w:hAnsi="SimSun" w:hint="eastAsia"/>
          <w:bCs/>
          <w:color w:val="000000"/>
          <w:sz w:val="28"/>
          <w:szCs w:val="28"/>
        </w:rPr>
        <w:t>万元。</w:t>
      </w:r>
    </w:p>
    <w:p w14:paraId="6731FA20" w14:textId="77777777" w:rsidR="00C82845" w:rsidRPr="008C1933" w:rsidRDefault="00780B77">
      <w:pPr>
        <w:adjustRightInd w:val="0"/>
        <w:snapToGrid w:val="0"/>
        <w:spacing w:line="600" w:lineRule="exact"/>
        <w:ind w:firstLineChars="200" w:firstLine="560"/>
        <w:rPr>
          <w:rFonts w:ascii="SimSun" w:eastAsia="SimSun" w:hAnsi="SimSun"/>
          <w:b/>
          <w:sz w:val="28"/>
          <w:szCs w:val="28"/>
        </w:rPr>
      </w:pPr>
      <w:r w:rsidRPr="008C1933">
        <w:rPr>
          <w:rFonts w:ascii="SimSun" w:eastAsia="SimSun" w:hAnsi="SimSun" w:hint="eastAsia"/>
          <w:b/>
          <w:sz w:val="28"/>
          <w:szCs w:val="28"/>
        </w:rPr>
        <w:t>（二）南关街二期棚户区改造项目</w:t>
      </w:r>
    </w:p>
    <w:p w14:paraId="03558D6C" w14:textId="77777777" w:rsidR="00C82845" w:rsidRPr="008C1933" w:rsidRDefault="00780B77">
      <w:pPr>
        <w:ind w:firstLineChars="200" w:firstLine="560"/>
        <w:rPr>
          <w:rFonts w:ascii="SimSun" w:eastAsia="SimSun" w:hAnsi="SimSun"/>
          <w:sz w:val="28"/>
          <w:szCs w:val="28"/>
        </w:rPr>
      </w:pPr>
      <w:r w:rsidRPr="008C1933">
        <w:rPr>
          <w:rFonts w:ascii="SimSun" w:eastAsia="SimSun" w:hAnsi="SimSun" w:hint="eastAsia"/>
          <w:sz w:val="28"/>
          <w:szCs w:val="28"/>
        </w:rPr>
        <w:t>1、因棚户区改造资金还未全部到位，拆迁户还未全部安置完成，目前未出让土地地上待拆除建筑，正在随着棚改资金的逐步到位，分</w:t>
      </w:r>
      <w:r w:rsidRPr="008C1933">
        <w:rPr>
          <w:rFonts w:ascii="SimSun" w:eastAsia="SimSun" w:hAnsi="SimSun" w:hint="eastAsia"/>
          <w:sz w:val="28"/>
          <w:szCs w:val="28"/>
        </w:rPr>
        <w:lastRenderedPageBreak/>
        <w:t>批次、分片区进行拆除，预计2020年10月份可全部形成净地，并分年度出让。</w:t>
      </w:r>
    </w:p>
    <w:p w14:paraId="041F1C04" w14:textId="77777777" w:rsidR="00C82845" w:rsidRPr="008C1933" w:rsidRDefault="00780B77">
      <w:pPr>
        <w:ind w:firstLineChars="200" w:firstLine="560"/>
        <w:rPr>
          <w:rFonts w:ascii="SimSun" w:eastAsia="SimSun" w:hAnsi="SimSun"/>
          <w:sz w:val="28"/>
          <w:szCs w:val="28"/>
        </w:rPr>
      </w:pPr>
      <w:r w:rsidRPr="008C1933">
        <w:rPr>
          <w:rFonts w:ascii="SimSun" w:eastAsia="SimSun" w:hAnsi="SimSun"/>
          <w:bCs/>
          <w:color w:val="000000"/>
          <w:sz w:val="28"/>
          <w:szCs w:val="28"/>
        </w:rPr>
        <w:t>2</w:t>
      </w:r>
      <w:r w:rsidRPr="008C1933">
        <w:rPr>
          <w:rFonts w:ascii="SimSun" w:eastAsia="SimSun" w:hAnsi="SimSun" w:hint="eastAsia"/>
          <w:bCs/>
          <w:color w:val="000000"/>
          <w:sz w:val="28"/>
          <w:szCs w:val="28"/>
        </w:rPr>
        <w:t>、根据对平定县最新土地市场价格进行</w:t>
      </w:r>
      <w:r w:rsidRPr="008C1933">
        <w:rPr>
          <w:rFonts w:ascii="SimSun" w:eastAsia="SimSun" w:hAnsi="SimSun" w:hint="eastAsia"/>
          <w:sz w:val="28"/>
          <w:szCs w:val="28"/>
        </w:rPr>
        <w:t>估算，项目腾空土地出让可实现收益总量为33,445</w:t>
      </w:r>
      <w:r w:rsidRPr="008C1933">
        <w:rPr>
          <w:rFonts w:ascii="SimSun" w:eastAsia="SimSun" w:hAnsi="SimSun"/>
          <w:sz w:val="28"/>
          <w:szCs w:val="28"/>
        </w:rPr>
        <w:t>.00</w:t>
      </w:r>
      <w:r w:rsidRPr="008C1933">
        <w:rPr>
          <w:rFonts w:ascii="SimSun" w:eastAsia="SimSun" w:hAnsi="SimSun" w:hint="eastAsia"/>
          <w:sz w:val="28"/>
          <w:szCs w:val="28"/>
        </w:rPr>
        <w:t>万元。其中：</w:t>
      </w:r>
    </w:p>
    <w:p w14:paraId="38826646" w14:textId="77777777" w:rsidR="00C82845" w:rsidRPr="008C1933" w:rsidRDefault="00780B77">
      <w:pPr>
        <w:ind w:firstLineChars="200" w:firstLine="560"/>
        <w:rPr>
          <w:rFonts w:ascii="SimSun" w:eastAsia="SimSun" w:hAnsi="SimSun"/>
          <w:sz w:val="28"/>
          <w:szCs w:val="28"/>
        </w:rPr>
      </w:pPr>
      <w:r w:rsidRPr="008C1933">
        <w:rPr>
          <w:rFonts w:ascii="SimSun" w:eastAsia="SimSun" w:hAnsi="SimSun" w:hint="eastAsia"/>
          <w:sz w:val="28"/>
          <w:szCs w:val="28"/>
        </w:rPr>
        <w:t>（1）2020年5月计划出让73亩，单价预估为120</w:t>
      </w:r>
      <w:r w:rsidRPr="008C1933">
        <w:rPr>
          <w:rFonts w:ascii="SimSun" w:eastAsia="SimSun" w:hAnsi="SimSun"/>
          <w:sz w:val="28"/>
          <w:szCs w:val="28"/>
        </w:rPr>
        <w:t>.00</w:t>
      </w:r>
      <w:r w:rsidRPr="008C1933">
        <w:rPr>
          <w:rFonts w:ascii="SimSun" w:eastAsia="SimSun" w:hAnsi="SimSun" w:hint="eastAsia"/>
          <w:sz w:val="28"/>
          <w:szCs w:val="28"/>
        </w:rPr>
        <w:t>万元，共8</w:t>
      </w:r>
      <w:r w:rsidRPr="008C1933">
        <w:rPr>
          <w:rFonts w:ascii="SimSun" w:eastAsia="SimSun" w:hAnsi="SimSun"/>
          <w:sz w:val="28"/>
          <w:szCs w:val="28"/>
        </w:rPr>
        <w:t>,</w:t>
      </w:r>
      <w:r w:rsidRPr="008C1933">
        <w:rPr>
          <w:rFonts w:ascii="SimSun" w:eastAsia="SimSun" w:hAnsi="SimSun" w:hint="eastAsia"/>
          <w:sz w:val="28"/>
          <w:szCs w:val="28"/>
        </w:rPr>
        <w:t>760</w:t>
      </w:r>
      <w:r w:rsidRPr="008C1933">
        <w:rPr>
          <w:rFonts w:ascii="SimSun" w:eastAsia="SimSun" w:hAnsi="SimSun"/>
          <w:sz w:val="28"/>
          <w:szCs w:val="28"/>
        </w:rPr>
        <w:t>.00</w:t>
      </w:r>
      <w:r w:rsidRPr="008C1933">
        <w:rPr>
          <w:rFonts w:ascii="SimSun" w:eastAsia="SimSun" w:hAnsi="SimSun" w:hint="eastAsia"/>
          <w:sz w:val="28"/>
          <w:szCs w:val="28"/>
        </w:rPr>
        <w:t>万元；</w:t>
      </w:r>
    </w:p>
    <w:p w14:paraId="7D9A5455" w14:textId="77777777" w:rsidR="00C82845" w:rsidRPr="008C1933" w:rsidRDefault="00780B77">
      <w:pPr>
        <w:ind w:firstLineChars="200" w:firstLine="560"/>
        <w:rPr>
          <w:rFonts w:ascii="SimSun" w:eastAsia="SimSun" w:hAnsi="SimSun"/>
          <w:sz w:val="28"/>
          <w:szCs w:val="28"/>
        </w:rPr>
      </w:pPr>
      <w:r w:rsidRPr="008C1933">
        <w:rPr>
          <w:rFonts w:ascii="SimSun" w:eastAsia="SimSun" w:hAnsi="SimSun" w:hint="eastAsia"/>
          <w:sz w:val="28"/>
          <w:szCs w:val="28"/>
        </w:rPr>
        <w:t>（2）2021年3月计划出让80亩，单价预估为128</w:t>
      </w:r>
      <w:r w:rsidRPr="008C1933">
        <w:rPr>
          <w:rFonts w:ascii="SimSun" w:eastAsia="SimSun" w:hAnsi="SimSun"/>
          <w:sz w:val="28"/>
          <w:szCs w:val="28"/>
        </w:rPr>
        <w:t>.00</w:t>
      </w:r>
      <w:r w:rsidRPr="008C1933">
        <w:rPr>
          <w:rFonts w:ascii="SimSun" w:eastAsia="SimSun" w:hAnsi="SimSun" w:hint="eastAsia"/>
          <w:sz w:val="28"/>
          <w:szCs w:val="28"/>
        </w:rPr>
        <w:t>万元，共10</w:t>
      </w:r>
      <w:r w:rsidRPr="008C1933">
        <w:rPr>
          <w:rFonts w:ascii="SimSun" w:eastAsia="SimSun" w:hAnsi="SimSun"/>
          <w:sz w:val="28"/>
          <w:szCs w:val="28"/>
        </w:rPr>
        <w:t>,</w:t>
      </w:r>
      <w:r w:rsidRPr="008C1933">
        <w:rPr>
          <w:rFonts w:ascii="SimSun" w:eastAsia="SimSun" w:hAnsi="SimSun" w:hint="eastAsia"/>
          <w:sz w:val="28"/>
          <w:szCs w:val="28"/>
        </w:rPr>
        <w:t>240</w:t>
      </w:r>
      <w:r w:rsidRPr="008C1933">
        <w:rPr>
          <w:rFonts w:ascii="SimSun" w:eastAsia="SimSun" w:hAnsi="SimSun"/>
          <w:sz w:val="28"/>
          <w:szCs w:val="28"/>
        </w:rPr>
        <w:t>.00</w:t>
      </w:r>
      <w:r w:rsidRPr="008C1933">
        <w:rPr>
          <w:rFonts w:ascii="SimSun" w:eastAsia="SimSun" w:hAnsi="SimSun" w:hint="eastAsia"/>
          <w:sz w:val="28"/>
          <w:szCs w:val="28"/>
        </w:rPr>
        <w:t>万元；</w:t>
      </w:r>
    </w:p>
    <w:p w14:paraId="24A236F8" w14:textId="77777777" w:rsidR="00C82845" w:rsidRPr="008C1933" w:rsidRDefault="00780B77">
      <w:pPr>
        <w:ind w:firstLineChars="200" w:firstLine="560"/>
        <w:rPr>
          <w:rFonts w:ascii="SimSun" w:eastAsia="SimSun" w:hAnsi="SimSun"/>
          <w:sz w:val="28"/>
          <w:szCs w:val="28"/>
        </w:rPr>
      </w:pPr>
      <w:r w:rsidRPr="008C1933">
        <w:rPr>
          <w:rFonts w:ascii="SimSun" w:eastAsia="SimSun" w:hAnsi="SimSun" w:hint="eastAsia"/>
          <w:sz w:val="28"/>
          <w:szCs w:val="28"/>
        </w:rPr>
        <w:t>（3）2022年7月计划出让107亩，单价预估为135</w:t>
      </w:r>
      <w:r w:rsidRPr="008C1933">
        <w:rPr>
          <w:rFonts w:ascii="SimSun" w:eastAsia="SimSun" w:hAnsi="SimSun"/>
          <w:sz w:val="28"/>
          <w:szCs w:val="28"/>
        </w:rPr>
        <w:t>.00</w:t>
      </w:r>
      <w:r w:rsidRPr="008C1933">
        <w:rPr>
          <w:rFonts w:ascii="SimSun" w:eastAsia="SimSun" w:hAnsi="SimSun" w:hint="eastAsia"/>
          <w:sz w:val="28"/>
          <w:szCs w:val="28"/>
        </w:rPr>
        <w:t>万元，共14</w:t>
      </w:r>
      <w:r w:rsidRPr="008C1933">
        <w:rPr>
          <w:rFonts w:ascii="SimSun" w:eastAsia="SimSun" w:hAnsi="SimSun"/>
          <w:sz w:val="28"/>
          <w:szCs w:val="28"/>
        </w:rPr>
        <w:t>,</w:t>
      </w:r>
      <w:r w:rsidRPr="008C1933">
        <w:rPr>
          <w:rFonts w:ascii="SimSun" w:eastAsia="SimSun" w:hAnsi="SimSun" w:hint="eastAsia"/>
          <w:sz w:val="28"/>
          <w:szCs w:val="28"/>
        </w:rPr>
        <w:t>445</w:t>
      </w:r>
      <w:r w:rsidRPr="008C1933">
        <w:rPr>
          <w:rFonts w:ascii="SimSun" w:eastAsia="SimSun" w:hAnsi="SimSun"/>
          <w:sz w:val="28"/>
          <w:szCs w:val="28"/>
        </w:rPr>
        <w:t>.00</w:t>
      </w:r>
      <w:r w:rsidRPr="008C1933">
        <w:rPr>
          <w:rFonts w:ascii="SimSun" w:eastAsia="SimSun" w:hAnsi="SimSun" w:hint="eastAsia"/>
          <w:sz w:val="28"/>
          <w:szCs w:val="28"/>
        </w:rPr>
        <w:t xml:space="preserve">万元；  </w:t>
      </w:r>
    </w:p>
    <w:p w14:paraId="7E2385C2" w14:textId="77777777" w:rsidR="00C82845" w:rsidRPr="008C1933" w:rsidRDefault="00780B77">
      <w:pPr>
        <w:pStyle w:val="2"/>
        <w:spacing w:before="0" w:after="0" w:line="600" w:lineRule="exact"/>
        <w:ind w:firstLineChars="196" w:firstLine="549"/>
        <w:rPr>
          <w:rFonts w:ascii="SimSun" w:eastAsia="SimSun" w:hAnsi="SimSun"/>
          <w:bCs w:val="0"/>
          <w:sz w:val="28"/>
          <w:szCs w:val="28"/>
        </w:rPr>
      </w:pPr>
      <w:bookmarkStart w:id="153" w:name="_Toc2066471352"/>
      <w:bookmarkStart w:id="154" w:name="_Toc807004559"/>
      <w:r w:rsidRPr="008C1933">
        <w:rPr>
          <w:rFonts w:ascii="SimSun" w:eastAsia="SimSun" w:hAnsi="SimSun" w:hint="eastAsia"/>
          <w:bCs w:val="0"/>
          <w:sz w:val="28"/>
          <w:szCs w:val="28"/>
        </w:rPr>
        <w:t>六、专项债券重大公开事项</w:t>
      </w:r>
      <w:bookmarkEnd w:id="153"/>
      <w:bookmarkEnd w:id="154"/>
    </w:p>
    <w:p w14:paraId="33CF5020" w14:textId="77777777" w:rsidR="00C82845" w:rsidRPr="008C1933" w:rsidRDefault="00780B77">
      <w:pPr>
        <w:adjustRightInd w:val="0"/>
        <w:snapToGrid w:val="0"/>
        <w:spacing w:line="600" w:lineRule="exact"/>
        <w:ind w:firstLineChars="200" w:firstLine="560"/>
        <w:rPr>
          <w:rFonts w:ascii="SimSun" w:eastAsia="SimSun" w:hAnsi="SimSun"/>
          <w:bCs/>
          <w:sz w:val="28"/>
          <w:szCs w:val="28"/>
        </w:rPr>
      </w:pPr>
      <w:r w:rsidRPr="008C1933">
        <w:rPr>
          <w:rFonts w:ascii="SimSun" w:eastAsia="SimSun" w:hAnsi="SimSun"/>
          <w:bCs/>
          <w:sz w:val="28"/>
          <w:szCs w:val="28"/>
        </w:rPr>
        <w:t>截止</w:t>
      </w:r>
      <w:r w:rsidRPr="008C1933">
        <w:rPr>
          <w:rFonts w:ascii="SimSun" w:eastAsia="SimSun" w:hAnsi="SimSun" w:hint="eastAsia"/>
          <w:bCs/>
          <w:sz w:val="28"/>
          <w:szCs w:val="28"/>
        </w:rPr>
        <w:t>2</w:t>
      </w:r>
      <w:r w:rsidRPr="008C1933">
        <w:rPr>
          <w:rFonts w:ascii="SimSun" w:eastAsia="SimSun" w:hAnsi="SimSun"/>
          <w:bCs/>
          <w:sz w:val="28"/>
          <w:szCs w:val="28"/>
        </w:rPr>
        <w:t>018</w:t>
      </w:r>
      <w:r w:rsidRPr="008C1933">
        <w:rPr>
          <w:rFonts w:ascii="SimSun" w:eastAsia="SimSun" w:hAnsi="SimSun" w:hint="eastAsia"/>
          <w:bCs/>
          <w:sz w:val="28"/>
          <w:szCs w:val="28"/>
        </w:rPr>
        <w:t>年末，本单位使用专项债券对应的项目未发生可能影响当地一般公共预算收入和政府性基金预算收入的重大事项。</w:t>
      </w:r>
    </w:p>
    <w:p w14:paraId="33419DCA" w14:textId="77777777" w:rsidR="00C82845" w:rsidRPr="008C1933" w:rsidRDefault="00C82845">
      <w:pPr>
        <w:rPr>
          <w:rFonts w:ascii="SimSun" w:eastAsia="SimSun" w:hAnsi="SimSun"/>
          <w:sz w:val="28"/>
          <w:szCs w:val="28"/>
        </w:rPr>
      </w:pPr>
    </w:p>
    <w:p w14:paraId="774F10C4" w14:textId="77777777" w:rsidR="00C82845" w:rsidRPr="008C1933" w:rsidRDefault="00780B77">
      <w:pPr>
        <w:jc w:val="right"/>
        <w:rPr>
          <w:rFonts w:ascii="SimSun" w:eastAsia="SimSun" w:hAnsi="SimSun"/>
          <w:sz w:val="28"/>
          <w:szCs w:val="28"/>
        </w:rPr>
      </w:pPr>
      <w:r w:rsidRPr="008C1933">
        <w:rPr>
          <w:rFonts w:ascii="SimSun" w:eastAsia="SimSun" w:hAnsi="SimSun" w:hint="eastAsia"/>
          <w:sz w:val="28"/>
          <w:szCs w:val="28"/>
        </w:rPr>
        <w:t>平定县住房和城乡建设管理局</w:t>
      </w:r>
    </w:p>
    <w:p w14:paraId="2F432CDC" w14:textId="77777777" w:rsidR="00C82845" w:rsidRPr="008C1933" w:rsidRDefault="00780B77">
      <w:pPr>
        <w:wordWrap w:val="0"/>
        <w:jc w:val="right"/>
        <w:rPr>
          <w:rFonts w:ascii="SimSun" w:eastAsia="SimSun" w:hAnsi="SimSun"/>
          <w:sz w:val="28"/>
          <w:szCs w:val="28"/>
        </w:rPr>
      </w:pPr>
      <w:r w:rsidRPr="008C1933">
        <w:rPr>
          <w:rFonts w:ascii="SimSun" w:eastAsia="SimSun" w:hAnsi="SimSun" w:hint="eastAsia"/>
          <w:sz w:val="28"/>
          <w:szCs w:val="28"/>
        </w:rPr>
        <w:t>二〇一九年</w:t>
      </w:r>
      <w:r w:rsidRPr="008C1933">
        <w:rPr>
          <w:rFonts w:ascii="SimSun" w:eastAsia="SimSun" w:hAnsi="SimSun"/>
          <w:sz w:val="28"/>
          <w:szCs w:val="28"/>
        </w:rPr>
        <w:t>八</w:t>
      </w:r>
      <w:r w:rsidRPr="008C1933">
        <w:rPr>
          <w:rFonts w:ascii="SimSun" w:eastAsia="SimSun" w:hAnsi="SimSun" w:hint="eastAsia"/>
          <w:sz w:val="28"/>
          <w:szCs w:val="28"/>
        </w:rPr>
        <w:t xml:space="preserve">月 </w:t>
      </w:r>
      <w:r w:rsidRPr="008C1933">
        <w:rPr>
          <w:rFonts w:ascii="SimSun" w:eastAsia="SimSun" w:hAnsi="SimSun"/>
          <w:sz w:val="28"/>
          <w:szCs w:val="28"/>
        </w:rPr>
        <w:t xml:space="preserve">     </w:t>
      </w:r>
    </w:p>
    <w:p w14:paraId="3F1CBEED" w14:textId="77777777" w:rsidR="00C82845" w:rsidRDefault="00C82845">
      <w:pPr>
        <w:ind w:right="1120"/>
        <w:jc w:val="right"/>
        <w:rPr>
          <w:sz w:val="28"/>
          <w:szCs w:val="28"/>
        </w:rPr>
      </w:pPr>
    </w:p>
    <w:p w14:paraId="4CD55D1E" w14:textId="77777777" w:rsidR="00C82845" w:rsidRDefault="00C82845">
      <w:pPr>
        <w:jc w:val="both"/>
        <w:rPr>
          <w:color w:val="000000"/>
          <w:sz w:val="28"/>
          <w:szCs w:val="28"/>
        </w:rPr>
      </w:pPr>
    </w:p>
    <w:p w14:paraId="30622BA1" w14:textId="77777777" w:rsidR="00C82845" w:rsidRDefault="00C82845">
      <w:pPr>
        <w:wordWrap w:val="0"/>
        <w:jc w:val="right"/>
        <w:rPr>
          <w:color w:val="000000"/>
          <w:sz w:val="28"/>
          <w:szCs w:val="28"/>
        </w:rPr>
      </w:pPr>
    </w:p>
    <w:p w14:paraId="41309043" w14:textId="77777777" w:rsidR="00C82845" w:rsidRDefault="00780B77">
      <w:pPr>
        <w:widowControl w:val="0"/>
        <w:wordWrap w:val="0"/>
        <w:adjustRightInd w:val="0"/>
        <w:snapToGrid w:val="0"/>
        <w:spacing w:line="600" w:lineRule="exact"/>
        <w:jc w:val="both"/>
      </w:pPr>
      <w:r>
        <w:rPr>
          <w:rFonts w:hint="eastAsia"/>
          <w:color w:val="000000"/>
          <w:sz w:val="28"/>
          <w:szCs w:val="28"/>
        </w:rPr>
        <w:t xml:space="preserve">  </w:t>
      </w:r>
    </w:p>
    <w:p w14:paraId="7F1B2CD5" w14:textId="77777777" w:rsidR="00C82845" w:rsidRDefault="00C82845"/>
    <w:p w14:paraId="5093E70E" w14:textId="77777777" w:rsidR="00C82845" w:rsidRDefault="00C82845">
      <w:pPr>
        <w:jc w:val="both"/>
        <w:rPr>
          <w:sz w:val="28"/>
          <w:szCs w:val="28"/>
        </w:rPr>
      </w:pPr>
    </w:p>
    <w:sectPr w:rsidR="00C82845">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4F29D9" w14:textId="77777777" w:rsidR="00837CC1" w:rsidRDefault="00837CC1">
      <w:r>
        <w:separator/>
      </w:r>
    </w:p>
  </w:endnote>
  <w:endnote w:type="continuationSeparator" w:id="0">
    <w:p w14:paraId="2CAE6766" w14:textId="77777777" w:rsidR="00837CC1" w:rsidRDefault="00837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 w:name="DejaVu Sans">
    <w:altName w:val="苹方-简"/>
    <w:charset w:val="00"/>
    <w:family w:val="roman"/>
    <w:pitch w:val="default"/>
    <w:sig w:usb0="20007A87" w:usb1="80000000" w:usb2="00000008" w:usb3="00000000" w:csb0="000001FF" w:csb1="00000000"/>
  </w:font>
  <w:font w:name="SimSun">
    <w:panose1 w:val="02010600030101010101"/>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399F3" w14:textId="68BD8703" w:rsidR="00DE3FDD" w:rsidRDefault="00DE3FDD">
    <w:pPr>
      <w:pStyle w:val="a9"/>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C90EA0" w14:textId="77777777" w:rsidR="00837CC1" w:rsidRDefault="00837CC1">
      <w:r>
        <w:separator/>
      </w:r>
    </w:p>
  </w:footnote>
  <w:footnote w:type="continuationSeparator" w:id="0">
    <w:p w14:paraId="178F8BFE" w14:textId="77777777" w:rsidR="00837CC1" w:rsidRDefault="00837CC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855B8DA"/>
    <w:multiLevelType w:val="singleLevel"/>
    <w:tmpl w:val="8855B8DA"/>
    <w:lvl w:ilvl="0">
      <w:start w:val="1"/>
      <w:numFmt w:val="chineseCounting"/>
      <w:suff w:val="nothing"/>
      <w:lvlText w:val="（%1）"/>
      <w:lvlJc w:val="left"/>
      <w:rPr>
        <w:rFonts w:hint="eastAsia"/>
      </w:rPr>
    </w:lvl>
  </w:abstractNum>
  <w:abstractNum w:abstractNumId="1">
    <w:nsid w:val="AA54EBF3"/>
    <w:multiLevelType w:val="singleLevel"/>
    <w:tmpl w:val="AA54EBF3"/>
    <w:lvl w:ilvl="0">
      <w:start w:val="3"/>
      <w:numFmt w:val="chineseCounting"/>
      <w:suff w:val="nothing"/>
      <w:lvlText w:val="%1、"/>
      <w:lvlJc w:val="left"/>
      <w:pPr>
        <w:ind w:left="0" w:firstLine="0"/>
      </w:pPr>
    </w:lvl>
  </w:abstractNum>
  <w:abstractNum w:abstractNumId="2">
    <w:nsid w:val="6F9D42A5"/>
    <w:multiLevelType w:val="singleLevel"/>
    <w:tmpl w:val="6F9D42A5"/>
    <w:lvl w:ilvl="0">
      <w:start w:val="2"/>
      <w:numFmt w:val="chineseCounting"/>
      <w:suff w:val="nothing"/>
      <w:lvlText w:val="（%1）"/>
      <w:lvlJc w:val="left"/>
      <w:rPr>
        <w:rFonts w:hint="eastAsia"/>
      </w:rPr>
    </w:lvl>
  </w:abstractNum>
  <w:num w:numId="1">
    <w:abstractNumId w:val="0"/>
    <w:lvlOverride w:ilvl="0">
      <w:startOverride w:val="1"/>
    </w:lvlOverride>
  </w:num>
  <w:num w:numId="2">
    <w:abstractNumId w:val="2"/>
    <w:lvlOverride w:ilvl="0">
      <w:startOverride w:val="2"/>
    </w:lvlOverride>
  </w:num>
  <w:num w:numId="3">
    <w:abstractNumId w:val="1"/>
    <w:lvlOverride w:ilvl="0">
      <w:startOverride w:val="3"/>
    </w:lvlOverride>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王路律师">
    <w15:presenceInfo w15:providerId="None" w15:userId="王路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grammar="clean"/>
  <w:revisionView w:markup="0"/>
  <w:defaultTabStop w:val="420"/>
  <w:drawingGridVerticalSpacing w:val="156"/>
  <w:displayHorizontalDrawingGridEvery w:val="0"/>
  <w:displayVerticalDrawingGridEvery w:val="2"/>
  <w:characterSpacingControl w:val="compressPunctuation"/>
  <w:hdrShapeDefaults>
    <o:shapedefaults v:ext="edit" spidmax="10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8A1"/>
    <w:rsid w:val="97FC6287"/>
    <w:rsid w:val="99FF72CF"/>
    <w:rsid w:val="9FBEADE5"/>
    <w:rsid w:val="A73F57D6"/>
    <w:rsid w:val="AE5F3B6A"/>
    <w:rsid w:val="AFE7DFD7"/>
    <w:rsid w:val="B7DA7751"/>
    <w:rsid w:val="BB7F48C9"/>
    <w:rsid w:val="BFF694DA"/>
    <w:rsid w:val="BFFBE7ED"/>
    <w:rsid w:val="C5932137"/>
    <w:rsid w:val="CDF70613"/>
    <w:rsid w:val="DF3F5BE2"/>
    <w:rsid w:val="DFF8C19A"/>
    <w:rsid w:val="E39FC86E"/>
    <w:rsid w:val="E3DD0AE6"/>
    <w:rsid w:val="E8FA1673"/>
    <w:rsid w:val="E97F7ED1"/>
    <w:rsid w:val="EBF3DCC8"/>
    <w:rsid w:val="FB1E4EBE"/>
    <w:rsid w:val="FBBE5EC7"/>
    <w:rsid w:val="FDBBC4A4"/>
    <w:rsid w:val="FDEF6810"/>
    <w:rsid w:val="FE3E538E"/>
    <w:rsid w:val="FFD7FF19"/>
    <w:rsid w:val="FFEFA7AF"/>
    <w:rsid w:val="00004BD8"/>
    <w:rsid w:val="00036EA9"/>
    <w:rsid w:val="001568A1"/>
    <w:rsid w:val="0020143D"/>
    <w:rsid w:val="002D366E"/>
    <w:rsid w:val="00470A06"/>
    <w:rsid w:val="005162BE"/>
    <w:rsid w:val="005E33D4"/>
    <w:rsid w:val="00650B91"/>
    <w:rsid w:val="00742D7F"/>
    <w:rsid w:val="00780B77"/>
    <w:rsid w:val="00795C41"/>
    <w:rsid w:val="00837CC1"/>
    <w:rsid w:val="00886BE6"/>
    <w:rsid w:val="008C1933"/>
    <w:rsid w:val="009931CF"/>
    <w:rsid w:val="00AD1E47"/>
    <w:rsid w:val="00AF7924"/>
    <w:rsid w:val="00C82845"/>
    <w:rsid w:val="00DB04DE"/>
    <w:rsid w:val="00DC2E6C"/>
    <w:rsid w:val="00DD4868"/>
    <w:rsid w:val="00DE3FDD"/>
    <w:rsid w:val="00E85772"/>
    <w:rsid w:val="00F73792"/>
    <w:rsid w:val="098E597E"/>
    <w:rsid w:val="0FFEDB62"/>
    <w:rsid w:val="1F7DA53C"/>
    <w:rsid w:val="1FD75860"/>
    <w:rsid w:val="277E1136"/>
    <w:rsid w:val="2EF736BE"/>
    <w:rsid w:val="2FB379BC"/>
    <w:rsid w:val="39482E60"/>
    <w:rsid w:val="3BB7DAE5"/>
    <w:rsid w:val="3FBF4A69"/>
    <w:rsid w:val="479DA2B8"/>
    <w:rsid w:val="498A5F4E"/>
    <w:rsid w:val="4C5B437B"/>
    <w:rsid w:val="4E4DD413"/>
    <w:rsid w:val="55F5F88A"/>
    <w:rsid w:val="573DB247"/>
    <w:rsid w:val="5AFD90F3"/>
    <w:rsid w:val="5FC5831A"/>
    <w:rsid w:val="5FFFDE14"/>
    <w:rsid w:val="6ACF8655"/>
    <w:rsid w:val="6AE37CFB"/>
    <w:rsid w:val="6B778C4D"/>
    <w:rsid w:val="6E75A05D"/>
    <w:rsid w:val="72AF1279"/>
    <w:rsid w:val="77B6E8FD"/>
    <w:rsid w:val="7E6B5EE1"/>
    <w:rsid w:val="7F3B0363"/>
    <w:rsid w:val="7F67F112"/>
    <w:rsid w:val="7FBE0BAB"/>
    <w:rsid w:val="7FD7D67C"/>
    <w:rsid w:val="7FDAB20C"/>
    <w:rsid w:val="7FDD557F"/>
    <w:rsid w:val="7FDF89D9"/>
    <w:rsid w:val="7FFF1ABC"/>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7D8B38F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82">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uiPriority="99"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rPr>
      <w:rFonts w:ascii="宋体" w:eastAsia="宋体" w:hAnsi="宋体" w:cs="宋体"/>
      <w:sz w:val="24"/>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6" w:lineRule="auto"/>
      <w:outlineLvl w:val="1"/>
    </w:pPr>
    <w:rPr>
      <w:rFonts w:ascii="等线 Light" w:eastAsia="等线 Light" w:hAnsi="等线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qFormat/>
    <w:rPr>
      <w:b/>
      <w:bCs/>
    </w:rPr>
  </w:style>
  <w:style w:type="paragraph" w:styleId="a4">
    <w:name w:val="annotation text"/>
    <w:basedOn w:val="a"/>
    <w:link w:val="a6"/>
    <w:qFormat/>
  </w:style>
  <w:style w:type="paragraph" w:styleId="a7">
    <w:name w:val="Balloon Text"/>
    <w:basedOn w:val="a"/>
    <w:link w:val="a8"/>
    <w:unhideWhenUsed/>
    <w:qFormat/>
    <w:rPr>
      <w:sz w:val="18"/>
      <w:szCs w:val="18"/>
    </w:rPr>
  </w:style>
  <w:style w:type="paragraph" w:styleId="a9">
    <w:name w:val="footer"/>
    <w:basedOn w:val="a"/>
    <w:qFormat/>
    <w:pPr>
      <w:tabs>
        <w:tab w:val="center" w:pos="4153"/>
        <w:tab w:val="right" w:pos="8306"/>
      </w:tabs>
      <w:snapToGrid w:val="0"/>
    </w:pPr>
    <w:rPr>
      <w:sz w:val="18"/>
    </w:rPr>
  </w:style>
  <w:style w:type="paragraph" w:styleId="aa">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rFonts w:ascii="DejaVu Sans" w:hAnsi="DejaVu Sans"/>
      <w:sz w:val="18"/>
    </w:rPr>
  </w:style>
  <w:style w:type="paragraph" w:styleId="10">
    <w:name w:val="toc 1"/>
    <w:basedOn w:val="a"/>
    <w:next w:val="a"/>
  </w:style>
  <w:style w:type="paragraph" w:styleId="20">
    <w:name w:val="toc 2"/>
    <w:basedOn w:val="a"/>
    <w:next w:val="a"/>
    <w:pPr>
      <w:ind w:leftChars="200" w:left="420"/>
    </w:pPr>
  </w:style>
  <w:style w:type="character" w:styleId="ab">
    <w:name w:val="page number"/>
  </w:style>
  <w:style w:type="character" w:styleId="ac">
    <w:name w:val="annotation reference"/>
    <w:basedOn w:val="a0"/>
    <w:uiPriority w:val="99"/>
    <w:unhideWhenUsed/>
    <w:qFormat/>
    <w:rPr>
      <w:sz w:val="21"/>
      <w:szCs w:val="21"/>
    </w:rPr>
  </w:style>
  <w:style w:type="character" w:customStyle="1" w:styleId="a8">
    <w:name w:val="批注框文本字符"/>
    <w:basedOn w:val="a0"/>
    <w:link w:val="a7"/>
    <w:semiHidden/>
    <w:qFormat/>
    <w:rPr>
      <w:rFonts w:ascii="宋体" w:eastAsia="宋体" w:hAnsi="宋体" w:cs="宋体"/>
      <w:sz w:val="18"/>
      <w:szCs w:val="18"/>
    </w:rPr>
  </w:style>
  <w:style w:type="character" w:customStyle="1" w:styleId="a6">
    <w:name w:val="批注文字字符"/>
    <w:basedOn w:val="a0"/>
    <w:link w:val="a4"/>
    <w:qFormat/>
    <w:rPr>
      <w:rFonts w:ascii="宋体" w:eastAsia="宋体" w:hAnsi="宋体" w:cs="宋体"/>
      <w:sz w:val="24"/>
      <w:szCs w:val="24"/>
    </w:rPr>
  </w:style>
  <w:style w:type="character" w:customStyle="1" w:styleId="a5">
    <w:name w:val="批注主题字符"/>
    <w:basedOn w:val="a6"/>
    <w:link w:val="a3"/>
    <w:qFormat/>
    <w:rPr>
      <w:rFonts w:ascii="宋体" w:eastAsia="宋体" w:hAnsi="宋体" w:cs="宋体"/>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microsoft.com/office/2011/relationships/people" Target="peop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GostTitle.XSL" StyleName="GOST - 标题排序"/>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2E63C0-6CF4-3146-80AA-C09E7C279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54</Pages>
  <Words>4188</Words>
  <Characters>23873</Characters>
  <Application>Microsoft Macintosh Word</Application>
  <DocSecurity>0</DocSecurity>
  <Lines>198</Lines>
  <Paragraphs>56</Paragraphs>
  <ScaleCrop>false</ScaleCrop>
  <LinksUpToDate>false</LinksUpToDate>
  <CharactersWithSpaces>28005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杜晶(华炬）</cp:lastModifiedBy>
  <cp:revision>18</cp:revision>
  <dcterms:created xsi:type="dcterms:W3CDTF">2014-11-01T20:08:00Z</dcterms:created>
  <dcterms:modified xsi:type="dcterms:W3CDTF">2019-09-05T06:51:00Z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2052-1.2.0.1574</vt:lpwstr>
  </property>
</Properties>
</file>